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5619B" w14:textId="0AD346ED" w:rsidR="001C1167" w:rsidRDefault="00ED7D52" w:rsidP="00ED7D52">
      <w:pPr>
        <w:spacing w:after="0" w:line="360" w:lineRule="auto"/>
        <w:ind w:left="0" w:hanging="10"/>
        <w:jc w:val="left"/>
      </w:pPr>
      <w:bookmarkStart w:id="0" w:name="_Hlk197337595"/>
      <w:r>
        <w:rPr>
          <w:sz w:val="30"/>
        </w:rPr>
        <w:t xml:space="preserve">Magyarországi Romák </w:t>
      </w:r>
      <w:r w:rsidR="007C5819">
        <w:rPr>
          <w:sz w:val="30"/>
        </w:rPr>
        <w:t>Országos</w:t>
      </w:r>
      <w:r>
        <w:rPr>
          <w:sz w:val="30"/>
        </w:rPr>
        <w:t xml:space="preserve"> </w:t>
      </w:r>
      <w:r w:rsidR="007C5819">
        <w:rPr>
          <w:sz w:val="30"/>
        </w:rPr>
        <w:t>Ö</w:t>
      </w:r>
      <w:r w:rsidR="00B7397A">
        <w:rPr>
          <w:sz w:val="30"/>
        </w:rPr>
        <w:t>n</w:t>
      </w:r>
      <w:r w:rsidR="007C5819">
        <w:rPr>
          <w:sz w:val="30"/>
        </w:rPr>
        <w:t xml:space="preserve">kormányzat </w:t>
      </w:r>
      <w:bookmarkEnd w:id="0"/>
      <w:r w:rsidR="007C5819">
        <w:rPr>
          <w:sz w:val="30"/>
        </w:rPr>
        <w:t>és a</w:t>
      </w:r>
      <w:r>
        <w:rPr>
          <w:sz w:val="30"/>
        </w:rPr>
        <w:t xml:space="preserve"> Magyarországi Romák Országos Önkormányzatának</w:t>
      </w:r>
      <w:r>
        <w:t xml:space="preserve">  </w:t>
      </w:r>
      <w:r w:rsidR="00B7397A">
        <w:rPr>
          <w:sz w:val="30"/>
        </w:rPr>
        <w:t>Hivatala, valamint a kapcsolódó költségvetési szervek</w:t>
      </w:r>
      <w:r w:rsidR="00B7397A">
        <w:rPr>
          <w:noProof/>
        </w:rPr>
        <w:drawing>
          <wp:inline distT="0" distB="0" distL="0" distR="0" wp14:anchorId="06D6F4A0" wp14:editId="7F7347B5">
            <wp:extent cx="3048" cy="3049"/>
            <wp:effectExtent l="0" t="0" r="0" b="0"/>
            <wp:docPr id="421" name="Picture 421"/>
            <wp:cNvGraphicFramePr/>
            <a:graphic xmlns:a="http://schemas.openxmlformats.org/drawingml/2006/main">
              <a:graphicData uri="http://schemas.openxmlformats.org/drawingml/2006/picture">
                <pic:pic xmlns:pic="http://schemas.openxmlformats.org/drawingml/2006/picture">
                  <pic:nvPicPr>
                    <pic:cNvPr id="421" name="Picture 421"/>
                    <pic:cNvPicPr/>
                  </pic:nvPicPr>
                  <pic:blipFill>
                    <a:blip r:embed="rId8"/>
                    <a:stretch>
                      <a:fillRect/>
                    </a:stretch>
                  </pic:blipFill>
                  <pic:spPr>
                    <a:xfrm>
                      <a:off x="0" y="0"/>
                      <a:ext cx="3048" cy="3049"/>
                    </a:xfrm>
                    <a:prstGeom prst="rect">
                      <a:avLst/>
                    </a:prstGeom>
                  </pic:spPr>
                </pic:pic>
              </a:graphicData>
            </a:graphic>
          </wp:inline>
        </w:drawing>
      </w:r>
    </w:p>
    <w:p w14:paraId="1D1E2A0A" w14:textId="77777777" w:rsidR="00480E40" w:rsidRDefault="00480E40" w:rsidP="00480E40">
      <w:pPr>
        <w:spacing w:after="0" w:line="360" w:lineRule="auto"/>
        <w:ind w:left="0" w:hanging="10"/>
        <w:jc w:val="left"/>
        <w:rPr>
          <w:b/>
          <w:sz w:val="32"/>
          <w:szCs w:val="32"/>
        </w:rPr>
      </w:pPr>
    </w:p>
    <w:p w14:paraId="293F73FD" w14:textId="77777777" w:rsidR="00480E40" w:rsidRDefault="00480E40" w:rsidP="00480E40">
      <w:pPr>
        <w:spacing w:after="0" w:line="360" w:lineRule="auto"/>
        <w:ind w:left="0" w:hanging="10"/>
        <w:jc w:val="left"/>
        <w:rPr>
          <w:b/>
          <w:sz w:val="32"/>
          <w:szCs w:val="32"/>
        </w:rPr>
      </w:pPr>
    </w:p>
    <w:p w14:paraId="025166CA" w14:textId="77777777" w:rsidR="00480E40" w:rsidRDefault="00480E40" w:rsidP="00480E40">
      <w:pPr>
        <w:spacing w:after="0" w:line="360" w:lineRule="auto"/>
        <w:ind w:left="0" w:hanging="10"/>
        <w:jc w:val="left"/>
        <w:rPr>
          <w:b/>
          <w:sz w:val="32"/>
          <w:szCs w:val="32"/>
        </w:rPr>
      </w:pPr>
    </w:p>
    <w:p w14:paraId="07E0F781" w14:textId="77777777" w:rsidR="00480E40" w:rsidRDefault="00480E40" w:rsidP="00480E40">
      <w:pPr>
        <w:spacing w:after="0" w:line="360" w:lineRule="auto"/>
        <w:ind w:left="0" w:hanging="10"/>
        <w:jc w:val="left"/>
        <w:rPr>
          <w:b/>
          <w:sz w:val="32"/>
          <w:szCs w:val="32"/>
        </w:rPr>
      </w:pPr>
    </w:p>
    <w:p w14:paraId="5C83B21B" w14:textId="77777777" w:rsidR="00480E40" w:rsidRDefault="00480E40" w:rsidP="00480E40">
      <w:pPr>
        <w:spacing w:after="0" w:line="360" w:lineRule="auto"/>
        <w:ind w:left="0" w:hanging="10"/>
        <w:jc w:val="left"/>
        <w:rPr>
          <w:b/>
          <w:sz w:val="32"/>
          <w:szCs w:val="32"/>
        </w:rPr>
      </w:pPr>
    </w:p>
    <w:p w14:paraId="4354A704" w14:textId="77777777" w:rsidR="00480E40" w:rsidRDefault="00480E40" w:rsidP="00480E40">
      <w:pPr>
        <w:spacing w:after="0" w:line="360" w:lineRule="auto"/>
        <w:ind w:left="0" w:hanging="10"/>
        <w:jc w:val="left"/>
        <w:rPr>
          <w:b/>
          <w:sz w:val="32"/>
          <w:szCs w:val="32"/>
        </w:rPr>
      </w:pPr>
    </w:p>
    <w:p w14:paraId="2198209E" w14:textId="77777777" w:rsidR="00480E40" w:rsidRDefault="00480E40" w:rsidP="00480E40">
      <w:pPr>
        <w:spacing w:after="0" w:line="360" w:lineRule="auto"/>
        <w:ind w:left="0" w:hanging="10"/>
        <w:jc w:val="left"/>
        <w:rPr>
          <w:b/>
          <w:sz w:val="32"/>
          <w:szCs w:val="32"/>
        </w:rPr>
      </w:pPr>
    </w:p>
    <w:p w14:paraId="642810E8" w14:textId="77777777" w:rsidR="00480E40" w:rsidRDefault="00480E40" w:rsidP="008556F1">
      <w:pPr>
        <w:spacing w:after="0" w:line="360" w:lineRule="auto"/>
        <w:ind w:left="0"/>
        <w:jc w:val="left"/>
        <w:rPr>
          <w:b/>
          <w:sz w:val="32"/>
          <w:szCs w:val="32"/>
        </w:rPr>
      </w:pPr>
    </w:p>
    <w:p w14:paraId="701D875E" w14:textId="77777777" w:rsidR="00480E40" w:rsidRDefault="00480E40" w:rsidP="00480E40">
      <w:pPr>
        <w:spacing w:after="0" w:line="360" w:lineRule="auto"/>
        <w:ind w:left="0" w:hanging="10"/>
        <w:jc w:val="left"/>
        <w:rPr>
          <w:b/>
          <w:sz w:val="32"/>
          <w:szCs w:val="32"/>
        </w:rPr>
      </w:pPr>
    </w:p>
    <w:p w14:paraId="37DF215A" w14:textId="77777777" w:rsidR="008556F1" w:rsidRDefault="008556F1" w:rsidP="008556F1">
      <w:pPr>
        <w:pBdr>
          <w:bottom w:val="single" w:sz="6" w:space="1" w:color="auto"/>
        </w:pBdr>
        <w:spacing w:after="240"/>
        <w:rPr>
          <w:b/>
          <w:sz w:val="28"/>
          <w:szCs w:val="28"/>
        </w:rPr>
      </w:pPr>
      <w:r>
        <w:rPr>
          <w:b/>
          <w:sz w:val="28"/>
          <w:szCs w:val="28"/>
        </w:rPr>
        <w:t>Egyedi Iratkezelési Szabályzat</w:t>
      </w:r>
    </w:p>
    <w:p w14:paraId="060F4B72" w14:textId="1669A942" w:rsidR="008556F1" w:rsidRPr="00086465" w:rsidRDefault="005B78BC" w:rsidP="00086465">
      <w:pPr>
        <w:rPr>
          <w:b/>
          <w:sz w:val="28"/>
          <w:szCs w:val="28"/>
        </w:rPr>
      </w:pPr>
      <w:r>
        <w:rPr>
          <w:b/>
          <w:sz w:val="28"/>
          <w:szCs w:val="28"/>
        </w:rPr>
        <w:t>Hatályos 202</w:t>
      </w:r>
      <w:r w:rsidR="00C7485B">
        <w:rPr>
          <w:b/>
          <w:sz w:val="28"/>
          <w:szCs w:val="28"/>
        </w:rPr>
        <w:t>5</w:t>
      </w:r>
      <w:r w:rsidR="008556F1">
        <w:rPr>
          <w:b/>
          <w:sz w:val="28"/>
          <w:szCs w:val="28"/>
        </w:rPr>
        <w:t xml:space="preserve">. </w:t>
      </w:r>
      <w:r w:rsidR="00ED5B19">
        <w:rPr>
          <w:b/>
          <w:sz w:val="28"/>
          <w:szCs w:val="28"/>
        </w:rPr>
        <w:t>január</w:t>
      </w:r>
      <w:r w:rsidR="008556F1">
        <w:rPr>
          <w:b/>
          <w:sz w:val="28"/>
          <w:szCs w:val="28"/>
        </w:rPr>
        <w:t xml:space="preserve"> 1-től</w:t>
      </w:r>
    </w:p>
    <w:p w14:paraId="13CE0E69" w14:textId="77777777" w:rsidR="001C1167" w:rsidRDefault="00B7397A" w:rsidP="00480E40">
      <w:pPr>
        <w:spacing w:after="0" w:line="360" w:lineRule="auto"/>
        <w:ind w:left="-1440" w:right="10464"/>
        <w:jc w:val="left"/>
      </w:pPr>
      <w:r>
        <w:rPr>
          <w:noProof/>
        </w:rPr>
        <w:drawing>
          <wp:anchor distT="0" distB="0" distL="114300" distR="114300" simplePos="0" relativeHeight="251654144" behindDoc="0" locked="0" layoutInCell="1" allowOverlap="0" wp14:anchorId="0492E3B1" wp14:editId="1235B760">
            <wp:simplePos x="0" y="0"/>
            <wp:positionH relativeFrom="page">
              <wp:posOffset>-3662045</wp:posOffset>
            </wp:positionH>
            <wp:positionV relativeFrom="page">
              <wp:posOffset>4367530</wp:posOffset>
            </wp:positionV>
            <wp:extent cx="3477260" cy="3637280"/>
            <wp:effectExtent l="15240" t="3810" r="5080" b="5080"/>
            <wp:wrapTopAndBottom/>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9" cstate="print"/>
                    <a:stretch>
                      <a:fillRect/>
                    </a:stretch>
                  </pic:blipFill>
                  <pic:spPr>
                    <a:xfrm rot="-5399998">
                      <a:off x="0" y="0"/>
                      <a:ext cx="3477260" cy="3637280"/>
                    </a:xfrm>
                    <a:prstGeom prst="rect">
                      <a:avLst/>
                    </a:prstGeom>
                  </pic:spPr>
                </pic:pic>
              </a:graphicData>
            </a:graphic>
          </wp:anchor>
        </w:drawing>
      </w:r>
    </w:p>
    <w:p w14:paraId="630B9C3F" w14:textId="77777777" w:rsidR="008556F1" w:rsidRDefault="008556F1">
      <w:pPr>
        <w:spacing w:after="160" w:line="259" w:lineRule="auto"/>
        <w:ind w:left="0"/>
        <w:jc w:val="left"/>
        <w:rPr>
          <w:sz w:val="26"/>
        </w:rPr>
      </w:pPr>
      <w:r>
        <w:rPr>
          <w:sz w:val="26"/>
        </w:rPr>
        <w:br w:type="page"/>
      </w:r>
    </w:p>
    <w:p w14:paraId="4F760F60" w14:textId="27C070A0" w:rsidR="008556F1" w:rsidRDefault="00B7397A" w:rsidP="008556F1">
      <w:pPr>
        <w:spacing w:after="0" w:line="360" w:lineRule="auto"/>
        <w:ind w:left="10" w:right="-15" w:hanging="10"/>
        <w:jc w:val="center"/>
      </w:pPr>
      <w:r>
        <w:rPr>
          <w:sz w:val="26"/>
        </w:rPr>
        <w:lastRenderedPageBreak/>
        <w:t>A</w:t>
      </w:r>
      <w:r w:rsidR="00ED7D52">
        <w:rPr>
          <w:sz w:val="26"/>
        </w:rPr>
        <w:t xml:space="preserve"> </w:t>
      </w:r>
      <w:bookmarkStart w:id="1" w:name="_Hlk197337699"/>
      <w:r w:rsidR="00ED7D52">
        <w:rPr>
          <w:sz w:val="26"/>
        </w:rPr>
        <w:t>Magyarországi Romák</w:t>
      </w:r>
      <w:r>
        <w:rPr>
          <w:sz w:val="26"/>
        </w:rPr>
        <w:t xml:space="preserve"> Országos </w:t>
      </w:r>
      <w:r w:rsidR="007C5819">
        <w:rPr>
          <w:sz w:val="26"/>
        </w:rPr>
        <w:t>Önkormányzat</w:t>
      </w:r>
      <w:r w:rsidR="00516AC9">
        <w:rPr>
          <w:sz w:val="26"/>
        </w:rPr>
        <w:t>a</w:t>
      </w:r>
      <w:r w:rsidR="00ED7D52">
        <w:rPr>
          <w:sz w:val="26"/>
        </w:rPr>
        <w:t xml:space="preserve"> </w:t>
      </w:r>
      <w:r>
        <w:rPr>
          <w:sz w:val="26"/>
        </w:rPr>
        <w:t>Hivatal</w:t>
      </w:r>
      <w:r w:rsidR="00ED7D52">
        <w:rPr>
          <w:sz w:val="26"/>
        </w:rPr>
        <w:t>a</w:t>
      </w:r>
      <w:bookmarkEnd w:id="1"/>
    </w:p>
    <w:p w14:paraId="7F38C4B1" w14:textId="77777777" w:rsidR="001C1167" w:rsidRDefault="00B7397A" w:rsidP="008556F1">
      <w:pPr>
        <w:spacing w:after="0" w:line="360" w:lineRule="auto"/>
        <w:ind w:left="10" w:right="-15" w:hanging="10"/>
        <w:jc w:val="center"/>
      </w:pPr>
      <w:r>
        <w:rPr>
          <w:sz w:val="26"/>
        </w:rPr>
        <w:t>Egyedi Iratkezelési Szabályzata</w:t>
      </w:r>
    </w:p>
    <w:p w14:paraId="3FDEACF1" w14:textId="77777777" w:rsidR="001C1167" w:rsidRDefault="00B7397A" w:rsidP="00480E40">
      <w:pPr>
        <w:pStyle w:val="Cmsor1"/>
        <w:spacing w:line="360" w:lineRule="auto"/>
        <w:ind w:left="111"/>
      </w:pPr>
      <w:r>
        <w:t>Tartalomjegyzék</w:t>
      </w:r>
    </w:p>
    <w:p w14:paraId="5C9D7017" w14:textId="77777777" w:rsidR="001C1167" w:rsidRDefault="00B672C3" w:rsidP="00480E40">
      <w:pPr>
        <w:tabs>
          <w:tab w:val="center" w:pos="2018"/>
        </w:tabs>
        <w:spacing w:after="0" w:line="360" w:lineRule="auto"/>
        <w:ind w:left="0"/>
        <w:jc w:val="left"/>
      </w:pPr>
      <w:r>
        <w:t>I</w:t>
      </w:r>
      <w:r w:rsidR="00B7397A">
        <w:t>.</w:t>
      </w:r>
      <w:r w:rsidR="00B7397A">
        <w:tab/>
      </w:r>
      <w:r w:rsidR="007C5819">
        <w:t>Á</w:t>
      </w:r>
      <w:r w:rsidR="00B7397A">
        <w:t>ltalános rendelkezések</w:t>
      </w:r>
      <w:r w:rsidR="00B7397A">
        <w:rPr>
          <w:noProof/>
        </w:rPr>
        <w:drawing>
          <wp:inline distT="0" distB="0" distL="0" distR="0" wp14:anchorId="31C88896" wp14:editId="752CAA7F">
            <wp:extent cx="3048" cy="3049"/>
            <wp:effectExtent l="0" t="0" r="0" b="0"/>
            <wp:docPr id="1112" name="Picture 1112"/>
            <wp:cNvGraphicFramePr/>
            <a:graphic xmlns:a="http://schemas.openxmlformats.org/drawingml/2006/main">
              <a:graphicData uri="http://schemas.openxmlformats.org/drawingml/2006/picture">
                <pic:pic xmlns:pic="http://schemas.openxmlformats.org/drawingml/2006/picture">
                  <pic:nvPicPr>
                    <pic:cNvPr id="1112" name="Picture 1112"/>
                    <pic:cNvPicPr/>
                  </pic:nvPicPr>
                  <pic:blipFill>
                    <a:blip r:embed="rId10"/>
                    <a:stretch>
                      <a:fillRect/>
                    </a:stretch>
                  </pic:blipFill>
                  <pic:spPr>
                    <a:xfrm>
                      <a:off x="0" y="0"/>
                      <a:ext cx="3048" cy="3049"/>
                    </a:xfrm>
                    <a:prstGeom prst="rect">
                      <a:avLst/>
                    </a:prstGeom>
                  </pic:spPr>
                </pic:pic>
              </a:graphicData>
            </a:graphic>
          </wp:inline>
        </w:drawing>
      </w:r>
    </w:p>
    <w:p w14:paraId="1EE21AB1" w14:textId="77777777" w:rsidR="001C1167" w:rsidRDefault="00B7397A" w:rsidP="00480E40">
      <w:pPr>
        <w:spacing w:after="0" w:line="360" w:lineRule="auto"/>
        <w:ind w:left="792" w:right="14"/>
      </w:pPr>
      <w:r>
        <w:t>I. 1. A Rendelet hatálya</w:t>
      </w:r>
    </w:p>
    <w:p w14:paraId="6326C733" w14:textId="77777777" w:rsidR="001C1167" w:rsidRDefault="00A8452B" w:rsidP="00A8452B">
      <w:pPr>
        <w:spacing w:after="0" w:line="360" w:lineRule="auto"/>
        <w:ind w:left="792" w:right="14"/>
      </w:pPr>
      <w:r>
        <w:t>I.2</w:t>
      </w:r>
      <w:r w:rsidR="007C5819">
        <w:t>. Értelmező</w:t>
      </w:r>
      <w:r w:rsidR="00B7397A">
        <w:t xml:space="preserve"> rendelkezések</w:t>
      </w:r>
    </w:p>
    <w:p w14:paraId="61B4D3A1" w14:textId="77777777" w:rsidR="001C1167" w:rsidRDefault="00B7397A" w:rsidP="00A8452B">
      <w:pPr>
        <w:pStyle w:val="Listaszerbekezds"/>
        <w:numPr>
          <w:ilvl w:val="0"/>
          <w:numId w:val="37"/>
        </w:numPr>
        <w:spacing w:after="0" w:line="360" w:lineRule="auto"/>
        <w:ind w:right="14"/>
      </w:pPr>
      <w:r>
        <w:t>Az iratok kezelésének általános követelményei</w:t>
      </w:r>
    </w:p>
    <w:p w14:paraId="7127BB1A" w14:textId="77777777" w:rsidR="001C1167" w:rsidRDefault="00A8452B" w:rsidP="00480E40">
      <w:pPr>
        <w:spacing w:after="0" w:line="360" w:lineRule="auto"/>
        <w:ind w:left="782" w:right="14"/>
      </w:pPr>
      <w:r>
        <w:t>II</w:t>
      </w:r>
      <w:r w:rsidR="00B7397A">
        <w:t>.1. A köziratok kezelése és védelme</w:t>
      </w:r>
      <w:r w:rsidR="00B7397A">
        <w:rPr>
          <w:noProof/>
        </w:rPr>
        <w:drawing>
          <wp:inline distT="0" distB="0" distL="0" distR="0" wp14:anchorId="4D95B954" wp14:editId="03F3BAA3">
            <wp:extent cx="3048" cy="3049"/>
            <wp:effectExtent l="0" t="0" r="0" b="0"/>
            <wp:docPr id="1113" name="Picture 1113"/>
            <wp:cNvGraphicFramePr/>
            <a:graphic xmlns:a="http://schemas.openxmlformats.org/drawingml/2006/main">
              <a:graphicData uri="http://schemas.openxmlformats.org/drawingml/2006/picture">
                <pic:pic xmlns:pic="http://schemas.openxmlformats.org/drawingml/2006/picture">
                  <pic:nvPicPr>
                    <pic:cNvPr id="1113" name="Picture 1113"/>
                    <pic:cNvPicPr/>
                  </pic:nvPicPr>
                  <pic:blipFill>
                    <a:blip r:embed="rId11"/>
                    <a:stretch>
                      <a:fillRect/>
                    </a:stretch>
                  </pic:blipFill>
                  <pic:spPr>
                    <a:xfrm>
                      <a:off x="0" y="0"/>
                      <a:ext cx="3048" cy="3049"/>
                    </a:xfrm>
                    <a:prstGeom prst="rect">
                      <a:avLst/>
                    </a:prstGeom>
                  </pic:spPr>
                </pic:pic>
              </a:graphicData>
            </a:graphic>
          </wp:inline>
        </w:drawing>
      </w:r>
    </w:p>
    <w:p w14:paraId="1C41B8B4" w14:textId="77777777" w:rsidR="001C1167" w:rsidRDefault="00A8452B" w:rsidP="00480E40">
      <w:pPr>
        <w:spacing w:after="0" w:line="360" w:lineRule="auto"/>
        <w:ind w:left="778" w:right="14"/>
      </w:pPr>
      <w:r>
        <w:t>II</w:t>
      </w:r>
      <w:r w:rsidR="00B7397A">
        <w:t>.2. Az iratkezelés szabályozása</w:t>
      </w:r>
    </w:p>
    <w:p w14:paraId="2057865E" w14:textId="77777777" w:rsidR="001C1167" w:rsidRDefault="00A8452B" w:rsidP="00480E40">
      <w:pPr>
        <w:spacing w:after="0" w:line="360" w:lineRule="auto"/>
        <w:ind w:left="773" w:right="14"/>
      </w:pPr>
      <w:r>
        <w:t>II</w:t>
      </w:r>
      <w:r w:rsidR="00B7397A">
        <w:t>.3. Az iratkezelés belső felügyelete</w:t>
      </w:r>
    </w:p>
    <w:p w14:paraId="58CA87BC" w14:textId="77777777" w:rsidR="001C1167" w:rsidRDefault="00A8452B" w:rsidP="00480E40">
      <w:pPr>
        <w:spacing w:after="0" w:line="360" w:lineRule="auto"/>
        <w:ind w:left="773" w:right="14"/>
      </w:pPr>
      <w:r>
        <w:t>II</w:t>
      </w:r>
      <w:r w:rsidR="00B7397A">
        <w:t>.4. Az iratok rendszerezése</w:t>
      </w:r>
    </w:p>
    <w:p w14:paraId="6CC60AFD" w14:textId="77777777" w:rsidR="001C1167" w:rsidRDefault="00A8452B" w:rsidP="00480E40">
      <w:pPr>
        <w:spacing w:after="0" w:line="360" w:lineRule="auto"/>
        <w:ind w:left="768" w:right="14"/>
      </w:pPr>
      <w:r>
        <w:t>II</w:t>
      </w:r>
      <w:r w:rsidR="00B7397A">
        <w:t>.5. Az iratok nyilvántartása és az iratforgalom dokumentálása</w:t>
      </w:r>
    </w:p>
    <w:p w14:paraId="04A087FF" w14:textId="77777777" w:rsidR="001C1167" w:rsidRDefault="00A8452B" w:rsidP="00480E40">
      <w:pPr>
        <w:spacing w:after="0" w:line="360" w:lineRule="auto"/>
        <w:ind w:left="763" w:right="14"/>
      </w:pPr>
      <w:r>
        <w:t>II</w:t>
      </w:r>
      <w:r w:rsidR="00B7397A">
        <w:t>.6. Az iratkezelés rendszere</w:t>
      </w:r>
    </w:p>
    <w:p w14:paraId="1D8DED53" w14:textId="77777777" w:rsidR="001C1167" w:rsidRDefault="00B7397A" w:rsidP="00480E40">
      <w:pPr>
        <w:numPr>
          <w:ilvl w:val="0"/>
          <w:numId w:val="2"/>
        </w:numPr>
        <w:spacing w:after="0" w:line="360" w:lineRule="auto"/>
        <w:ind w:right="14" w:hanging="374"/>
      </w:pPr>
      <w:r>
        <w:t>Az iratkezelés folyamata</w:t>
      </w:r>
    </w:p>
    <w:p w14:paraId="68D638A8" w14:textId="77777777" w:rsidR="00A8452B" w:rsidRDefault="00A8452B" w:rsidP="00480E40">
      <w:pPr>
        <w:spacing w:after="0" w:line="360" w:lineRule="auto"/>
        <w:ind w:left="730" w:right="3662"/>
        <w:rPr>
          <w:noProof/>
        </w:rPr>
      </w:pPr>
      <w:r>
        <w:t>III</w:t>
      </w:r>
      <w:r w:rsidR="00B7397A">
        <w:t>.</w:t>
      </w:r>
      <w:r>
        <w:t>1.</w:t>
      </w:r>
      <w:r w:rsidR="00B7397A">
        <w:t xml:space="preserve"> A küldemények átvétele </w:t>
      </w:r>
    </w:p>
    <w:p w14:paraId="7D486503" w14:textId="77777777" w:rsidR="00A8452B" w:rsidRDefault="00A8452B" w:rsidP="00480E40">
      <w:pPr>
        <w:spacing w:after="0" w:line="360" w:lineRule="auto"/>
        <w:ind w:left="730" w:right="3662"/>
      </w:pPr>
      <w:r>
        <w:t>III.2. A Küldemény felbontása</w:t>
      </w:r>
    </w:p>
    <w:p w14:paraId="5D581814" w14:textId="77777777" w:rsidR="00A8452B" w:rsidRDefault="00A8452B" w:rsidP="00A8452B">
      <w:pPr>
        <w:spacing w:after="0" w:line="360" w:lineRule="auto"/>
        <w:ind w:left="730" w:right="3662"/>
      </w:pPr>
      <w:r>
        <w:t>III</w:t>
      </w:r>
      <w:r w:rsidR="00B7397A">
        <w:t>.3. A küldemény érkeztetése</w:t>
      </w:r>
    </w:p>
    <w:p w14:paraId="17A09800" w14:textId="77777777" w:rsidR="001C1167" w:rsidRDefault="00A8452B" w:rsidP="00A8452B">
      <w:pPr>
        <w:spacing w:after="0" w:line="360" w:lineRule="auto"/>
        <w:ind w:left="730" w:right="3662"/>
      </w:pPr>
      <w:r>
        <w:t xml:space="preserve">III.4. </w:t>
      </w:r>
      <w:r w:rsidR="00B7397A" w:rsidRPr="00A8452B">
        <w:rPr>
          <w:szCs w:val="24"/>
        </w:rPr>
        <w:t>Iktatás</w:t>
      </w:r>
    </w:p>
    <w:p w14:paraId="06F3FE96" w14:textId="77777777" w:rsidR="00A8452B" w:rsidRDefault="00A8452B" w:rsidP="00A8452B">
      <w:pPr>
        <w:spacing w:after="0" w:line="360" w:lineRule="auto"/>
        <w:ind w:left="737" w:right="2347"/>
      </w:pPr>
      <w:r>
        <w:t>III.5. Szignálás</w:t>
      </w:r>
    </w:p>
    <w:p w14:paraId="597A7803" w14:textId="77777777" w:rsidR="00A8452B" w:rsidRDefault="00A8452B" w:rsidP="00A8452B">
      <w:pPr>
        <w:spacing w:after="0" w:line="360" w:lineRule="auto"/>
        <w:ind w:left="737" w:right="2347"/>
      </w:pPr>
      <w:r>
        <w:t>III</w:t>
      </w:r>
      <w:r w:rsidR="00B7397A">
        <w:t xml:space="preserve">.6. </w:t>
      </w:r>
      <w:proofErr w:type="spellStart"/>
      <w:r w:rsidR="00B7397A">
        <w:t>Kiadmányozás</w:t>
      </w:r>
      <w:proofErr w:type="spellEnd"/>
      <w:r w:rsidR="00B7397A">
        <w:t xml:space="preserve"> </w:t>
      </w:r>
    </w:p>
    <w:p w14:paraId="4A5AFBC8" w14:textId="77777777" w:rsidR="00A8452B" w:rsidRDefault="00A8452B" w:rsidP="00A8452B">
      <w:pPr>
        <w:spacing w:after="0" w:line="360" w:lineRule="auto"/>
        <w:ind w:left="737" w:right="2347"/>
      </w:pPr>
      <w:r>
        <w:t>III</w:t>
      </w:r>
      <w:r w:rsidR="00B7397A">
        <w:t xml:space="preserve">.7. Expediálás </w:t>
      </w:r>
    </w:p>
    <w:p w14:paraId="1F7A08B1" w14:textId="77777777" w:rsidR="001C1167" w:rsidRDefault="00A8452B" w:rsidP="00A8452B">
      <w:pPr>
        <w:spacing w:after="0" w:line="360" w:lineRule="auto"/>
        <w:ind w:left="737" w:right="2347"/>
      </w:pPr>
      <w:r>
        <w:t>III</w:t>
      </w:r>
      <w:r w:rsidR="00B7397A">
        <w:t xml:space="preserve">.8. </w:t>
      </w:r>
      <w:proofErr w:type="spellStart"/>
      <w:r w:rsidR="00B7397A">
        <w:t>Irattárazás</w:t>
      </w:r>
      <w:proofErr w:type="spellEnd"/>
    </w:p>
    <w:p w14:paraId="27AC2A65" w14:textId="77777777" w:rsidR="001C1167" w:rsidRDefault="00A8452B" w:rsidP="00480E40">
      <w:pPr>
        <w:spacing w:after="0" w:line="360" w:lineRule="auto"/>
        <w:ind w:left="725" w:right="14"/>
      </w:pPr>
      <w:r>
        <w:t>III</w:t>
      </w:r>
      <w:r w:rsidR="00B7397A">
        <w:t>.9. Selejtezés</w:t>
      </w:r>
    </w:p>
    <w:p w14:paraId="12E33218" w14:textId="77777777" w:rsidR="001C1167" w:rsidRDefault="00B7397A" w:rsidP="00480E40">
      <w:pPr>
        <w:spacing w:after="0" w:line="360" w:lineRule="auto"/>
        <w:ind w:left="720" w:right="14"/>
      </w:pPr>
      <w:r>
        <w:t>III. 10. Levéltárba adás</w:t>
      </w:r>
    </w:p>
    <w:p w14:paraId="31058E8C" w14:textId="77777777" w:rsidR="001C1167" w:rsidRDefault="00B7397A" w:rsidP="00480E40">
      <w:pPr>
        <w:numPr>
          <w:ilvl w:val="0"/>
          <w:numId w:val="2"/>
        </w:numPr>
        <w:spacing w:after="0" w:line="360" w:lineRule="auto"/>
        <w:ind w:right="14" w:hanging="374"/>
      </w:pPr>
      <w:r>
        <w:t>Hozzáférés az iratokhoz. Az iratok védelme</w:t>
      </w:r>
    </w:p>
    <w:p w14:paraId="3D3A63CE" w14:textId="77777777" w:rsidR="001C1167" w:rsidRDefault="00B7397A" w:rsidP="00480E40">
      <w:pPr>
        <w:numPr>
          <w:ilvl w:val="0"/>
          <w:numId w:val="2"/>
        </w:numPr>
        <w:spacing w:after="0" w:line="360" w:lineRule="auto"/>
        <w:ind w:right="14" w:hanging="374"/>
      </w:pPr>
      <w:r>
        <w:t xml:space="preserve">Rendelkezések az Országos Roma </w:t>
      </w:r>
      <w:r w:rsidR="007C5819">
        <w:t>Önkormányzat</w:t>
      </w:r>
      <w:r>
        <w:t xml:space="preserve"> megszűnése esetén</w:t>
      </w:r>
    </w:p>
    <w:p w14:paraId="0413B29A" w14:textId="77777777" w:rsidR="001C1167" w:rsidRDefault="00B7397A" w:rsidP="00480E40">
      <w:pPr>
        <w:numPr>
          <w:ilvl w:val="0"/>
          <w:numId w:val="2"/>
        </w:numPr>
        <w:spacing w:after="0" w:line="360" w:lineRule="auto"/>
        <w:ind w:right="14" w:hanging="374"/>
      </w:pPr>
      <w:r>
        <w:t>Záró rendelkezések</w:t>
      </w:r>
    </w:p>
    <w:p w14:paraId="02B76C7B" w14:textId="77777777" w:rsidR="008556F1" w:rsidRDefault="008556F1">
      <w:pPr>
        <w:spacing w:after="160" w:line="259" w:lineRule="auto"/>
        <w:ind w:left="0"/>
        <w:jc w:val="left"/>
        <w:rPr>
          <w:sz w:val="26"/>
        </w:rPr>
      </w:pPr>
      <w:r>
        <w:rPr>
          <w:sz w:val="26"/>
        </w:rPr>
        <w:br w:type="page"/>
      </w:r>
    </w:p>
    <w:p w14:paraId="51C95671" w14:textId="77777777" w:rsidR="001C1167" w:rsidRDefault="007C5819" w:rsidP="00D026ED">
      <w:pPr>
        <w:spacing w:after="120" w:line="360" w:lineRule="auto"/>
        <w:ind w:left="0" w:right="57"/>
        <w:jc w:val="center"/>
      </w:pPr>
      <w:r>
        <w:rPr>
          <w:sz w:val="26"/>
        </w:rPr>
        <w:lastRenderedPageBreak/>
        <w:t>I. Á</w:t>
      </w:r>
      <w:r w:rsidR="00B7397A">
        <w:rPr>
          <w:sz w:val="26"/>
        </w:rPr>
        <w:t>ltalános rendelkezések</w:t>
      </w:r>
    </w:p>
    <w:p w14:paraId="340609E4" w14:textId="2E774D46" w:rsidR="007C5819" w:rsidRPr="00D026ED" w:rsidRDefault="00ED7D52" w:rsidP="00D026ED">
      <w:pPr>
        <w:spacing w:after="0" w:line="360" w:lineRule="auto"/>
        <w:ind w:left="14" w:right="14"/>
      </w:pPr>
      <w:r>
        <w:rPr>
          <w:sz w:val="26"/>
        </w:rPr>
        <w:t>Magyarországi Romák Országos Önkormányzatának  Hivatala</w:t>
      </w:r>
      <w:r>
        <w:t xml:space="preserve"> </w:t>
      </w:r>
      <w:r w:rsidR="00B7397A">
        <w:t>Egyedi Iratkezelési Szabályzata (a továbbiakban: Szabályzat) a</w:t>
      </w:r>
      <w:r>
        <w:t xml:space="preserve"> Magyarországi Romák</w:t>
      </w:r>
      <w:r w:rsidR="00B7397A">
        <w:t xml:space="preserve"> Országos Önkormányzat</w:t>
      </w:r>
      <w:r>
        <w:t>á</w:t>
      </w:r>
      <w:r w:rsidR="0032521C">
        <w:t>ra és annak intézményeire terjed ki.</w:t>
      </w:r>
    </w:p>
    <w:p w14:paraId="66B63C54" w14:textId="77777777" w:rsidR="001C1167" w:rsidRPr="00D026ED" w:rsidRDefault="00554880" w:rsidP="00D026ED">
      <w:pPr>
        <w:spacing w:before="240" w:after="240" w:line="360" w:lineRule="auto"/>
        <w:ind w:left="0" w:right="788"/>
        <w:jc w:val="center"/>
        <w:rPr>
          <w:szCs w:val="24"/>
        </w:rPr>
      </w:pPr>
      <w:r w:rsidRPr="00D026ED">
        <w:rPr>
          <w:szCs w:val="24"/>
        </w:rPr>
        <w:t xml:space="preserve">I.1. </w:t>
      </w:r>
      <w:r w:rsidR="00B7397A" w:rsidRPr="00D026ED">
        <w:rPr>
          <w:noProof/>
          <w:szCs w:val="24"/>
        </w:rPr>
        <w:drawing>
          <wp:anchor distT="0" distB="0" distL="114300" distR="114300" simplePos="0" relativeHeight="251650048" behindDoc="0" locked="0" layoutInCell="1" allowOverlap="0" wp14:anchorId="384BC101" wp14:editId="4D380945">
            <wp:simplePos x="0" y="0"/>
            <wp:positionH relativeFrom="page">
              <wp:posOffset>3755136</wp:posOffset>
            </wp:positionH>
            <wp:positionV relativeFrom="page">
              <wp:posOffset>10259446</wp:posOffset>
            </wp:positionV>
            <wp:extent cx="3048" cy="3048"/>
            <wp:effectExtent l="0" t="0" r="0" b="0"/>
            <wp:wrapTopAndBottom/>
            <wp:docPr id="1736" name="Picture 1736"/>
            <wp:cNvGraphicFramePr/>
            <a:graphic xmlns:a="http://schemas.openxmlformats.org/drawingml/2006/main">
              <a:graphicData uri="http://schemas.openxmlformats.org/drawingml/2006/picture">
                <pic:pic xmlns:pic="http://schemas.openxmlformats.org/drawingml/2006/picture">
                  <pic:nvPicPr>
                    <pic:cNvPr id="1736" name="Picture 1736"/>
                    <pic:cNvPicPr/>
                  </pic:nvPicPr>
                  <pic:blipFill>
                    <a:blip r:embed="rId12"/>
                    <a:stretch>
                      <a:fillRect/>
                    </a:stretch>
                  </pic:blipFill>
                  <pic:spPr>
                    <a:xfrm>
                      <a:off x="0" y="0"/>
                      <a:ext cx="3048" cy="3048"/>
                    </a:xfrm>
                    <a:prstGeom prst="rect">
                      <a:avLst/>
                    </a:prstGeom>
                  </pic:spPr>
                </pic:pic>
              </a:graphicData>
            </a:graphic>
          </wp:anchor>
        </w:drawing>
      </w:r>
      <w:r w:rsidR="00B7397A" w:rsidRPr="00D026ED">
        <w:rPr>
          <w:szCs w:val="24"/>
        </w:rPr>
        <w:t>A Rendelet hatálya</w:t>
      </w:r>
    </w:p>
    <w:p w14:paraId="78354DCF" w14:textId="77777777" w:rsidR="001C1167" w:rsidRDefault="00B7397A" w:rsidP="00480E40">
      <w:pPr>
        <w:spacing w:after="0" w:line="360" w:lineRule="auto"/>
        <w:ind w:left="14" w:right="14"/>
      </w:pPr>
      <w:r>
        <w:t xml:space="preserve">A Szabályzat a köziratokról, a közlevéltárakról és a magánlevéltári anyag védelméről szóló 1995. évi LXVI. törvény, </w:t>
      </w:r>
      <w:r w:rsidR="003F7AF7">
        <w:t xml:space="preserve">a 3/2018. BM (II.21.) rendelet, </w:t>
      </w:r>
      <w:r>
        <w:t>valamint a közfeladatot ellátó szervek iratkezelésének általános követelményeir</w:t>
      </w:r>
      <w:r w:rsidR="007C5819">
        <w:t>ő</w:t>
      </w:r>
      <w:r>
        <w:t>l szóló 335/2005. (XII. 29.) Korm. rendeletben foglaltak alapján készült.</w:t>
      </w:r>
      <w:r w:rsidR="003F7AF7">
        <w:t xml:space="preserve"> </w:t>
      </w:r>
    </w:p>
    <w:p w14:paraId="2FF70299" w14:textId="77777777" w:rsidR="001C1167" w:rsidRDefault="00B7397A" w:rsidP="00D026ED">
      <w:pPr>
        <w:spacing w:before="240" w:after="0" w:line="360" w:lineRule="auto"/>
        <w:ind w:left="11" w:right="11"/>
      </w:pPr>
      <w:r>
        <w:t xml:space="preserve">Az Országos Roma </w:t>
      </w:r>
      <w:r w:rsidR="007C5819">
        <w:t>Önkormányzat</w:t>
      </w:r>
      <w:r>
        <w:t xml:space="preserve"> iratkezelése a Magyar Nemzeti Levéltár illetékességi körébe tartozik.</w:t>
      </w:r>
    </w:p>
    <w:p w14:paraId="322B7FEC" w14:textId="77777777" w:rsidR="00554880" w:rsidRDefault="00554880">
      <w:pPr>
        <w:spacing w:after="160" w:line="259" w:lineRule="auto"/>
        <w:ind w:left="0"/>
        <w:jc w:val="left"/>
      </w:pPr>
      <w:r>
        <w:br w:type="page"/>
      </w:r>
    </w:p>
    <w:p w14:paraId="49D7607E" w14:textId="77777777" w:rsidR="001C1167" w:rsidRDefault="00554880" w:rsidP="00D026ED">
      <w:pPr>
        <w:spacing w:before="120" w:after="240" w:line="360" w:lineRule="auto"/>
        <w:ind w:left="652" w:right="488" w:hanging="11"/>
        <w:jc w:val="center"/>
      </w:pPr>
      <w:r>
        <w:lastRenderedPageBreak/>
        <w:t>I</w:t>
      </w:r>
      <w:r w:rsidR="00B7397A">
        <w:t>.2. Értelmező rendelkezések</w:t>
      </w:r>
    </w:p>
    <w:p w14:paraId="669DA0DB" w14:textId="77777777" w:rsidR="001C1167" w:rsidRPr="00F5661E" w:rsidRDefault="00B7397A" w:rsidP="00F5661E">
      <w:pPr>
        <w:spacing w:after="120" w:line="360" w:lineRule="auto"/>
        <w:ind w:left="0" w:right="14"/>
        <w:rPr>
          <w:szCs w:val="24"/>
        </w:rPr>
      </w:pPr>
      <w:r w:rsidRPr="00F5661E">
        <w:rPr>
          <w:i/>
          <w:szCs w:val="24"/>
        </w:rPr>
        <w:t>Archiválás:</w:t>
      </w:r>
      <w:r w:rsidRPr="00F5661E">
        <w:rPr>
          <w:szCs w:val="24"/>
        </w:rPr>
        <w:t xml:space="preserve"> elektronikus iktatókönyvek és adatállományaik, valamint elektronikus dokumentumok hosszú távú biztonságos megőrzése elektronikus adathordozón;</w:t>
      </w:r>
      <w:r w:rsidRPr="00F5661E">
        <w:rPr>
          <w:noProof/>
          <w:szCs w:val="24"/>
        </w:rPr>
        <w:drawing>
          <wp:inline distT="0" distB="0" distL="0" distR="0" wp14:anchorId="79C887F6" wp14:editId="1D14D7CA">
            <wp:extent cx="3048" cy="3049"/>
            <wp:effectExtent l="0" t="0" r="0" b="0"/>
            <wp:docPr id="2896" name="Picture 2896"/>
            <wp:cNvGraphicFramePr/>
            <a:graphic xmlns:a="http://schemas.openxmlformats.org/drawingml/2006/main">
              <a:graphicData uri="http://schemas.openxmlformats.org/drawingml/2006/picture">
                <pic:pic xmlns:pic="http://schemas.openxmlformats.org/drawingml/2006/picture">
                  <pic:nvPicPr>
                    <pic:cNvPr id="2896" name="Picture 2896"/>
                    <pic:cNvPicPr/>
                  </pic:nvPicPr>
                  <pic:blipFill>
                    <a:blip r:embed="rId10"/>
                    <a:stretch>
                      <a:fillRect/>
                    </a:stretch>
                  </pic:blipFill>
                  <pic:spPr>
                    <a:xfrm>
                      <a:off x="0" y="0"/>
                      <a:ext cx="3048" cy="3049"/>
                    </a:xfrm>
                    <a:prstGeom prst="rect">
                      <a:avLst/>
                    </a:prstGeom>
                  </pic:spPr>
                </pic:pic>
              </a:graphicData>
            </a:graphic>
          </wp:inline>
        </w:drawing>
      </w:r>
    </w:p>
    <w:p w14:paraId="4830DEA7" w14:textId="77777777" w:rsidR="001C1167" w:rsidRPr="00F5661E" w:rsidRDefault="007C5819" w:rsidP="00F5661E">
      <w:pPr>
        <w:spacing w:after="120" w:line="360" w:lineRule="auto"/>
        <w:ind w:left="0" w:right="14"/>
        <w:rPr>
          <w:szCs w:val="24"/>
        </w:rPr>
      </w:pPr>
      <w:r w:rsidRPr="00F5661E">
        <w:rPr>
          <w:i/>
          <w:szCs w:val="24"/>
        </w:rPr>
        <w:t>Á</w:t>
      </w:r>
      <w:r w:rsidR="00B7397A" w:rsidRPr="00F5661E">
        <w:rPr>
          <w:i/>
          <w:szCs w:val="24"/>
        </w:rPr>
        <w:t>tadás:</w:t>
      </w:r>
      <w:r w:rsidR="00B7397A" w:rsidRPr="00F5661E">
        <w:rPr>
          <w:szCs w:val="24"/>
        </w:rPr>
        <w:t xml:space="preserve"> irat, ügyirat vagy irat együttes kezelési jogosultságának dokumentált átruházása;</w:t>
      </w:r>
    </w:p>
    <w:p w14:paraId="15DA987E" w14:textId="77777777" w:rsidR="001C1167" w:rsidRPr="00F5661E" w:rsidRDefault="00B7397A" w:rsidP="00F5661E">
      <w:pPr>
        <w:spacing w:after="120" w:line="360" w:lineRule="auto"/>
        <w:ind w:left="0" w:right="14"/>
        <w:rPr>
          <w:szCs w:val="24"/>
        </w:rPr>
      </w:pPr>
      <w:r w:rsidRPr="00F5661E">
        <w:rPr>
          <w:i/>
          <w:szCs w:val="24"/>
        </w:rPr>
        <w:t>Csatolás:</w:t>
      </w:r>
      <w:r w:rsidRPr="00F5661E">
        <w:rPr>
          <w:szCs w:val="24"/>
        </w:rPr>
        <w:t xml:space="preserve"> ir</w:t>
      </w:r>
      <w:r w:rsidR="007C5819" w:rsidRPr="00F5661E">
        <w:rPr>
          <w:szCs w:val="24"/>
        </w:rPr>
        <w:t>atok, ügyiratok átmeneti jellegű</w:t>
      </w:r>
      <w:r w:rsidRPr="00F5661E">
        <w:rPr>
          <w:szCs w:val="24"/>
        </w:rPr>
        <w:t xml:space="preserve"> összekapcsolása;</w:t>
      </w:r>
    </w:p>
    <w:p w14:paraId="7E18DBDB" w14:textId="77777777" w:rsidR="001C1167" w:rsidRPr="00F5661E" w:rsidRDefault="00B7397A" w:rsidP="00F5661E">
      <w:pPr>
        <w:spacing w:after="120" w:line="360" w:lineRule="auto"/>
        <w:ind w:left="0" w:right="14"/>
        <w:rPr>
          <w:szCs w:val="24"/>
        </w:rPr>
      </w:pPr>
      <w:r w:rsidRPr="00F5661E">
        <w:rPr>
          <w:i/>
          <w:szCs w:val="24"/>
        </w:rPr>
        <w:t>Elektronikus tájékozt</w:t>
      </w:r>
      <w:r w:rsidR="007C5819" w:rsidRPr="00F5661E">
        <w:rPr>
          <w:i/>
          <w:szCs w:val="24"/>
        </w:rPr>
        <w:t>atás:</w:t>
      </w:r>
      <w:r w:rsidR="007C5819" w:rsidRPr="00F5661E">
        <w:rPr>
          <w:szCs w:val="24"/>
        </w:rPr>
        <w:t xml:space="preserve"> olyan kiadmánynak nem minősülő</w:t>
      </w:r>
      <w:r w:rsidRPr="00F5661E">
        <w:rPr>
          <w:szCs w:val="24"/>
        </w:rPr>
        <w:t xml:space="preserve"> elektronikus dokumentum, amely az iktatási számról, az eljárás megindításának napjáról,</w:t>
      </w:r>
      <w:r w:rsidR="007C5819" w:rsidRPr="00F5661E">
        <w:rPr>
          <w:szCs w:val="24"/>
        </w:rPr>
        <w:t xml:space="preserve"> az ügyintézési határidőről, az ügy ügyintézőjérő</w:t>
      </w:r>
      <w:r w:rsidRPr="00F5661E">
        <w:rPr>
          <w:szCs w:val="24"/>
        </w:rPr>
        <w:t>l és az ügyintéző hivatali elérhetőségéről értesíti az ügyfelet;</w:t>
      </w:r>
    </w:p>
    <w:p w14:paraId="1AB768B5" w14:textId="77777777" w:rsidR="001C1167" w:rsidRPr="00F5661E" w:rsidRDefault="00B7397A" w:rsidP="00F5661E">
      <w:pPr>
        <w:spacing w:after="120" w:line="360" w:lineRule="auto"/>
        <w:ind w:left="0" w:right="14"/>
        <w:rPr>
          <w:szCs w:val="24"/>
        </w:rPr>
      </w:pPr>
      <w:r w:rsidRPr="00F5661E">
        <w:rPr>
          <w:i/>
          <w:szCs w:val="24"/>
        </w:rPr>
        <w:t>Elektronikus visszaigaz</w:t>
      </w:r>
      <w:r w:rsidR="007C5819" w:rsidRPr="00F5661E">
        <w:rPr>
          <w:i/>
          <w:szCs w:val="24"/>
        </w:rPr>
        <w:t>olás:</w:t>
      </w:r>
      <w:r w:rsidR="007C5819" w:rsidRPr="00F5661E">
        <w:rPr>
          <w:szCs w:val="24"/>
        </w:rPr>
        <w:t xml:space="preserve"> olyan kiadmánynak nem minősülő</w:t>
      </w:r>
      <w:r w:rsidRPr="00F5661E">
        <w:rPr>
          <w:szCs w:val="24"/>
        </w:rPr>
        <w:t xml:space="preserve"> elektronikus dokumentum, amely az elektronikus úton érkezett irat átvételéről és az érkeztetés sorszámáról értesíti annak küldőjét;</w:t>
      </w:r>
    </w:p>
    <w:p w14:paraId="09389CE2" w14:textId="77777777" w:rsidR="001C1167" w:rsidRPr="00F5661E" w:rsidRDefault="00B7397A" w:rsidP="00F5661E">
      <w:pPr>
        <w:spacing w:after="120" w:line="360" w:lineRule="auto"/>
        <w:ind w:left="0" w:right="14"/>
        <w:rPr>
          <w:szCs w:val="24"/>
        </w:rPr>
      </w:pPr>
      <w:r w:rsidRPr="00F5661E">
        <w:rPr>
          <w:i/>
          <w:noProof/>
          <w:szCs w:val="24"/>
        </w:rPr>
        <w:drawing>
          <wp:anchor distT="0" distB="0" distL="114300" distR="114300" simplePos="0" relativeHeight="251658240" behindDoc="0" locked="0" layoutInCell="1" allowOverlap="0" wp14:anchorId="43A717C1" wp14:editId="7C4729DE">
            <wp:simplePos x="0" y="0"/>
            <wp:positionH relativeFrom="page">
              <wp:posOffset>509016</wp:posOffset>
            </wp:positionH>
            <wp:positionV relativeFrom="page">
              <wp:posOffset>3984872</wp:posOffset>
            </wp:positionV>
            <wp:extent cx="3048" cy="3049"/>
            <wp:effectExtent l="0" t="0" r="0" b="0"/>
            <wp:wrapSquare wrapText="bothSides"/>
            <wp:docPr id="2897" name="Picture 2897"/>
            <wp:cNvGraphicFramePr/>
            <a:graphic xmlns:a="http://schemas.openxmlformats.org/drawingml/2006/main">
              <a:graphicData uri="http://schemas.openxmlformats.org/drawingml/2006/picture">
                <pic:pic xmlns:pic="http://schemas.openxmlformats.org/drawingml/2006/picture">
                  <pic:nvPicPr>
                    <pic:cNvPr id="2897" name="Picture 2897"/>
                    <pic:cNvPicPr/>
                  </pic:nvPicPr>
                  <pic:blipFill>
                    <a:blip r:embed="rId13"/>
                    <a:stretch>
                      <a:fillRect/>
                    </a:stretch>
                  </pic:blipFill>
                  <pic:spPr>
                    <a:xfrm>
                      <a:off x="0" y="0"/>
                      <a:ext cx="3048" cy="3049"/>
                    </a:xfrm>
                    <a:prstGeom prst="rect">
                      <a:avLst/>
                    </a:prstGeom>
                  </pic:spPr>
                </pic:pic>
              </a:graphicData>
            </a:graphic>
          </wp:anchor>
        </w:drawing>
      </w:r>
      <w:r w:rsidRPr="00F5661E">
        <w:rPr>
          <w:i/>
          <w:noProof/>
          <w:szCs w:val="24"/>
        </w:rPr>
        <w:drawing>
          <wp:anchor distT="0" distB="0" distL="114300" distR="114300" simplePos="0" relativeHeight="251666432" behindDoc="0" locked="0" layoutInCell="1" allowOverlap="0" wp14:anchorId="511E12EC" wp14:editId="09C8C985">
            <wp:simplePos x="0" y="0"/>
            <wp:positionH relativeFrom="page">
              <wp:posOffset>496824</wp:posOffset>
            </wp:positionH>
            <wp:positionV relativeFrom="page">
              <wp:posOffset>3990970</wp:posOffset>
            </wp:positionV>
            <wp:extent cx="15240" cy="12196"/>
            <wp:effectExtent l="0" t="0" r="0" b="0"/>
            <wp:wrapSquare wrapText="bothSides"/>
            <wp:docPr id="2898" name="Picture 2898"/>
            <wp:cNvGraphicFramePr/>
            <a:graphic xmlns:a="http://schemas.openxmlformats.org/drawingml/2006/main">
              <a:graphicData uri="http://schemas.openxmlformats.org/drawingml/2006/picture">
                <pic:pic xmlns:pic="http://schemas.openxmlformats.org/drawingml/2006/picture">
                  <pic:nvPicPr>
                    <pic:cNvPr id="2898" name="Picture 2898"/>
                    <pic:cNvPicPr/>
                  </pic:nvPicPr>
                  <pic:blipFill>
                    <a:blip r:embed="rId14"/>
                    <a:stretch>
                      <a:fillRect/>
                    </a:stretch>
                  </pic:blipFill>
                  <pic:spPr>
                    <a:xfrm>
                      <a:off x="0" y="0"/>
                      <a:ext cx="15240" cy="12196"/>
                    </a:xfrm>
                    <a:prstGeom prst="rect">
                      <a:avLst/>
                    </a:prstGeom>
                  </pic:spPr>
                </pic:pic>
              </a:graphicData>
            </a:graphic>
          </wp:anchor>
        </w:drawing>
      </w:r>
      <w:r w:rsidRPr="00F5661E">
        <w:rPr>
          <w:i/>
          <w:szCs w:val="24"/>
        </w:rPr>
        <w:t>Előadói ív:</w:t>
      </w:r>
      <w:r w:rsidRPr="00F5661E">
        <w:rPr>
          <w:szCs w:val="24"/>
        </w:rPr>
        <w:t xml:space="preserve"> az üggyel, a szignálással, a </w:t>
      </w:r>
      <w:proofErr w:type="spellStart"/>
      <w:r w:rsidRPr="00F5661E">
        <w:rPr>
          <w:szCs w:val="24"/>
        </w:rPr>
        <w:t>kiadmányozással</w:t>
      </w:r>
      <w:proofErr w:type="spellEnd"/>
      <w:r w:rsidRPr="00F5661E">
        <w:rPr>
          <w:szCs w:val="24"/>
        </w:rPr>
        <w:t>, az ügyintézéssel és az iratkezeléssel kapcsolatos információkat hordozó, az ügyirat</w:t>
      </w:r>
      <w:r w:rsidR="007C5819" w:rsidRPr="00F5661E">
        <w:rPr>
          <w:szCs w:val="24"/>
        </w:rPr>
        <w:t xml:space="preserve"> elválaszthatatlan részét képező</w:t>
      </w:r>
      <w:r w:rsidRPr="00F5661E">
        <w:rPr>
          <w:szCs w:val="24"/>
        </w:rPr>
        <w:t>, illetve azzal közös adatbázisban kezelt iratkezelési segédeszköz;</w:t>
      </w:r>
    </w:p>
    <w:p w14:paraId="5BE73542" w14:textId="77777777" w:rsidR="001C1167" w:rsidRPr="00F5661E" w:rsidRDefault="00B7397A" w:rsidP="00F5661E">
      <w:pPr>
        <w:spacing w:after="120" w:line="360" w:lineRule="auto"/>
        <w:ind w:left="0" w:right="14"/>
        <w:rPr>
          <w:szCs w:val="24"/>
        </w:rPr>
      </w:pPr>
      <w:proofErr w:type="spellStart"/>
      <w:r w:rsidRPr="00F5661E">
        <w:rPr>
          <w:i/>
          <w:szCs w:val="24"/>
        </w:rPr>
        <w:t>Előzményezés</w:t>
      </w:r>
      <w:proofErr w:type="spellEnd"/>
      <w:r w:rsidRPr="00F5661E">
        <w:rPr>
          <w:i/>
          <w:szCs w:val="24"/>
        </w:rPr>
        <w:t>:</w:t>
      </w:r>
      <w:r w:rsidRPr="00F5661E">
        <w:rPr>
          <w:szCs w:val="24"/>
        </w:rPr>
        <w:t xml:space="preserve"> az a művelet, amely során megállapításra kerül, hogy az új iratot egy már meglévő ügyirathoz kell-e rendelni, vagy új ügyiratdarabot kell-e neki nyitni;</w:t>
      </w:r>
    </w:p>
    <w:p w14:paraId="4FF316CB" w14:textId="77777777" w:rsidR="001C1167" w:rsidRPr="00F5661E" w:rsidRDefault="00B7397A" w:rsidP="00F5661E">
      <w:pPr>
        <w:spacing w:after="120" w:line="360" w:lineRule="auto"/>
        <w:ind w:left="0" w:right="14"/>
        <w:rPr>
          <w:szCs w:val="24"/>
        </w:rPr>
      </w:pPr>
      <w:r w:rsidRPr="00F5661E">
        <w:rPr>
          <w:i/>
          <w:szCs w:val="24"/>
        </w:rPr>
        <w:t>Expediálás:</w:t>
      </w:r>
      <w:r w:rsidRPr="00F5661E">
        <w:rPr>
          <w:szCs w:val="24"/>
        </w:rPr>
        <w:t xml:space="preserve"> az irat kézbesítésének előkészítése, a küldemény címzettjének (címzettjeinek), adathordozójának, fajtájának, a kézbesítés módjának és időpontjának meghatározása;</w:t>
      </w:r>
      <w:r w:rsidRPr="00F5661E">
        <w:rPr>
          <w:noProof/>
          <w:szCs w:val="24"/>
        </w:rPr>
        <w:drawing>
          <wp:inline distT="0" distB="0" distL="0" distR="0" wp14:anchorId="76E7A85D" wp14:editId="3032E8B4">
            <wp:extent cx="3048" cy="3049"/>
            <wp:effectExtent l="0" t="0" r="0" b="0"/>
            <wp:docPr id="2899" name="Picture 2899"/>
            <wp:cNvGraphicFramePr/>
            <a:graphic xmlns:a="http://schemas.openxmlformats.org/drawingml/2006/main">
              <a:graphicData uri="http://schemas.openxmlformats.org/drawingml/2006/picture">
                <pic:pic xmlns:pic="http://schemas.openxmlformats.org/drawingml/2006/picture">
                  <pic:nvPicPr>
                    <pic:cNvPr id="2899" name="Picture 2899"/>
                    <pic:cNvPicPr/>
                  </pic:nvPicPr>
                  <pic:blipFill>
                    <a:blip r:embed="rId15"/>
                    <a:stretch>
                      <a:fillRect/>
                    </a:stretch>
                  </pic:blipFill>
                  <pic:spPr>
                    <a:xfrm>
                      <a:off x="0" y="0"/>
                      <a:ext cx="3048" cy="3049"/>
                    </a:xfrm>
                    <a:prstGeom prst="rect">
                      <a:avLst/>
                    </a:prstGeom>
                  </pic:spPr>
                </pic:pic>
              </a:graphicData>
            </a:graphic>
          </wp:inline>
        </w:drawing>
      </w:r>
    </w:p>
    <w:p w14:paraId="3BBE4037" w14:textId="77777777" w:rsidR="001C1167" w:rsidRPr="00F5661E" w:rsidRDefault="00B7397A" w:rsidP="00F5661E">
      <w:pPr>
        <w:spacing w:after="120" w:line="360" w:lineRule="auto"/>
        <w:ind w:left="0" w:right="14"/>
        <w:rPr>
          <w:szCs w:val="24"/>
        </w:rPr>
      </w:pPr>
      <w:proofErr w:type="spellStart"/>
      <w:r w:rsidRPr="00F5661E">
        <w:rPr>
          <w:i/>
          <w:szCs w:val="24"/>
        </w:rPr>
        <w:t>Erkeztetés</w:t>
      </w:r>
      <w:proofErr w:type="spellEnd"/>
      <w:r w:rsidRPr="00F5661E">
        <w:rPr>
          <w:i/>
          <w:szCs w:val="24"/>
        </w:rPr>
        <w:t>:</w:t>
      </w:r>
      <w:r w:rsidRPr="00F5661E">
        <w:rPr>
          <w:szCs w:val="24"/>
        </w:rPr>
        <w:t xml:space="preserve"> az érkezett küldemény azonosítóval történő ellátása és adatainak nyilvántartásba vétele;</w:t>
      </w:r>
      <w:r w:rsidRPr="00F5661E">
        <w:rPr>
          <w:noProof/>
          <w:szCs w:val="24"/>
        </w:rPr>
        <w:drawing>
          <wp:inline distT="0" distB="0" distL="0" distR="0" wp14:anchorId="2C16110A" wp14:editId="659889B1">
            <wp:extent cx="3047" cy="3049"/>
            <wp:effectExtent l="0" t="0" r="0" b="0"/>
            <wp:docPr id="2900" name="Picture 2900"/>
            <wp:cNvGraphicFramePr/>
            <a:graphic xmlns:a="http://schemas.openxmlformats.org/drawingml/2006/main">
              <a:graphicData uri="http://schemas.openxmlformats.org/drawingml/2006/picture">
                <pic:pic xmlns:pic="http://schemas.openxmlformats.org/drawingml/2006/picture">
                  <pic:nvPicPr>
                    <pic:cNvPr id="2900" name="Picture 2900"/>
                    <pic:cNvPicPr/>
                  </pic:nvPicPr>
                  <pic:blipFill>
                    <a:blip r:embed="rId15"/>
                    <a:stretch>
                      <a:fillRect/>
                    </a:stretch>
                  </pic:blipFill>
                  <pic:spPr>
                    <a:xfrm>
                      <a:off x="0" y="0"/>
                      <a:ext cx="3047" cy="3049"/>
                    </a:xfrm>
                    <a:prstGeom prst="rect">
                      <a:avLst/>
                    </a:prstGeom>
                  </pic:spPr>
                </pic:pic>
              </a:graphicData>
            </a:graphic>
          </wp:inline>
        </w:drawing>
      </w:r>
    </w:p>
    <w:p w14:paraId="0CB248FD" w14:textId="77777777" w:rsidR="001C1167" w:rsidRPr="00F5661E" w:rsidRDefault="00B7397A" w:rsidP="00F5661E">
      <w:pPr>
        <w:spacing w:after="120" w:line="360" w:lineRule="auto"/>
        <w:ind w:left="0" w:right="14"/>
        <w:rPr>
          <w:szCs w:val="24"/>
        </w:rPr>
      </w:pPr>
      <w:r w:rsidRPr="00F5661E">
        <w:rPr>
          <w:i/>
          <w:szCs w:val="24"/>
        </w:rPr>
        <w:t>Iktatás:</w:t>
      </w:r>
      <w:r w:rsidRPr="00F5661E">
        <w:rPr>
          <w:szCs w:val="24"/>
        </w:rPr>
        <w:t xml:space="preserve"> az irat iktatószámmal történő nyilvántartásba vétele az érkez</w:t>
      </w:r>
      <w:r w:rsidR="007C5819" w:rsidRPr="00F5661E">
        <w:rPr>
          <w:szCs w:val="24"/>
        </w:rPr>
        <w:t>tetést vagy a keletkezést követő</w:t>
      </w:r>
      <w:r w:rsidRPr="00F5661E">
        <w:rPr>
          <w:szCs w:val="24"/>
        </w:rPr>
        <w:t>en;</w:t>
      </w:r>
    </w:p>
    <w:p w14:paraId="2EA6BE92" w14:textId="77777777" w:rsidR="001C1167" w:rsidRPr="00F5661E" w:rsidRDefault="00B7397A" w:rsidP="00F5661E">
      <w:pPr>
        <w:spacing w:after="120" w:line="360" w:lineRule="auto"/>
        <w:ind w:left="0" w:right="14"/>
        <w:rPr>
          <w:szCs w:val="24"/>
        </w:rPr>
      </w:pPr>
      <w:r w:rsidRPr="00F5661E">
        <w:rPr>
          <w:i/>
          <w:szCs w:val="24"/>
        </w:rPr>
        <w:t>Ikt</w:t>
      </w:r>
      <w:r w:rsidR="007C5819" w:rsidRPr="00F5661E">
        <w:rPr>
          <w:i/>
          <w:szCs w:val="24"/>
        </w:rPr>
        <w:t>atókönyv:</w:t>
      </w:r>
      <w:r w:rsidR="007C5819" w:rsidRPr="00F5661E">
        <w:rPr>
          <w:szCs w:val="24"/>
        </w:rPr>
        <w:t xml:space="preserve"> olyan nem selejtezhető</w:t>
      </w:r>
      <w:r w:rsidRPr="00F5661E">
        <w:rPr>
          <w:szCs w:val="24"/>
        </w:rPr>
        <w:t>, hitelesített iratkezelési segédeszköz, amelyben az iratok iktatása történik;</w:t>
      </w:r>
    </w:p>
    <w:p w14:paraId="4DE9A468" w14:textId="48B761F3" w:rsidR="001C1167" w:rsidRPr="00F5661E" w:rsidRDefault="00B7397A" w:rsidP="00F5661E">
      <w:pPr>
        <w:spacing w:after="120" w:line="360" w:lineRule="auto"/>
        <w:ind w:left="0" w:right="14"/>
        <w:rPr>
          <w:szCs w:val="24"/>
        </w:rPr>
      </w:pPr>
      <w:r w:rsidRPr="00F5661E">
        <w:rPr>
          <w:i/>
          <w:szCs w:val="24"/>
        </w:rPr>
        <w:t>Iktatószám:</w:t>
      </w:r>
      <w:r w:rsidRPr="00F5661E">
        <w:rPr>
          <w:szCs w:val="24"/>
        </w:rPr>
        <w:t xml:space="preserve"> olyan egyedi azonosító, amellyel</w:t>
      </w:r>
      <w:r w:rsidR="00ED7D52">
        <w:rPr>
          <w:szCs w:val="24"/>
        </w:rPr>
        <w:t xml:space="preserve"> </w:t>
      </w:r>
      <w:r w:rsidR="00ED7D52">
        <w:rPr>
          <w:sz w:val="26"/>
        </w:rPr>
        <w:t>a Magyarországi Romák Országos Önkormányzatának  Hivatala</w:t>
      </w:r>
      <w:r w:rsidRPr="00F5661E">
        <w:rPr>
          <w:szCs w:val="24"/>
        </w:rPr>
        <w:t xml:space="preserve"> munkatársa látja el az iktatandó iratot;</w:t>
      </w:r>
    </w:p>
    <w:p w14:paraId="1754FA8F" w14:textId="77777777" w:rsidR="001C1167" w:rsidRPr="00F5661E" w:rsidRDefault="00B7397A" w:rsidP="00F5661E">
      <w:pPr>
        <w:spacing w:after="120" w:line="360" w:lineRule="auto"/>
        <w:ind w:left="0" w:right="14"/>
        <w:rPr>
          <w:szCs w:val="24"/>
        </w:rPr>
      </w:pPr>
      <w:r w:rsidRPr="00F5661E">
        <w:rPr>
          <w:i/>
          <w:szCs w:val="24"/>
        </w:rPr>
        <w:t>Illetékes közlevéltár:</w:t>
      </w:r>
      <w:r w:rsidRPr="00F5661E">
        <w:rPr>
          <w:szCs w:val="24"/>
        </w:rPr>
        <w:t xml:space="preserve"> Magyar Nemzeti Levéltár</w:t>
      </w:r>
    </w:p>
    <w:p w14:paraId="321CEC15" w14:textId="77777777" w:rsidR="001C1167" w:rsidRPr="00F5661E" w:rsidRDefault="00B7397A" w:rsidP="00F5661E">
      <w:pPr>
        <w:spacing w:after="120" w:line="360" w:lineRule="auto"/>
        <w:ind w:left="0" w:right="14"/>
        <w:rPr>
          <w:szCs w:val="24"/>
        </w:rPr>
      </w:pPr>
      <w:r w:rsidRPr="00F5661E">
        <w:rPr>
          <w:i/>
          <w:szCs w:val="24"/>
        </w:rPr>
        <w:t>Irat:</w:t>
      </w:r>
      <w:r w:rsidRPr="00F5661E">
        <w:rPr>
          <w:szCs w:val="24"/>
        </w:rPr>
        <w:t xml:space="preserve"> valamely szerv működése vagy személy tevékenysége során keletkezett vagy hozzá érkezett, </w:t>
      </w:r>
      <w:r w:rsidRPr="00F5661E">
        <w:rPr>
          <w:noProof/>
          <w:szCs w:val="24"/>
        </w:rPr>
        <w:drawing>
          <wp:inline distT="0" distB="0" distL="0" distR="0" wp14:anchorId="27E73C12" wp14:editId="6CF8402D">
            <wp:extent cx="6096" cy="9147"/>
            <wp:effectExtent l="0" t="0" r="0" b="0"/>
            <wp:docPr id="194444" name="Picture 194444"/>
            <wp:cNvGraphicFramePr/>
            <a:graphic xmlns:a="http://schemas.openxmlformats.org/drawingml/2006/main">
              <a:graphicData uri="http://schemas.openxmlformats.org/drawingml/2006/picture">
                <pic:pic xmlns:pic="http://schemas.openxmlformats.org/drawingml/2006/picture">
                  <pic:nvPicPr>
                    <pic:cNvPr id="194444" name="Picture 194444"/>
                    <pic:cNvPicPr/>
                  </pic:nvPicPr>
                  <pic:blipFill>
                    <a:blip r:embed="rId16"/>
                    <a:stretch>
                      <a:fillRect/>
                    </a:stretch>
                  </pic:blipFill>
                  <pic:spPr>
                    <a:xfrm>
                      <a:off x="0" y="0"/>
                      <a:ext cx="6096" cy="9147"/>
                    </a:xfrm>
                    <a:prstGeom prst="rect">
                      <a:avLst/>
                    </a:prstGeom>
                  </pic:spPr>
                </pic:pic>
              </a:graphicData>
            </a:graphic>
          </wp:inline>
        </w:drawing>
      </w:r>
      <w:r w:rsidRPr="00F5661E">
        <w:rPr>
          <w:szCs w:val="24"/>
        </w:rPr>
        <w:t>egy egységként kezelendő rögzített információ, adat együttes, amely megjelenhet papíron, mikrofilmen, mágneses, elektronikus vagy bármilyen más adathordozón; tartalma lehet szöveg, adat, grafikon, hang, kép, mozgókép vagy bármely más formában lévő információ vagy ezek kombinációja;</w:t>
      </w:r>
    </w:p>
    <w:p w14:paraId="1A99BAF2" w14:textId="77777777" w:rsidR="001C1167" w:rsidRPr="00F5661E" w:rsidRDefault="00B7397A" w:rsidP="00F5661E">
      <w:pPr>
        <w:spacing w:after="120" w:line="360" w:lineRule="auto"/>
        <w:ind w:left="0" w:right="14"/>
        <w:rPr>
          <w:szCs w:val="24"/>
        </w:rPr>
      </w:pPr>
      <w:r w:rsidRPr="00F5661E">
        <w:rPr>
          <w:i/>
          <w:szCs w:val="24"/>
        </w:rPr>
        <w:lastRenderedPageBreak/>
        <w:t>Iratkezelés:</w:t>
      </w:r>
      <w:r w:rsidRPr="00F5661E">
        <w:rPr>
          <w:szCs w:val="24"/>
        </w:rPr>
        <w:t xml:space="preserve"> az irat készítését, nyilvántartását, </w:t>
      </w:r>
      <w:r w:rsidR="00B32242" w:rsidRPr="00F5661E">
        <w:rPr>
          <w:szCs w:val="24"/>
        </w:rPr>
        <w:t>rendszerezését és a selejtezhető</w:t>
      </w:r>
      <w:r w:rsidRPr="00F5661E">
        <w:rPr>
          <w:szCs w:val="24"/>
        </w:rPr>
        <w:t>ség szempontjából történő válogatását, segédletekkel való ellátását, szakszerű és biztonságos megőrzését, használatra bocsátását, selejtezését, illetve levéltárba adását együttesen magába foglaló tevékenység;</w:t>
      </w:r>
      <w:r w:rsidRPr="00F5661E">
        <w:rPr>
          <w:noProof/>
          <w:szCs w:val="24"/>
        </w:rPr>
        <w:drawing>
          <wp:inline distT="0" distB="0" distL="0" distR="0" wp14:anchorId="0AC2DCB0" wp14:editId="7098F36C">
            <wp:extent cx="3048" cy="3049"/>
            <wp:effectExtent l="0" t="0" r="0" b="0"/>
            <wp:docPr id="4574" name="Picture 4574"/>
            <wp:cNvGraphicFramePr/>
            <a:graphic xmlns:a="http://schemas.openxmlformats.org/drawingml/2006/main">
              <a:graphicData uri="http://schemas.openxmlformats.org/drawingml/2006/picture">
                <pic:pic xmlns:pic="http://schemas.openxmlformats.org/drawingml/2006/picture">
                  <pic:nvPicPr>
                    <pic:cNvPr id="4574" name="Picture 4574"/>
                    <pic:cNvPicPr/>
                  </pic:nvPicPr>
                  <pic:blipFill>
                    <a:blip r:embed="rId17"/>
                    <a:stretch>
                      <a:fillRect/>
                    </a:stretch>
                  </pic:blipFill>
                  <pic:spPr>
                    <a:xfrm>
                      <a:off x="0" y="0"/>
                      <a:ext cx="3048" cy="3049"/>
                    </a:xfrm>
                    <a:prstGeom prst="rect">
                      <a:avLst/>
                    </a:prstGeom>
                  </pic:spPr>
                </pic:pic>
              </a:graphicData>
            </a:graphic>
          </wp:inline>
        </w:drawing>
      </w:r>
    </w:p>
    <w:p w14:paraId="16A59D2C" w14:textId="77777777" w:rsidR="001C1167" w:rsidRPr="00F5661E" w:rsidRDefault="00B7397A" w:rsidP="00F5661E">
      <w:pPr>
        <w:spacing w:after="120" w:line="360" w:lineRule="auto"/>
        <w:ind w:left="0" w:right="14"/>
        <w:rPr>
          <w:szCs w:val="24"/>
        </w:rPr>
      </w:pPr>
      <w:r w:rsidRPr="00F5661E">
        <w:rPr>
          <w:i/>
          <w:szCs w:val="24"/>
        </w:rPr>
        <w:t>Iratkezelési szoftver:</w:t>
      </w:r>
      <w:r w:rsidRPr="00F5661E">
        <w:rPr>
          <w:szCs w:val="24"/>
        </w:rPr>
        <w:t xml:space="preserve"> az iratkezelési rendszer működését támogató, iktatási funkcióval rendelkező számítástechnikai program vagy programok egymást funkcionálisan kiegészítő rendszere;</w:t>
      </w:r>
    </w:p>
    <w:p w14:paraId="6A8B70DB" w14:textId="77777777" w:rsidR="001C1167" w:rsidRPr="00F5661E" w:rsidRDefault="00B7397A" w:rsidP="00F5661E">
      <w:pPr>
        <w:spacing w:after="120" w:line="360" w:lineRule="auto"/>
        <w:ind w:left="0" w:right="14"/>
        <w:rPr>
          <w:szCs w:val="24"/>
        </w:rPr>
      </w:pPr>
      <w:r w:rsidRPr="00F5661E">
        <w:rPr>
          <w:i/>
          <w:szCs w:val="24"/>
        </w:rPr>
        <w:t>Iratkölcsönzés:</w:t>
      </w:r>
      <w:r w:rsidRPr="00F5661E">
        <w:rPr>
          <w:szCs w:val="24"/>
        </w:rPr>
        <w:t xml:space="preserve"> az irat vissza hozatali kötelezettség melletti kiadása az irattárból;</w:t>
      </w:r>
    </w:p>
    <w:p w14:paraId="02757387" w14:textId="77777777" w:rsidR="001C1167" w:rsidRPr="00F5661E" w:rsidRDefault="00B7397A" w:rsidP="00F5661E">
      <w:pPr>
        <w:spacing w:after="120" w:line="360" w:lineRule="auto"/>
        <w:ind w:left="0" w:right="14"/>
        <w:rPr>
          <w:szCs w:val="24"/>
        </w:rPr>
      </w:pPr>
      <w:r w:rsidRPr="00F5661E">
        <w:rPr>
          <w:i/>
          <w:szCs w:val="24"/>
        </w:rPr>
        <w:t>Irattár:</w:t>
      </w:r>
      <w:r w:rsidRPr="00F5661E">
        <w:rPr>
          <w:szCs w:val="24"/>
        </w:rPr>
        <w:t xml:space="preserve"> az irattári anyag szakszerű és biztonságos őrzése, valamint kezelésének biztosítása céljából létrehozott és működtetett fizikai, illetve elektronikus tároló hely;</w:t>
      </w:r>
    </w:p>
    <w:p w14:paraId="6EDDC015" w14:textId="2564AB65" w:rsidR="001C1167" w:rsidRPr="00F5661E" w:rsidRDefault="00B32242" w:rsidP="00F5661E">
      <w:pPr>
        <w:spacing w:after="120" w:line="360" w:lineRule="auto"/>
        <w:ind w:left="0" w:right="14"/>
        <w:rPr>
          <w:szCs w:val="24"/>
        </w:rPr>
      </w:pPr>
      <w:r w:rsidRPr="00F5661E">
        <w:rPr>
          <w:i/>
          <w:szCs w:val="24"/>
        </w:rPr>
        <w:t>Irattári anyag:</w:t>
      </w:r>
      <w:r w:rsidRPr="00F5661E">
        <w:rPr>
          <w:szCs w:val="24"/>
        </w:rPr>
        <w:t xml:space="preserve"> </w:t>
      </w:r>
      <w:proofErr w:type="spellStart"/>
      <w:r w:rsidRPr="00F5661E">
        <w:rPr>
          <w:szCs w:val="24"/>
        </w:rPr>
        <w:t>rendeltetésszerű</w:t>
      </w:r>
      <w:r w:rsidR="00B7397A" w:rsidRPr="00F5661E">
        <w:rPr>
          <w:szCs w:val="24"/>
        </w:rPr>
        <w:t>en</w:t>
      </w:r>
      <w:proofErr w:type="spellEnd"/>
      <w:r w:rsidR="00B7397A" w:rsidRPr="00F5661E">
        <w:rPr>
          <w:szCs w:val="24"/>
        </w:rPr>
        <w:t xml:space="preserve"> </w:t>
      </w:r>
      <w:r w:rsidR="00ED7D52">
        <w:rPr>
          <w:szCs w:val="24"/>
        </w:rPr>
        <w:t xml:space="preserve">a </w:t>
      </w:r>
      <w:r w:rsidR="00ED7D52">
        <w:rPr>
          <w:sz w:val="26"/>
        </w:rPr>
        <w:t>Magyarországi Romák Országos Önkormányzatának  Hivatala</w:t>
      </w:r>
      <w:r w:rsidR="00ED7D52" w:rsidRPr="00F5661E">
        <w:rPr>
          <w:szCs w:val="24"/>
        </w:rPr>
        <w:t xml:space="preserve"> </w:t>
      </w:r>
      <w:r w:rsidR="00B7397A" w:rsidRPr="00F5661E">
        <w:rPr>
          <w:szCs w:val="24"/>
        </w:rPr>
        <w:t>maradó, tartalmuk miatt átmeneti vagy végleges megőrzést igénylő, szervesen összetartozó iratok összessége;</w:t>
      </w:r>
    </w:p>
    <w:p w14:paraId="4C1ECEC1" w14:textId="77777777" w:rsidR="001C1167" w:rsidRPr="00F5661E" w:rsidRDefault="00B7397A" w:rsidP="00F5661E">
      <w:pPr>
        <w:spacing w:after="120" w:line="360" w:lineRule="auto"/>
        <w:ind w:left="0" w:right="14"/>
        <w:rPr>
          <w:szCs w:val="24"/>
        </w:rPr>
      </w:pPr>
      <w:r w:rsidRPr="00F5661E">
        <w:rPr>
          <w:i/>
          <w:szCs w:val="24"/>
        </w:rPr>
        <w:t>Irattári terv:</w:t>
      </w:r>
      <w:r w:rsidRPr="00F5661E">
        <w:rPr>
          <w:szCs w:val="24"/>
        </w:rPr>
        <w:t xml:space="preserve"> a köziratok rendszerezés</w:t>
      </w:r>
      <w:r w:rsidR="00B32242" w:rsidRPr="00F5661E">
        <w:rPr>
          <w:szCs w:val="24"/>
        </w:rPr>
        <w:t>ének és a selejtezhető</w:t>
      </w:r>
      <w:r w:rsidRPr="00F5661E">
        <w:rPr>
          <w:szCs w:val="24"/>
        </w:rPr>
        <w:t>ség szempontjából történő válogatásának alapjául szolgáló jegyzék, amely az irattári anyagot tételekre (tárgyi csoportokra, indokolt esetben iratfajtákra) tagolva, az Országos Roma Önkormányzat Hivatala feladat- és hatásköréhez, valamint szervezetéhez igazodó rendszerezésében sorolja fel,</w:t>
      </w:r>
      <w:r w:rsidR="00B32242" w:rsidRPr="00F5661E">
        <w:rPr>
          <w:szCs w:val="24"/>
        </w:rPr>
        <w:t xml:space="preserve"> s meghatározza a kiselejtezhető</w:t>
      </w:r>
      <w:r w:rsidRPr="00F5661E">
        <w:rPr>
          <w:szCs w:val="24"/>
        </w:rPr>
        <w:t xml:space="preserve"> irattári tételekbe tartozó iratok ügyviteli célú megőrzésének időtartamát, továbbá a nem selejtezhető iratok levéltárba adásának határidejét;</w:t>
      </w:r>
    </w:p>
    <w:p w14:paraId="54EEACE3" w14:textId="77777777" w:rsidR="001C1167" w:rsidRPr="00F5661E" w:rsidRDefault="00B7397A" w:rsidP="00F5661E">
      <w:pPr>
        <w:spacing w:after="120" w:line="360" w:lineRule="auto"/>
        <w:ind w:left="0" w:right="14"/>
        <w:rPr>
          <w:szCs w:val="24"/>
        </w:rPr>
      </w:pPr>
      <w:r w:rsidRPr="00F5661E">
        <w:rPr>
          <w:i/>
          <w:szCs w:val="24"/>
        </w:rPr>
        <w:t>Irattári tétel:</w:t>
      </w:r>
      <w:r w:rsidRPr="00F5661E">
        <w:rPr>
          <w:szCs w:val="24"/>
        </w:rPr>
        <w:t xml:space="preserve"> az iratkép</w:t>
      </w:r>
      <w:r w:rsidR="00B32242" w:rsidRPr="00F5661E">
        <w:rPr>
          <w:szCs w:val="24"/>
        </w:rPr>
        <w:t>ző</w:t>
      </w:r>
      <w:r w:rsidRPr="00F5661E">
        <w:rPr>
          <w:szCs w:val="24"/>
        </w:rPr>
        <w:t xml:space="preserve"> szerv vagy személy ügykö</w:t>
      </w:r>
      <w:r w:rsidR="00B32242" w:rsidRPr="00F5661E">
        <w:rPr>
          <w:szCs w:val="24"/>
        </w:rPr>
        <w:t>rének és szervezetének megfelelő</w:t>
      </w:r>
      <w:r w:rsidRPr="00F5661E">
        <w:rPr>
          <w:szCs w:val="24"/>
        </w:rPr>
        <w:t>en kialakított legkisebb - egyéni irattári őrzési idővel rendelkező - irattári egység, amelybe több egyedi ügy iratai tartozhatnak;</w:t>
      </w:r>
    </w:p>
    <w:p w14:paraId="636B5415" w14:textId="77777777" w:rsidR="001C1167" w:rsidRPr="00F5661E" w:rsidRDefault="00B7397A" w:rsidP="00F5661E">
      <w:pPr>
        <w:spacing w:after="120" w:line="360" w:lineRule="auto"/>
        <w:ind w:left="0" w:right="14"/>
        <w:rPr>
          <w:szCs w:val="24"/>
        </w:rPr>
      </w:pPr>
      <w:r w:rsidRPr="00F5661E">
        <w:rPr>
          <w:i/>
          <w:szCs w:val="24"/>
        </w:rPr>
        <w:t>Irattári tételszám:</w:t>
      </w:r>
      <w:r w:rsidRPr="00F5661E">
        <w:rPr>
          <w:szCs w:val="24"/>
        </w:rPr>
        <w:t xml:space="preserve"> az iratnak az irattári tervben meghatározott tárgyi csoportba és ira</w:t>
      </w:r>
      <w:r w:rsidR="00B32242" w:rsidRPr="00F5661E">
        <w:rPr>
          <w:szCs w:val="24"/>
        </w:rPr>
        <w:t>tfajtába sorolását, selejtezhető</w:t>
      </w:r>
      <w:r w:rsidRPr="00F5661E">
        <w:rPr>
          <w:szCs w:val="24"/>
        </w:rPr>
        <w:t>ség szerinti csoportosítását meghatározó kód;</w:t>
      </w:r>
      <w:r w:rsidRPr="00F5661E">
        <w:rPr>
          <w:noProof/>
          <w:szCs w:val="24"/>
        </w:rPr>
        <w:drawing>
          <wp:inline distT="0" distB="0" distL="0" distR="0" wp14:anchorId="36BF6BDF" wp14:editId="689A2ABE">
            <wp:extent cx="3048" cy="3049"/>
            <wp:effectExtent l="0" t="0" r="0" b="0"/>
            <wp:docPr id="6078" name="Picture 6078"/>
            <wp:cNvGraphicFramePr/>
            <a:graphic xmlns:a="http://schemas.openxmlformats.org/drawingml/2006/main">
              <a:graphicData uri="http://schemas.openxmlformats.org/drawingml/2006/picture">
                <pic:pic xmlns:pic="http://schemas.openxmlformats.org/drawingml/2006/picture">
                  <pic:nvPicPr>
                    <pic:cNvPr id="6078" name="Picture 6078"/>
                    <pic:cNvPicPr/>
                  </pic:nvPicPr>
                  <pic:blipFill>
                    <a:blip r:embed="rId13"/>
                    <a:stretch>
                      <a:fillRect/>
                    </a:stretch>
                  </pic:blipFill>
                  <pic:spPr>
                    <a:xfrm>
                      <a:off x="0" y="0"/>
                      <a:ext cx="3048" cy="3049"/>
                    </a:xfrm>
                    <a:prstGeom prst="rect">
                      <a:avLst/>
                    </a:prstGeom>
                  </pic:spPr>
                </pic:pic>
              </a:graphicData>
            </a:graphic>
          </wp:inline>
        </w:drawing>
      </w:r>
    </w:p>
    <w:p w14:paraId="27859EBE" w14:textId="77777777" w:rsidR="001C1167" w:rsidRPr="00F5661E" w:rsidRDefault="00B7397A" w:rsidP="00F5661E">
      <w:pPr>
        <w:spacing w:after="120" w:line="360" w:lineRule="auto"/>
        <w:ind w:left="0" w:right="14"/>
        <w:rPr>
          <w:szCs w:val="24"/>
        </w:rPr>
      </w:pPr>
      <w:r w:rsidRPr="00F5661E">
        <w:rPr>
          <w:i/>
          <w:szCs w:val="24"/>
        </w:rPr>
        <w:t>Irattári tételszámmal való ellátás:</w:t>
      </w:r>
      <w:r w:rsidRPr="00F5661E">
        <w:rPr>
          <w:szCs w:val="24"/>
        </w:rPr>
        <w:t xml:space="preserve"> az ügyiratnak az irattári tervbe, mint elsődleges besorolási sémába való besorolása;</w:t>
      </w:r>
    </w:p>
    <w:p w14:paraId="4C27B531" w14:textId="77777777" w:rsidR="001C1167" w:rsidRPr="00F5661E" w:rsidRDefault="00B7397A" w:rsidP="00F5661E">
      <w:pPr>
        <w:spacing w:after="120" w:line="360" w:lineRule="auto"/>
        <w:ind w:left="0" w:right="14"/>
        <w:rPr>
          <w:szCs w:val="24"/>
        </w:rPr>
      </w:pPr>
      <w:r w:rsidRPr="00F5661E">
        <w:rPr>
          <w:i/>
          <w:szCs w:val="24"/>
        </w:rPr>
        <w:t>Irattárba helyezés:</w:t>
      </w:r>
      <w:r w:rsidRPr="00F5661E">
        <w:rPr>
          <w:szCs w:val="24"/>
        </w:rPr>
        <w:t xml:space="preserve"> az irattári tételszámmal ellátott ügyirat irattárban történő dokumentált elhelyezése, illetve kezelési jogának átadása az irattárnak az ügyintézés befejezését követő időre;</w:t>
      </w:r>
      <w:r w:rsidRPr="00F5661E">
        <w:rPr>
          <w:noProof/>
          <w:szCs w:val="24"/>
        </w:rPr>
        <w:drawing>
          <wp:inline distT="0" distB="0" distL="0" distR="0" wp14:anchorId="7D66A7F7" wp14:editId="6646B2FA">
            <wp:extent cx="3048" cy="3049"/>
            <wp:effectExtent l="0" t="0" r="0" b="0"/>
            <wp:docPr id="6079" name="Picture 6079"/>
            <wp:cNvGraphicFramePr/>
            <a:graphic xmlns:a="http://schemas.openxmlformats.org/drawingml/2006/main">
              <a:graphicData uri="http://schemas.openxmlformats.org/drawingml/2006/picture">
                <pic:pic xmlns:pic="http://schemas.openxmlformats.org/drawingml/2006/picture">
                  <pic:nvPicPr>
                    <pic:cNvPr id="6079" name="Picture 6079"/>
                    <pic:cNvPicPr/>
                  </pic:nvPicPr>
                  <pic:blipFill>
                    <a:blip r:embed="rId15"/>
                    <a:stretch>
                      <a:fillRect/>
                    </a:stretch>
                  </pic:blipFill>
                  <pic:spPr>
                    <a:xfrm>
                      <a:off x="0" y="0"/>
                      <a:ext cx="3048" cy="3049"/>
                    </a:xfrm>
                    <a:prstGeom prst="rect">
                      <a:avLst/>
                    </a:prstGeom>
                  </pic:spPr>
                </pic:pic>
              </a:graphicData>
            </a:graphic>
          </wp:inline>
        </w:drawing>
      </w:r>
    </w:p>
    <w:p w14:paraId="2A5EEE4C" w14:textId="77777777" w:rsidR="001C1167" w:rsidRPr="00F5661E" w:rsidRDefault="00B7397A" w:rsidP="00F5661E">
      <w:pPr>
        <w:spacing w:after="120" w:line="360" w:lineRule="auto"/>
        <w:ind w:left="0" w:right="14"/>
        <w:rPr>
          <w:szCs w:val="24"/>
        </w:rPr>
      </w:pPr>
      <w:r w:rsidRPr="00F5661E">
        <w:rPr>
          <w:i/>
          <w:szCs w:val="24"/>
        </w:rPr>
        <w:t>Kezdőirat:</w:t>
      </w:r>
      <w:r w:rsidRPr="00F5661E">
        <w:rPr>
          <w:szCs w:val="24"/>
        </w:rPr>
        <w:t xml:space="preserve"> az ügyben keletkezett első irat, az ügy indító irata;</w:t>
      </w:r>
    </w:p>
    <w:p w14:paraId="16E896C1" w14:textId="77777777" w:rsidR="001C1167" w:rsidRPr="00F5661E" w:rsidRDefault="00B7397A" w:rsidP="00F5661E">
      <w:pPr>
        <w:spacing w:after="120" w:line="360" w:lineRule="auto"/>
        <w:ind w:left="0" w:right="14"/>
        <w:rPr>
          <w:szCs w:val="24"/>
        </w:rPr>
      </w:pPr>
      <w:r w:rsidRPr="00F5661E">
        <w:rPr>
          <w:i/>
          <w:szCs w:val="24"/>
        </w:rPr>
        <w:t>Kezelési feljegyzések:</w:t>
      </w:r>
      <w:r w:rsidRPr="00F5661E">
        <w:rPr>
          <w:szCs w:val="24"/>
        </w:rPr>
        <w:t xml:space="preserve"> az ügyirat vagy az egyes irat kezelésével kapcsolatos, ügykezelőnek szóló vezetői vagy ügyintézői utasítások;</w:t>
      </w:r>
    </w:p>
    <w:p w14:paraId="73EC25FA" w14:textId="77777777" w:rsidR="001C1167" w:rsidRPr="00F5661E" w:rsidRDefault="00B7397A" w:rsidP="00F5661E">
      <w:pPr>
        <w:spacing w:after="120" w:line="360" w:lineRule="auto"/>
        <w:ind w:left="0" w:right="14"/>
        <w:rPr>
          <w:szCs w:val="24"/>
        </w:rPr>
      </w:pPr>
      <w:r w:rsidRPr="00F5661E">
        <w:rPr>
          <w:i/>
          <w:szCs w:val="24"/>
        </w:rPr>
        <w:t>Kézbesítés:</w:t>
      </w:r>
      <w:r w:rsidRPr="00F5661E">
        <w:rPr>
          <w:szCs w:val="24"/>
        </w:rPr>
        <w:t xml:space="preserve"> a küldeménynek kézbesítő szervezet, személy, adatátviteli eszköz útján történő eljuttatása a címzetthez;</w:t>
      </w:r>
      <w:r w:rsidRPr="00F5661E">
        <w:rPr>
          <w:noProof/>
          <w:szCs w:val="24"/>
        </w:rPr>
        <w:drawing>
          <wp:inline distT="0" distB="0" distL="0" distR="0" wp14:anchorId="414D1196" wp14:editId="44A88F7E">
            <wp:extent cx="3048" cy="3049"/>
            <wp:effectExtent l="0" t="0" r="0" b="0"/>
            <wp:docPr id="6080" name="Picture 6080"/>
            <wp:cNvGraphicFramePr/>
            <a:graphic xmlns:a="http://schemas.openxmlformats.org/drawingml/2006/main">
              <a:graphicData uri="http://schemas.openxmlformats.org/drawingml/2006/picture">
                <pic:pic xmlns:pic="http://schemas.openxmlformats.org/drawingml/2006/picture">
                  <pic:nvPicPr>
                    <pic:cNvPr id="6080" name="Picture 6080"/>
                    <pic:cNvPicPr/>
                  </pic:nvPicPr>
                  <pic:blipFill>
                    <a:blip r:embed="rId17"/>
                    <a:stretch>
                      <a:fillRect/>
                    </a:stretch>
                  </pic:blipFill>
                  <pic:spPr>
                    <a:xfrm>
                      <a:off x="0" y="0"/>
                      <a:ext cx="3048" cy="3049"/>
                    </a:xfrm>
                    <a:prstGeom prst="rect">
                      <a:avLst/>
                    </a:prstGeom>
                  </pic:spPr>
                </pic:pic>
              </a:graphicData>
            </a:graphic>
          </wp:inline>
        </w:drawing>
      </w:r>
    </w:p>
    <w:p w14:paraId="4579ED0B" w14:textId="77777777" w:rsidR="001C1167" w:rsidRPr="00F5661E" w:rsidRDefault="00B32242" w:rsidP="00F5661E">
      <w:pPr>
        <w:spacing w:after="120" w:line="360" w:lineRule="auto"/>
        <w:ind w:left="0" w:right="14"/>
        <w:rPr>
          <w:szCs w:val="24"/>
        </w:rPr>
      </w:pPr>
      <w:r w:rsidRPr="00F5661E">
        <w:rPr>
          <w:i/>
          <w:szCs w:val="24"/>
        </w:rPr>
        <w:lastRenderedPageBreak/>
        <w:t>Közirat:</w:t>
      </w:r>
      <w:r w:rsidRPr="00F5661E">
        <w:rPr>
          <w:szCs w:val="24"/>
        </w:rPr>
        <w:t xml:space="preserve"> a keletkezés idejétő</w:t>
      </w:r>
      <w:r w:rsidR="00B7397A" w:rsidRPr="00F5661E">
        <w:rPr>
          <w:szCs w:val="24"/>
        </w:rPr>
        <w:t>l és az őrzés helyétől függetlenül minden olyan irat, amely a közfeladatot ellátó szerv irattári anyagába tartozik vagy tartozott;</w:t>
      </w:r>
    </w:p>
    <w:p w14:paraId="71879755" w14:textId="1FF5EC1A" w:rsidR="001C1167" w:rsidRPr="00F5661E" w:rsidRDefault="00B7397A" w:rsidP="00F5661E">
      <w:pPr>
        <w:spacing w:after="120" w:line="360" w:lineRule="auto"/>
        <w:ind w:left="0" w:right="14"/>
        <w:rPr>
          <w:szCs w:val="24"/>
        </w:rPr>
      </w:pPr>
      <w:r w:rsidRPr="00F5661E">
        <w:rPr>
          <w:i/>
          <w:szCs w:val="24"/>
        </w:rPr>
        <w:t>Központi irattár:</w:t>
      </w:r>
      <w:r w:rsidRPr="00F5661E">
        <w:rPr>
          <w:szCs w:val="24"/>
        </w:rPr>
        <w:t xml:space="preserve"> a</w:t>
      </w:r>
      <w:r w:rsidR="00ED7D52">
        <w:rPr>
          <w:szCs w:val="24"/>
        </w:rPr>
        <w:t xml:space="preserve"> Magyarországi Romák </w:t>
      </w:r>
      <w:r w:rsidRPr="00F5661E">
        <w:rPr>
          <w:szCs w:val="24"/>
        </w:rPr>
        <w:t xml:space="preserve"> Országos Önkormányzat</w:t>
      </w:r>
      <w:r w:rsidR="00ED7D52">
        <w:rPr>
          <w:szCs w:val="24"/>
        </w:rPr>
        <w:t>a</w:t>
      </w:r>
      <w:r w:rsidRPr="00F5661E">
        <w:rPr>
          <w:szCs w:val="24"/>
        </w:rPr>
        <w:t xml:space="preserve"> és a fenntartása alá tartozó intézmények, a </w:t>
      </w:r>
      <w:r w:rsidR="00ED7D52">
        <w:rPr>
          <w:sz w:val="26"/>
        </w:rPr>
        <w:t>Magyarországi Romák Országos Önkormányzatának  Hivatala</w:t>
      </w:r>
      <w:r w:rsidR="00ED7D52" w:rsidRPr="00F5661E">
        <w:rPr>
          <w:szCs w:val="24"/>
        </w:rPr>
        <w:t xml:space="preserve"> </w:t>
      </w:r>
      <w:r w:rsidRPr="00F5661E">
        <w:rPr>
          <w:szCs w:val="24"/>
        </w:rPr>
        <w:t xml:space="preserve">irattári anyagának selejtezés vagy levéltárba adás előtti </w:t>
      </w:r>
      <w:r w:rsidRPr="00F5661E">
        <w:rPr>
          <w:noProof/>
          <w:szCs w:val="24"/>
        </w:rPr>
        <w:drawing>
          <wp:inline distT="0" distB="0" distL="0" distR="0" wp14:anchorId="1195B31C" wp14:editId="370506F3">
            <wp:extent cx="3048" cy="3049"/>
            <wp:effectExtent l="0" t="0" r="0" b="0"/>
            <wp:docPr id="6081" name="Picture 6081"/>
            <wp:cNvGraphicFramePr/>
            <a:graphic xmlns:a="http://schemas.openxmlformats.org/drawingml/2006/main">
              <a:graphicData uri="http://schemas.openxmlformats.org/drawingml/2006/picture">
                <pic:pic xmlns:pic="http://schemas.openxmlformats.org/drawingml/2006/picture">
                  <pic:nvPicPr>
                    <pic:cNvPr id="6081" name="Picture 6081"/>
                    <pic:cNvPicPr/>
                  </pic:nvPicPr>
                  <pic:blipFill>
                    <a:blip r:embed="rId18"/>
                    <a:stretch>
                      <a:fillRect/>
                    </a:stretch>
                  </pic:blipFill>
                  <pic:spPr>
                    <a:xfrm>
                      <a:off x="0" y="0"/>
                      <a:ext cx="3048" cy="3049"/>
                    </a:xfrm>
                    <a:prstGeom prst="rect">
                      <a:avLst/>
                    </a:prstGeom>
                  </pic:spPr>
                </pic:pic>
              </a:graphicData>
            </a:graphic>
          </wp:inline>
        </w:drawing>
      </w:r>
      <w:r w:rsidRPr="00F5661E">
        <w:rPr>
          <w:szCs w:val="24"/>
        </w:rPr>
        <w:t>őrzésére szolgáló irattár;</w:t>
      </w:r>
    </w:p>
    <w:p w14:paraId="79C59DFF" w14:textId="77777777" w:rsidR="001C1167" w:rsidRPr="00F5661E" w:rsidRDefault="00B7397A" w:rsidP="00F5661E">
      <w:pPr>
        <w:spacing w:after="120" w:line="360" w:lineRule="auto"/>
        <w:ind w:left="0" w:right="14"/>
        <w:rPr>
          <w:szCs w:val="24"/>
        </w:rPr>
      </w:pPr>
      <w:r w:rsidRPr="00F5661E">
        <w:rPr>
          <w:i/>
          <w:szCs w:val="24"/>
        </w:rPr>
        <w:t>Küldemény:</w:t>
      </w:r>
      <w:r w:rsidRPr="00F5661E">
        <w:rPr>
          <w:szCs w:val="24"/>
        </w:rPr>
        <w:t xml:space="preserve"> az irat vagy tárgy - kivéve a reklámanyag, sajtótermék, elektronikus szemét -, amelyet kézbesítés céljából burkolatán vagy a hozzá tartozó listán címzéssel láttak el;</w:t>
      </w:r>
    </w:p>
    <w:p w14:paraId="2D4B453C" w14:textId="77777777" w:rsidR="001C1167" w:rsidRPr="00F5661E" w:rsidRDefault="00B7397A" w:rsidP="00F5661E">
      <w:pPr>
        <w:spacing w:after="120" w:line="360" w:lineRule="auto"/>
        <w:ind w:left="0" w:right="14"/>
        <w:rPr>
          <w:szCs w:val="24"/>
        </w:rPr>
      </w:pPr>
      <w:r w:rsidRPr="00F5661E">
        <w:rPr>
          <w:i/>
          <w:szCs w:val="24"/>
        </w:rPr>
        <w:t>Küldemény bontása:</w:t>
      </w:r>
      <w:r w:rsidRPr="00F5661E">
        <w:rPr>
          <w:szCs w:val="24"/>
        </w:rPr>
        <w:t xml:space="preserve"> az érkezett küldemény biztonsági ellenőrzése, felnyitása, olvashatóvá tétele;</w:t>
      </w:r>
    </w:p>
    <w:p w14:paraId="3BABE38B" w14:textId="77777777" w:rsidR="001C1167" w:rsidRPr="00F5661E" w:rsidRDefault="00B7397A" w:rsidP="00F5661E">
      <w:pPr>
        <w:spacing w:after="120" w:line="360" w:lineRule="auto"/>
        <w:ind w:left="0" w:right="14"/>
        <w:rPr>
          <w:szCs w:val="24"/>
        </w:rPr>
      </w:pPr>
      <w:r w:rsidRPr="00F5661E">
        <w:rPr>
          <w:i/>
          <w:szCs w:val="24"/>
        </w:rPr>
        <w:t>Levéltárba adás:</w:t>
      </w:r>
      <w:r w:rsidRPr="00F5661E">
        <w:rPr>
          <w:szCs w:val="24"/>
        </w:rPr>
        <w:t xml:space="preserve"> a lejárt irattári</w:t>
      </w:r>
      <w:r w:rsidR="00B32242" w:rsidRPr="00F5661E">
        <w:rPr>
          <w:szCs w:val="24"/>
        </w:rPr>
        <w:t xml:space="preserve"> őrzési idejű, maradandó értékű</w:t>
      </w:r>
      <w:r w:rsidRPr="00F5661E">
        <w:rPr>
          <w:szCs w:val="24"/>
        </w:rPr>
        <w:t xml:space="preserve"> iratok teljes és lezárt évfolyamainak átadása a Magyar Országos Levéltárnak;</w:t>
      </w:r>
    </w:p>
    <w:p w14:paraId="4C450FAE" w14:textId="77777777" w:rsidR="001C1167" w:rsidRPr="00F5661E" w:rsidRDefault="00B7397A" w:rsidP="00F5661E">
      <w:pPr>
        <w:spacing w:after="120" w:line="360" w:lineRule="auto"/>
        <w:ind w:left="0" w:right="14"/>
        <w:rPr>
          <w:szCs w:val="24"/>
        </w:rPr>
      </w:pPr>
      <w:r w:rsidRPr="00F5661E">
        <w:rPr>
          <w:i/>
          <w:szCs w:val="24"/>
        </w:rPr>
        <w:t>Levéltári anyag:</w:t>
      </w:r>
      <w:r w:rsidRPr="00F5661E">
        <w:rPr>
          <w:szCs w:val="24"/>
        </w:rPr>
        <w:t xml:space="preserve"> az irattári anyagnak, továbbá a természetes s</w:t>
      </w:r>
      <w:r w:rsidR="00B32242" w:rsidRPr="00F5661E">
        <w:rPr>
          <w:szCs w:val="24"/>
        </w:rPr>
        <w:t>zemélyek iratainak levéltárban ő</w:t>
      </w:r>
      <w:r w:rsidRPr="00F5661E">
        <w:rPr>
          <w:szCs w:val="24"/>
        </w:rPr>
        <w:t xml:space="preserve">rzött maradandó </w:t>
      </w:r>
      <w:r w:rsidR="00B32242" w:rsidRPr="00F5661E">
        <w:rPr>
          <w:szCs w:val="24"/>
        </w:rPr>
        <w:t>értékű</w:t>
      </w:r>
      <w:r w:rsidRPr="00F5661E">
        <w:rPr>
          <w:szCs w:val="24"/>
        </w:rPr>
        <w:t xml:space="preserve"> része, valamint a védetté nyilvánított maradandó </w:t>
      </w:r>
      <w:r w:rsidR="00B32242" w:rsidRPr="00F5661E">
        <w:rPr>
          <w:szCs w:val="24"/>
        </w:rPr>
        <w:t>értékű</w:t>
      </w:r>
      <w:r w:rsidRPr="00F5661E">
        <w:rPr>
          <w:szCs w:val="24"/>
        </w:rPr>
        <w:t xml:space="preserve"> magánirat;</w:t>
      </w:r>
    </w:p>
    <w:p w14:paraId="10776B4B" w14:textId="77777777" w:rsidR="001C1167" w:rsidRPr="00F5661E" w:rsidRDefault="00B7397A" w:rsidP="00F5661E">
      <w:pPr>
        <w:spacing w:after="120" w:line="360" w:lineRule="auto"/>
        <w:ind w:left="0" w:right="14"/>
        <w:rPr>
          <w:szCs w:val="24"/>
        </w:rPr>
      </w:pPr>
      <w:r w:rsidRPr="00F5661E">
        <w:rPr>
          <w:i/>
          <w:szCs w:val="24"/>
        </w:rPr>
        <w:t>Magánirat:</w:t>
      </w:r>
      <w:r w:rsidRPr="00F5661E">
        <w:rPr>
          <w:szCs w:val="24"/>
        </w:rPr>
        <w:t xml:space="preserve"> a nem közfeladatot ellátó szerv irattári anyagába tartozó, valamint a természetes személyek tulajdonában lévő irat;</w:t>
      </w:r>
    </w:p>
    <w:p w14:paraId="505BD0FF" w14:textId="77777777" w:rsidR="001C1167" w:rsidRPr="00F5661E" w:rsidRDefault="00B7397A" w:rsidP="00F5661E">
      <w:pPr>
        <w:spacing w:after="120" w:line="360" w:lineRule="auto"/>
        <w:ind w:left="0" w:right="14"/>
        <w:rPr>
          <w:szCs w:val="24"/>
        </w:rPr>
      </w:pPr>
      <w:r w:rsidRPr="00F5661E">
        <w:rPr>
          <w:i/>
          <w:szCs w:val="24"/>
        </w:rPr>
        <w:t>Maradandó értékű irat:</w:t>
      </w:r>
      <w:r w:rsidRPr="00F5661E">
        <w:rPr>
          <w:szCs w:val="24"/>
        </w:rPr>
        <w:t xml:space="preserve"> a gazdasági, társadalmi, politikai, jogi, honvédelmi, nemzetbiztonsági, tudományos, művelődési, műszaki vagy egyéb szempontból jelentős, a történelmi múlt kutatásához, </w:t>
      </w:r>
      <w:r w:rsidRPr="00F5661E">
        <w:rPr>
          <w:noProof/>
          <w:szCs w:val="24"/>
        </w:rPr>
        <w:drawing>
          <wp:inline distT="0" distB="0" distL="0" distR="0" wp14:anchorId="56E86095" wp14:editId="2BCE18D6">
            <wp:extent cx="3048" cy="3049"/>
            <wp:effectExtent l="0" t="0" r="0" b="0"/>
            <wp:docPr id="7472" name="Picture 7472"/>
            <wp:cNvGraphicFramePr/>
            <a:graphic xmlns:a="http://schemas.openxmlformats.org/drawingml/2006/main">
              <a:graphicData uri="http://schemas.openxmlformats.org/drawingml/2006/picture">
                <pic:pic xmlns:pic="http://schemas.openxmlformats.org/drawingml/2006/picture">
                  <pic:nvPicPr>
                    <pic:cNvPr id="7472" name="Picture 7472"/>
                    <pic:cNvPicPr/>
                  </pic:nvPicPr>
                  <pic:blipFill>
                    <a:blip r:embed="rId19"/>
                    <a:stretch>
                      <a:fillRect/>
                    </a:stretch>
                  </pic:blipFill>
                  <pic:spPr>
                    <a:xfrm>
                      <a:off x="0" y="0"/>
                      <a:ext cx="3048" cy="3049"/>
                    </a:xfrm>
                    <a:prstGeom prst="rect">
                      <a:avLst/>
                    </a:prstGeom>
                  </pic:spPr>
                </pic:pic>
              </a:graphicData>
            </a:graphic>
          </wp:inline>
        </w:drawing>
      </w:r>
      <w:r w:rsidRPr="00F5661E">
        <w:rPr>
          <w:szCs w:val="24"/>
        </w:rPr>
        <w:t>megismeréséhez, megértéséhez, illetőleg a közfeladatok folyamatos ellátásához és az állampolgári jogok érvényesítéséhez nélkülözhetetlen, más forrásból nem va</w:t>
      </w:r>
      <w:r w:rsidR="00B32242" w:rsidRPr="00F5661E">
        <w:rPr>
          <w:szCs w:val="24"/>
        </w:rPr>
        <w:t>gy csak részlegesen megismerhető</w:t>
      </w:r>
      <w:r w:rsidRPr="00F5661E">
        <w:rPr>
          <w:szCs w:val="24"/>
        </w:rPr>
        <w:t xml:space="preserve"> adatot tartalmazó irat;</w:t>
      </w:r>
      <w:r w:rsidRPr="00F5661E">
        <w:rPr>
          <w:noProof/>
          <w:szCs w:val="24"/>
        </w:rPr>
        <w:drawing>
          <wp:inline distT="0" distB="0" distL="0" distR="0" wp14:anchorId="1C9B8204" wp14:editId="14D796BE">
            <wp:extent cx="3048" cy="3049"/>
            <wp:effectExtent l="0" t="0" r="0" b="0"/>
            <wp:docPr id="7473" name="Picture 7473"/>
            <wp:cNvGraphicFramePr/>
            <a:graphic xmlns:a="http://schemas.openxmlformats.org/drawingml/2006/main">
              <a:graphicData uri="http://schemas.openxmlformats.org/drawingml/2006/picture">
                <pic:pic xmlns:pic="http://schemas.openxmlformats.org/drawingml/2006/picture">
                  <pic:nvPicPr>
                    <pic:cNvPr id="7473" name="Picture 7473"/>
                    <pic:cNvPicPr/>
                  </pic:nvPicPr>
                  <pic:blipFill>
                    <a:blip r:embed="rId20"/>
                    <a:stretch>
                      <a:fillRect/>
                    </a:stretch>
                  </pic:blipFill>
                  <pic:spPr>
                    <a:xfrm>
                      <a:off x="0" y="0"/>
                      <a:ext cx="3048" cy="3049"/>
                    </a:xfrm>
                    <a:prstGeom prst="rect">
                      <a:avLst/>
                    </a:prstGeom>
                  </pic:spPr>
                </pic:pic>
              </a:graphicData>
            </a:graphic>
          </wp:inline>
        </w:drawing>
      </w:r>
    </w:p>
    <w:p w14:paraId="6D6D9BAE" w14:textId="77777777" w:rsidR="001C1167" w:rsidRPr="00F5661E" w:rsidRDefault="00B7397A" w:rsidP="00F5661E">
      <w:pPr>
        <w:spacing w:after="120" w:line="360" w:lineRule="auto"/>
        <w:ind w:left="0" w:right="14"/>
        <w:rPr>
          <w:szCs w:val="24"/>
        </w:rPr>
      </w:pPr>
      <w:r w:rsidRPr="00F5661E">
        <w:rPr>
          <w:i/>
          <w:szCs w:val="24"/>
        </w:rPr>
        <w:t>Másodlat:</w:t>
      </w:r>
      <w:r w:rsidRPr="00F5661E">
        <w:rPr>
          <w:szCs w:val="24"/>
        </w:rPr>
        <w:t xml:space="preserve"> az eredeti irat egyik hiteles példánya, amelyet az első példánnyal azonos módon hitelesítettek;</w:t>
      </w:r>
    </w:p>
    <w:p w14:paraId="20FA4245" w14:textId="77777777" w:rsidR="001C1167" w:rsidRPr="00F5661E" w:rsidRDefault="00B7397A" w:rsidP="00F5661E">
      <w:pPr>
        <w:spacing w:after="120" w:line="360" w:lineRule="auto"/>
        <w:ind w:left="0" w:right="14"/>
        <w:rPr>
          <w:szCs w:val="24"/>
        </w:rPr>
      </w:pPr>
      <w:r w:rsidRPr="00F5661E">
        <w:rPr>
          <w:i/>
          <w:szCs w:val="24"/>
        </w:rPr>
        <w:t>Másolat:</w:t>
      </w:r>
      <w:r w:rsidRPr="00F5661E">
        <w:rPr>
          <w:szCs w:val="24"/>
        </w:rPr>
        <w:t xml:space="preserve"> az eredeti iratról szöveg-azonos és alakhű formában, utólag készült egyszerű (nem hitelesített) vagy hiteles (hitelesítési záradékkal ellátott) irat;</w:t>
      </w:r>
    </w:p>
    <w:p w14:paraId="3BCD25D0" w14:textId="77777777" w:rsidR="001C1167" w:rsidRPr="00F5661E" w:rsidRDefault="00B7397A" w:rsidP="00F5661E">
      <w:pPr>
        <w:spacing w:after="120" w:line="360" w:lineRule="auto"/>
        <w:ind w:left="0" w:right="14"/>
        <w:rPr>
          <w:szCs w:val="24"/>
        </w:rPr>
      </w:pPr>
      <w:r w:rsidRPr="00F5661E">
        <w:rPr>
          <w:i/>
          <w:szCs w:val="24"/>
        </w:rPr>
        <w:t>Megsemmisítés:</w:t>
      </w:r>
      <w:r w:rsidRPr="00F5661E">
        <w:rPr>
          <w:szCs w:val="24"/>
        </w:rPr>
        <w:t xml:space="preserve"> a kiselejtezett irat végleges, a benne foglalt információ helyreállításának lehetőségét kizáró módon történő hozzáférhetetlenné tétele, törlése;</w:t>
      </w:r>
    </w:p>
    <w:p w14:paraId="483060BF" w14:textId="77777777" w:rsidR="001C1167" w:rsidRPr="00F5661E" w:rsidRDefault="00B7397A" w:rsidP="00F5661E">
      <w:pPr>
        <w:spacing w:after="120" w:line="360" w:lineRule="auto"/>
        <w:ind w:left="0" w:right="14"/>
        <w:rPr>
          <w:szCs w:val="24"/>
        </w:rPr>
      </w:pPr>
      <w:r w:rsidRPr="00F5661E">
        <w:rPr>
          <w:i/>
          <w:szCs w:val="24"/>
        </w:rPr>
        <w:t>Mellékelt irat:</w:t>
      </w:r>
      <w:r w:rsidRPr="00F5661E">
        <w:rPr>
          <w:szCs w:val="24"/>
        </w:rPr>
        <w:t xml:space="preserve"> az iratnak nem szerves része, tartozéka, attól - mint kísérő irattól - elválasztható;</w:t>
      </w:r>
    </w:p>
    <w:p w14:paraId="02FC6478" w14:textId="77777777" w:rsidR="001C1167" w:rsidRPr="00F5661E" w:rsidRDefault="00B7397A" w:rsidP="00F5661E">
      <w:pPr>
        <w:spacing w:after="120" w:line="360" w:lineRule="auto"/>
        <w:ind w:left="0" w:right="14"/>
        <w:rPr>
          <w:szCs w:val="24"/>
        </w:rPr>
      </w:pPr>
      <w:r w:rsidRPr="00F5661E">
        <w:rPr>
          <w:i/>
          <w:szCs w:val="24"/>
        </w:rPr>
        <w:t>Melléklet:</w:t>
      </w:r>
      <w:r w:rsidRPr="00F5661E">
        <w:rPr>
          <w:szCs w:val="24"/>
        </w:rPr>
        <w:t xml:space="preserve"> valamely irat szerves tartozék</w:t>
      </w:r>
      <w:r w:rsidR="00B32242" w:rsidRPr="00F5661E">
        <w:rPr>
          <w:szCs w:val="24"/>
        </w:rPr>
        <w:t>a, annak kiegészítő</w:t>
      </w:r>
      <w:r w:rsidRPr="00F5661E">
        <w:rPr>
          <w:szCs w:val="24"/>
        </w:rPr>
        <w:t xml:space="preserve"> része, amely elválaszthatatlan attól;</w:t>
      </w:r>
    </w:p>
    <w:p w14:paraId="27A70458" w14:textId="77777777" w:rsidR="001C1167" w:rsidRPr="00F5661E" w:rsidRDefault="00B7397A" w:rsidP="00F5661E">
      <w:pPr>
        <w:spacing w:after="120" w:line="360" w:lineRule="auto"/>
        <w:ind w:left="0" w:right="14"/>
        <w:rPr>
          <w:szCs w:val="24"/>
        </w:rPr>
      </w:pPr>
      <w:r w:rsidRPr="00F5661E">
        <w:rPr>
          <w:i/>
          <w:szCs w:val="24"/>
        </w:rPr>
        <w:t>Naplózás:</w:t>
      </w:r>
      <w:r w:rsidRPr="00F5661E">
        <w:rPr>
          <w:szCs w:val="24"/>
        </w:rPr>
        <w:t xml:space="preserve"> az iratkezelési szoftverben és az általa a kezelt adatállományokban bekövetkezett események meghatározott körének regisztrálása;</w:t>
      </w:r>
    </w:p>
    <w:p w14:paraId="4D5E7904" w14:textId="77777777" w:rsidR="001C1167" w:rsidRPr="00F5661E" w:rsidRDefault="00B7397A" w:rsidP="00F5661E">
      <w:pPr>
        <w:spacing w:after="120" w:line="360" w:lineRule="auto"/>
        <w:ind w:left="0" w:right="14"/>
        <w:rPr>
          <w:szCs w:val="24"/>
        </w:rPr>
      </w:pPr>
      <w:r w:rsidRPr="00F5661E">
        <w:rPr>
          <w:i/>
          <w:szCs w:val="24"/>
        </w:rPr>
        <w:t>Savmentes doboz:</w:t>
      </w:r>
      <w:r w:rsidRPr="00F5661E">
        <w:rPr>
          <w:szCs w:val="24"/>
        </w:rPr>
        <w:t xml:space="preserve"> lignint, savas adalékanyagot és színezéket nem tartalmazó, papírból készített tárolóeszköz;</w:t>
      </w:r>
    </w:p>
    <w:p w14:paraId="3C555F27" w14:textId="77777777" w:rsidR="001C1167" w:rsidRPr="00F5661E" w:rsidRDefault="00B7397A" w:rsidP="00F5661E">
      <w:pPr>
        <w:spacing w:after="120" w:line="360" w:lineRule="auto"/>
        <w:ind w:left="0" w:right="14"/>
        <w:rPr>
          <w:szCs w:val="24"/>
        </w:rPr>
      </w:pPr>
      <w:r w:rsidRPr="00F5661E">
        <w:rPr>
          <w:i/>
          <w:szCs w:val="24"/>
        </w:rPr>
        <w:lastRenderedPageBreak/>
        <w:t>Selejtezés:</w:t>
      </w:r>
      <w:r w:rsidRPr="00F5661E">
        <w:rPr>
          <w:szCs w:val="24"/>
        </w:rPr>
        <w:t xml:space="preserve"> a lejárt megőrzési </w:t>
      </w:r>
      <w:proofErr w:type="spellStart"/>
      <w:r w:rsidRPr="00F5661E">
        <w:rPr>
          <w:szCs w:val="24"/>
        </w:rPr>
        <w:t>határidejű</w:t>
      </w:r>
      <w:proofErr w:type="spellEnd"/>
      <w:r w:rsidRPr="00F5661E">
        <w:rPr>
          <w:szCs w:val="24"/>
        </w:rPr>
        <w:t xml:space="preserve"> iratok kiemelése az irattári anyagból és megsemmisítésre történő előkészítése;</w:t>
      </w:r>
    </w:p>
    <w:p w14:paraId="323026B2" w14:textId="77777777" w:rsidR="001C1167" w:rsidRPr="00F5661E" w:rsidRDefault="00B7397A" w:rsidP="00F5661E">
      <w:pPr>
        <w:spacing w:after="120" w:line="360" w:lineRule="auto"/>
        <w:ind w:left="0" w:right="14"/>
        <w:rPr>
          <w:szCs w:val="24"/>
        </w:rPr>
      </w:pPr>
      <w:r w:rsidRPr="00667BA3">
        <w:rPr>
          <w:i/>
          <w:szCs w:val="24"/>
        </w:rPr>
        <w:t>Személyes adat</w:t>
      </w:r>
      <w:r w:rsidRPr="00F5661E">
        <w:rPr>
          <w:szCs w:val="24"/>
        </w:rPr>
        <w:t>, valamint a sze</w:t>
      </w:r>
      <w:r w:rsidR="00B32242" w:rsidRPr="00F5661E">
        <w:rPr>
          <w:szCs w:val="24"/>
        </w:rPr>
        <w:t>mélyes adatok kezelésével összefüggő</w:t>
      </w:r>
      <w:r w:rsidRPr="00F5661E">
        <w:rPr>
          <w:szCs w:val="24"/>
        </w:rPr>
        <w:t xml:space="preserve"> fogalmak értelmezésére a nyilvánosságáról szóló 1992. évi LXIII. törvény rendelkezései;</w:t>
      </w:r>
    </w:p>
    <w:p w14:paraId="7C495819" w14:textId="77777777" w:rsidR="001C1167" w:rsidRPr="00F5661E" w:rsidRDefault="00B7397A" w:rsidP="00F5661E">
      <w:pPr>
        <w:spacing w:after="120" w:line="360" w:lineRule="auto"/>
        <w:ind w:left="0" w:right="14"/>
        <w:rPr>
          <w:szCs w:val="24"/>
        </w:rPr>
      </w:pPr>
      <w:r w:rsidRPr="00F5661E">
        <w:rPr>
          <w:i/>
          <w:szCs w:val="24"/>
        </w:rPr>
        <w:t>Szerelés:</w:t>
      </w:r>
      <w:r w:rsidRPr="00F5661E">
        <w:rPr>
          <w:szCs w:val="24"/>
        </w:rPr>
        <w:t xml:space="preserve"> ügyiratok végleges jellegű összekapcsolása;</w:t>
      </w:r>
    </w:p>
    <w:p w14:paraId="24C5A454" w14:textId="77777777" w:rsidR="001C1167" w:rsidRPr="00F5661E" w:rsidRDefault="00B7397A" w:rsidP="00F5661E">
      <w:pPr>
        <w:spacing w:after="120" w:line="360" w:lineRule="auto"/>
        <w:ind w:left="0" w:right="14"/>
        <w:rPr>
          <w:szCs w:val="24"/>
        </w:rPr>
      </w:pPr>
      <w:r w:rsidRPr="00F5661E">
        <w:rPr>
          <w:i/>
          <w:szCs w:val="24"/>
        </w:rPr>
        <w:t>Szignálás:</w:t>
      </w:r>
      <w:r w:rsidRPr="00F5661E">
        <w:rPr>
          <w:szCs w:val="24"/>
        </w:rPr>
        <w:t xml:space="preserve"> az ügyben eljárni illetékes szervezeti egység és/vagy ügyintéző személy kijelölése, az elintézési határidő és a feladat meghatározása;</w:t>
      </w:r>
    </w:p>
    <w:p w14:paraId="4D3DFE0F" w14:textId="77777777" w:rsidR="001C1167" w:rsidRPr="00F5661E" w:rsidRDefault="00B7397A" w:rsidP="00F5661E">
      <w:pPr>
        <w:spacing w:after="120" w:line="360" w:lineRule="auto"/>
        <w:ind w:left="0" w:right="14"/>
        <w:rPr>
          <w:szCs w:val="24"/>
        </w:rPr>
      </w:pPr>
      <w:r w:rsidRPr="00F5661E">
        <w:rPr>
          <w:i/>
          <w:szCs w:val="24"/>
        </w:rPr>
        <w:t>Továbbítás:</w:t>
      </w:r>
      <w:r w:rsidRPr="00F5661E">
        <w:rPr>
          <w:szCs w:val="24"/>
        </w:rPr>
        <w:t xml:space="preserve"> az ügyintézés során az irat eljuttatása az egyik ügyintézési ponttól a másikhoz, amely elektronikusan tárolt irat esetén megvalósulhat az irathoz való hozzáférés lehetőségének biztosításával is;</w:t>
      </w:r>
    </w:p>
    <w:p w14:paraId="5E487398" w14:textId="77777777" w:rsidR="001C1167" w:rsidRPr="00F5661E" w:rsidRDefault="00B32242" w:rsidP="00F5661E">
      <w:pPr>
        <w:spacing w:after="120" w:line="360" w:lineRule="auto"/>
        <w:ind w:left="0" w:right="14"/>
        <w:rPr>
          <w:szCs w:val="24"/>
        </w:rPr>
      </w:pPr>
      <w:r w:rsidRPr="00F5661E">
        <w:rPr>
          <w:i/>
          <w:szCs w:val="24"/>
        </w:rPr>
        <w:t>Ü</w:t>
      </w:r>
      <w:r w:rsidR="00B7397A" w:rsidRPr="00F5661E">
        <w:rPr>
          <w:i/>
          <w:szCs w:val="24"/>
        </w:rPr>
        <w:t>gyintéző:</w:t>
      </w:r>
      <w:r w:rsidR="00B7397A" w:rsidRPr="00F5661E">
        <w:rPr>
          <w:szCs w:val="24"/>
        </w:rPr>
        <w:t xml:space="preserve"> az ügy intézésére kijelölt személy, az ügy előadója, aki az ügyet döntésre előkészíti;</w:t>
      </w:r>
      <w:r w:rsidR="00B7397A" w:rsidRPr="00F5661E">
        <w:rPr>
          <w:noProof/>
          <w:szCs w:val="24"/>
        </w:rPr>
        <w:drawing>
          <wp:inline distT="0" distB="0" distL="0" distR="0" wp14:anchorId="2DBEAED9" wp14:editId="07467AAD">
            <wp:extent cx="3048" cy="3049"/>
            <wp:effectExtent l="0" t="0" r="0" b="0"/>
            <wp:docPr id="8359" name="Picture 8359"/>
            <wp:cNvGraphicFramePr/>
            <a:graphic xmlns:a="http://schemas.openxmlformats.org/drawingml/2006/main">
              <a:graphicData uri="http://schemas.openxmlformats.org/drawingml/2006/picture">
                <pic:pic xmlns:pic="http://schemas.openxmlformats.org/drawingml/2006/picture">
                  <pic:nvPicPr>
                    <pic:cNvPr id="8359" name="Picture 8359"/>
                    <pic:cNvPicPr/>
                  </pic:nvPicPr>
                  <pic:blipFill>
                    <a:blip r:embed="rId20"/>
                    <a:stretch>
                      <a:fillRect/>
                    </a:stretch>
                  </pic:blipFill>
                  <pic:spPr>
                    <a:xfrm>
                      <a:off x="0" y="0"/>
                      <a:ext cx="3048" cy="3049"/>
                    </a:xfrm>
                    <a:prstGeom prst="rect">
                      <a:avLst/>
                    </a:prstGeom>
                  </pic:spPr>
                </pic:pic>
              </a:graphicData>
            </a:graphic>
          </wp:inline>
        </w:drawing>
      </w:r>
    </w:p>
    <w:p w14:paraId="1C876883" w14:textId="77777777" w:rsidR="001C1167" w:rsidRPr="00F5661E" w:rsidRDefault="00B32242" w:rsidP="00F5661E">
      <w:pPr>
        <w:spacing w:after="120" w:line="360" w:lineRule="auto"/>
        <w:ind w:left="0" w:right="14"/>
        <w:rPr>
          <w:szCs w:val="24"/>
        </w:rPr>
      </w:pPr>
      <w:r w:rsidRPr="00F5661E">
        <w:rPr>
          <w:i/>
          <w:szCs w:val="24"/>
        </w:rPr>
        <w:t>Ü</w:t>
      </w:r>
      <w:r w:rsidR="00B7397A" w:rsidRPr="00F5661E">
        <w:rPr>
          <w:i/>
          <w:szCs w:val="24"/>
        </w:rPr>
        <w:t>gyirat:</w:t>
      </w:r>
      <w:r w:rsidR="00B7397A" w:rsidRPr="00F5661E">
        <w:rPr>
          <w:szCs w:val="24"/>
        </w:rPr>
        <w:t xml:space="preserve"> egy ügyben keletkezett valamennyi irat;</w:t>
      </w:r>
    </w:p>
    <w:p w14:paraId="11C11859" w14:textId="77777777" w:rsidR="001C1167" w:rsidRPr="00F5661E" w:rsidRDefault="00B32242" w:rsidP="00F5661E">
      <w:pPr>
        <w:spacing w:after="120" w:line="360" w:lineRule="auto"/>
        <w:ind w:left="0" w:right="14" w:firstLine="43"/>
        <w:rPr>
          <w:szCs w:val="24"/>
        </w:rPr>
      </w:pPr>
      <w:r w:rsidRPr="00F5661E">
        <w:rPr>
          <w:i/>
          <w:szCs w:val="24"/>
        </w:rPr>
        <w:t>Ü</w:t>
      </w:r>
      <w:r w:rsidR="00B7397A" w:rsidRPr="00F5661E">
        <w:rPr>
          <w:i/>
          <w:szCs w:val="24"/>
        </w:rPr>
        <w:t>gyiratdarab:</w:t>
      </w:r>
      <w:r w:rsidR="00B7397A" w:rsidRPr="00F5661E">
        <w:rPr>
          <w:szCs w:val="24"/>
        </w:rPr>
        <w:t xml:space="preserve"> olyan ügyiraton belüli irategység, amelyhez az ügyintézés egy elkülönült fázisához </w:t>
      </w:r>
      <w:r w:rsidR="00B7397A" w:rsidRPr="00F5661E">
        <w:rPr>
          <w:noProof/>
          <w:szCs w:val="24"/>
        </w:rPr>
        <w:drawing>
          <wp:inline distT="0" distB="0" distL="0" distR="0" wp14:anchorId="35DCE909" wp14:editId="76E4BBDC">
            <wp:extent cx="3048" cy="3049"/>
            <wp:effectExtent l="0" t="0" r="0" b="0"/>
            <wp:docPr id="8360" name="Picture 8360"/>
            <wp:cNvGraphicFramePr/>
            <a:graphic xmlns:a="http://schemas.openxmlformats.org/drawingml/2006/main">
              <a:graphicData uri="http://schemas.openxmlformats.org/drawingml/2006/picture">
                <pic:pic xmlns:pic="http://schemas.openxmlformats.org/drawingml/2006/picture">
                  <pic:nvPicPr>
                    <pic:cNvPr id="8360" name="Picture 8360"/>
                    <pic:cNvPicPr/>
                  </pic:nvPicPr>
                  <pic:blipFill>
                    <a:blip r:embed="rId21"/>
                    <a:stretch>
                      <a:fillRect/>
                    </a:stretch>
                  </pic:blipFill>
                  <pic:spPr>
                    <a:xfrm>
                      <a:off x="0" y="0"/>
                      <a:ext cx="3048" cy="3049"/>
                    </a:xfrm>
                    <a:prstGeom prst="rect">
                      <a:avLst/>
                    </a:prstGeom>
                  </pic:spPr>
                </pic:pic>
              </a:graphicData>
            </a:graphic>
          </wp:inline>
        </w:drawing>
      </w:r>
      <w:r w:rsidR="00B7397A" w:rsidRPr="00F5661E">
        <w:rPr>
          <w:szCs w:val="24"/>
        </w:rPr>
        <w:t>tartozó iratok kerülnek;</w:t>
      </w:r>
    </w:p>
    <w:p w14:paraId="37CFCEFF" w14:textId="77777777" w:rsidR="001C1167" w:rsidRPr="00F5661E" w:rsidRDefault="00B7397A" w:rsidP="00F5661E">
      <w:pPr>
        <w:spacing w:after="120" w:line="360" w:lineRule="auto"/>
        <w:ind w:left="0" w:right="14"/>
        <w:rPr>
          <w:szCs w:val="24"/>
        </w:rPr>
      </w:pPr>
      <w:r w:rsidRPr="00F5661E">
        <w:rPr>
          <w:i/>
          <w:szCs w:val="24"/>
        </w:rPr>
        <w:t>Ügykezelő:</w:t>
      </w:r>
      <w:r w:rsidRPr="00F5661E">
        <w:rPr>
          <w:szCs w:val="24"/>
        </w:rPr>
        <w:t xml:space="preserve"> iratkezelési feladatokat végző személy.</w:t>
      </w:r>
      <w:r w:rsidRPr="00F5661E">
        <w:rPr>
          <w:noProof/>
          <w:szCs w:val="24"/>
        </w:rPr>
        <w:drawing>
          <wp:inline distT="0" distB="0" distL="0" distR="0" wp14:anchorId="4007CC9A" wp14:editId="0640F628">
            <wp:extent cx="3048" cy="3049"/>
            <wp:effectExtent l="0" t="0" r="0" b="0"/>
            <wp:docPr id="8361" name="Picture 8361"/>
            <wp:cNvGraphicFramePr/>
            <a:graphic xmlns:a="http://schemas.openxmlformats.org/drawingml/2006/main">
              <a:graphicData uri="http://schemas.openxmlformats.org/drawingml/2006/picture">
                <pic:pic xmlns:pic="http://schemas.openxmlformats.org/drawingml/2006/picture">
                  <pic:nvPicPr>
                    <pic:cNvPr id="8361" name="Picture 8361"/>
                    <pic:cNvPicPr/>
                  </pic:nvPicPr>
                  <pic:blipFill>
                    <a:blip r:embed="rId22"/>
                    <a:stretch>
                      <a:fillRect/>
                    </a:stretch>
                  </pic:blipFill>
                  <pic:spPr>
                    <a:xfrm>
                      <a:off x="0" y="0"/>
                      <a:ext cx="3048" cy="3049"/>
                    </a:xfrm>
                    <a:prstGeom prst="rect">
                      <a:avLst/>
                    </a:prstGeom>
                  </pic:spPr>
                </pic:pic>
              </a:graphicData>
            </a:graphic>
          </wp:inline>
        </w:drawing>
      </w:r>
    </w:p>
    <w:p w14:paraId="3A44DD1C" w14:textId="77777777" w:rsidR="001C1167" w:rsidRPr="00F5661E" w:rsidRDefault="00B7397A" w:rsidP="00F5661E">
      <w:pPr>
        <w:spacing w:after="120" w:line="360" w:lineRule="auto"/>
        <w:ind w:left="0" w:right="14"/>
        <w:rPr>
          <w:szCs w:val="24"/>
        </w:rPr>
      </w:pPr>
      <w:r w:rsidRPr="00F5661E">
        <w:rPr>
          <w:i/>
          <w:szCs w:val="24"/>
        </w:rPr>
        <w:t>Ügykör:</w:t>
      </w:r>
      <w:r w:rsidRPr="00F5661E">
        <w:rPr>
          <w:szCs w:val="24"/>
        </w:rPr>
        <w:t xml:space="preserve"> a szerv vagy személy feladat- és hatáskörébe tartozó ügyek meghatározott csoportja;</w:t>
      </w:r>
    </w:p>
    <w:p w14:paraId="7EE35828" w14:textId="77777777" w:rsidR="001C1167" w:rsidRPr="00F5661E" w:rsidRDefault="00B7397A" w:rsidP="00F5661E">
      <w:pPr>
        <w:spacing w:after="120" w:line="360" w:lineRule="auto"/>
        <w:ind w:left="0" w:right="14"/>
        <w:rPr>
          <w:szCs w:val="24"/>
        </w:rPr>
      </w:pPr>
      <w:r w:rsidRPr="00F5661E">
        <w:rPr>
          <w:i/>
          <w:szCs w:val="24"/>
        </w:rPr>
        <w:t>Vegyes ügyirat:</w:t>
      </w:r>
      <w:r w:rsidRPr="00F5661E">
        <w:rPr>
          <w:szCs w:val="24"/>
        </w:rPr>
        <w:t xml:space="preserve"> papíralapú és elektronikus iratokat egyaránt tartalmazó ügyirat.</w:t>
      </w:r>
    </w:p>
    <w:p w14:paraId="72B9E054" w14:textId="77777777" w:rsidR="00554880" w:rsidRDefault="00554880" w:rsidP="00480E40">
      <w:pPr>
        <w:spacing w:after="0" w:line="360" w:lineRule="auto"/>
        <w:ind w:left="14" w:right="14"/>
      </w:pPr>
    </w:p>
    <w:p w14:paraId="5FDFE2A3" w14:textId="77777777" w:rsidR="001C1167" w:rsidRDefault="001C1167" w:rsidP="00480E40">
      <w:pPr>
        <w:spacing w:after="0" w:line="360" w:lineRule="auto"/>
        <w:sectPr w:rsidR="001C1167" w:rsidSect="00554880">
          <w:headerReference w:type="even" r:id="rId23"/>
          <w:headerReference w:type="default" r:id="rId24"/>
          <w:footerReference w:type="even" r:id="rId25"/>
          <w:footerReference w:type="default" r:id="rId26"/>
          <w:headerReference w:type="first" r:id="rId27"/>
          <w:footerReference w:type="first" r:id="rId28"/>
          <w:pgSz w:w="11904" w:h="16834"/>
          <w:pgMar w:top="1235" w:right="1085" w:bottom="1152" w:left="1027" w:header="708" w:footer="648" w:gutter="0"/>
          <w:pgNumType w:start="1"/>
          <w:cols w:space="708"/>
          <w:titlePg/>
          <w:docGrid w:linePitch="326"/>
        </w:sectPr>
      </w:pPr>
    </w:p>
    <w:p w14:paraId="2B066540" w14:textId="77777777" w:rsidR="001C1167" w:rsidRDefault="00B7397A" w:rsidP="00480E40">
      <w:pPr>
        <w:spacing w:after="0" w:line="360" w:lineRule="auto"/>
        <w:ind w:left="648" w:right="571" w:hanging="10"/>
        <w:jc w:val="center"/>
      </w:pPr>
      <w:r>
        <w:lastRenderedPageBreak/>
        <w:t>II. Az iratok kezelésének általános követelményei</w:t>
      </w:r>
    </w:p>
    <w:p w14:paraId="2F672084" w14:textId="77777777" w:rsidR="001C1167" w:rsidRDefault="00554880" w:rsidP="00554880">
      <w:pPr>
        <w:spacing w:after="120" w:line="360" w:lineRule="auto"/>
        <w:ind w:left="652" w:right="573" w:hanging="11"/>
        <w:jc w:val="center"/>
      </w:pPr>
      <w:r>
        <w:t>II.</w:t>
      </w:r>
      <w:r w:rsidR="00B7397A">
        <w:t>1. A köziratok kezelése és védelme</w:t>
      </w:r>
    </w:p>
    <w:p w14:paraId="225740BF" w14:textId="633B15BE" w:rsidR="008556F1" w:rsidRDefault="00ED7D52" w:rsidP="00480E40">
      <w:pPr>
        <w:spacing w:after="0" w:line="360" w:lineRule="auto"/>
        <w:ind w:left="350" w:right="14" w:hanging="336"/>
      </w:pPr>
      <w:r>
        <w:t>A</w:t>
      </w:r>
      <w:r w:rsidRPr="00ED7D52">
        <w:rPr>
          <w:sz w:val="26"/>
        </w:rPr>
        <w:t xml:space="preserve"> </w:t>
      </w:r>
      <w:r>
        <w:rPr>
          <w:sz w:val="26"/>
        </w:rPr>
        <w:t>Magyarországi Romák Országos Önkormányzatának  Hivatala</w:t>
      </w:r>
      <w:r>
        <w:t xml:space="preserve"> </w:t>
      </w:r>
      <w:r w:rsidR="008556F1">
        <w:t>munkatársa köteles:</w:t>
      </w:r>
    </w:p>
    <w:p w14:paraId="085B9C3B" w14:textId="77777777" w:rsidR="008556F1" w:rsidRDefault="00B7397A" w:rsidP="008556F1">
      <w:pPr>
        <w:pStyle w:val="Listaszerbekezds"/>
        <w:numPr>
          <w:ilvl w:val="0"/>
          <w:numId w:val="13"/>
        </w:numPr>
        <w:spacing w:after="0" w:line="360" w:lineRule="auto"/>
        <w:ind w:right="14"/>
      </w:pPr>
      <w:r>
        <w:t>a hozzá érkezett és az általa készített iratokat az érkezés, illetve a keletkezés időp</w:t>
      </w:r>
      <w:r w:rsidR="008556F1">
        <w:t>ontjában nyilvántartásba venni;</w:t>
      </w:r>
    </w:p>
    <w:p w14:paraId="3D8549CB" w14:textId="77777777" w:rsidR="008556F1" w:rsidRDefault="00B7397A" w:rsidP="008556F1">
      <w:pPr>
        <w:pStyle w:val="Listaszerbekezds"/>
        <w:numPr>
          <w:ilvl w:val="0"/>
          <w:numId w:val="13"/>
        </w:numPr>
        <w:spacing w:after="0" w:line="360" w:lineRule="auto"/>
        <w:ind w:right="14"/>
      </w:pPr>
      <w:r>
        <w:t>a nyilvántartást és az ahhoz kapcsolódó - az irattári anyag áttekinthetőségét szolgáló - ügyviteli segédleteket levéltári célra is használható módon vezetni;</w:t>
      </w:r>
    </w:p>
    <w:p w14:paraId="3D6CB9BA" w14:textId="77777777" w:rsidR="008556F1" w:rsidRDefault="00B7397A" w:rsidP="008556F1">
      <w:pPr>
        <w:pStyle w:val="Listaszerbekezds"/>
        <w:numPr>
          <w:ilvl w:val="0"/>
          <w:numId w:val="13"/>
        </w:numPr>
        <w:spacing w:after="0" w:line="360" w:lineRule="auto"/>
        <w:ind w:right="14"/>
      </w:pPr>
      <w:r>
        <w:t xml:space="preserve">az ügyintézés során a selejtezhető, valamint a maradandó </w:t>
      </w:r>
      <w:r w:rsidR="00B32242">
        <w:t>értékű</w:t>
      </w:r>
      <w:r>
        <w:t>, s ezért nem selejtezhető iratokat az irattári terv megfelelő tételébe besorolni, a tétel jelét az iraton feltüntetn</w:t>
      </w:r>
      <w:r w:rsidR="008556F1">
        <w:t>i, és azt a nyilvántartásba bej</w:t>
      </w:r>
      <w:r>
        <w:t xml:space="preserve">egyezni; </w:t>
      </w:r>
    </w:p>
    <w:p w14:paraId="0F1DEB44" w14:textId="77777777" w:rsidR="008556F1" w:rsidRDefault="00B7397A" w:rsidP="008556F1">
      <w:pPr>
        <w:pStyle w:val="Listaszerbekezds"/>
        <w:numPr>
          <w:ilvl w:val="0"/>
          <w:numId w:val="13"/>
        </w:numPr>
        <w:spacing w:after="0" w:line="360" w:lineRule="auto"/>
        <w:ind w:right="14"/>
      </w:pPr>
      <w:r>
        <w:t>a nála keletkező, nem selejtezhető iratok készítésekor azok tartós megőrzését lehetővé tev</w:t>
      </w:r>
      <w:r w:rsidR="00B32242">
        <w:t>ő</w:t>
      </w:r>
      <w:r>
        <w:t xml:space="preserve"> eszközöket, anyagokat és eljárásokat alkalmazni;</w:t>
      </w:r>
    </w:p>
    <w:p w14:paraId="09D74940" w14:textId="77777777" w:rsidR="008556F1" w:rsidRDefault="00B7397A" w:rsidP="008556F1">
      <w:pPr>
        <w:pStyle w:val="Listaszerbekezds"/>
        <w:numPr>
          <w:ilvl w:val="0"/>
          <w:numId w:val="13"/>
        </w:numPr>
        <w:spacing w:after="0" w:line="360" w:lineRule="auto"/>
        <w:ind w:right="14"/>
      </w:pPr>
      <w:r>
        <w:t xml:space="preserve">az elintézett ügyek iratait - az irattári terv szerinti rendszerezés és válogatás pontosságának ellenőrzése mellett - irattárában elhelyezni, s irattári anyagának szakszerű és biztonságos </w:t>
      </w:r>
      <w:r>
        <w:rPr>
          <w:noProof/>
        </w:rPr>
        <w:drawing>
          <wp:inline distT="0" distB="0" distL="0" distR="0" wp14:anchorId="05301794" wp14:editId="21054157">
            <wp:extent cx="3048" cy="3049"/>
            <wp:effectExtent l="0" t="0" r="0" b="0"/>
            <wp:docPr id="9769" name="Picture 9769"/>
            <wp:cNvGraphicFramePr/>
            <a:graphic xmlns:a="http://schemas.openxmlformats.org/drawingml/2006/main">
              <a:graphicData uri="http://schemas.openxmlformats.org/drawingml/2006/picture">
                <pic:pic xmlns:pic="http://schemas.openxmlformats.org/drawingml/2006/picture">
                  <pic:nvPicPr>
                    <pic:cNvPr id="9769" name="Picture 9769"/>
                    <pic:cNvPicPr/>
                  </pic:nvPicPr>
                  <pic:blipFill>
                    <a:blip r:embed="rId29"/>
                    <a:stretch>
                      <a:fillRect/>
                    </a:stretch>
                  </pic:blipFill>
                  <pic:spPr>
                    <a:xfrm>
                      <a:off x="0" y="0"/>
                      <a:ext cx="3048" cy="3049"/>
                    </a:xfrm>
                    <a:prstGeom prst="rect">
                      <a:avLst/>
                    </a:prstGeom>
                  </pic:spPr>
                </pic:pic>
              </a:graphicData>
            </a:graphic>
          </wp:inline>
        </w:drawing>
      </w:r>
      <w:r>
        <w:t xml:space="preserve">megőrzéséről, valamint használatra bocsátásáról gondoskodni; </w:t>
      </w:r>
    </w:p>
    <w:p w14:paraId="2321E2E9" w14:textId="6AE5E53D" w:rsidR="008556F1" w:rsidRDefault="00B7397A" w:rsidP="008556F1">
      <w:pPr>
        <w:pStyle w:val="Listaszerbekezds"/>
        <w:numPr>
          <w:ilvl w:val="0"/>
          <w:numId w:val="13"/>
        </w:numPr>
        <w:spacing w:after="0" w:line="360" w:lineRule="auto"/>
        <w:ind w:right="14"/>
      </w:pPr>
      <w:r>
        <w:t>irattári anyagának selejtezhető részét, az irattári tervb</w:t>
      </w:r>
      <w:r w:rsidR="00B32242">
        <w:t>en megjelölt irattári őrzési idő</w:t>
      </w:r>
      <w:r>
        <w:t xml:space="preserve"> letelte után, a</w:t>
      </w:r>
      <w:r w:rsidR="00ED7D52">
        <w:t xml:space="preserve"> Magyarországi Romák </w:t>
      </w:r>
      <w:r>
        <w:t xml:space="preserve">Országos </w:t>
      </w:r>
      <w:r w:rsidR="007C5819">
        <w:t>Önkormányzat</w:t>
      </w:r>
      <w:r>
        <w:t xml:space="preserve"> nem selejtezhető iratainak átvételére jogosult Magyar </w:t>
      </w:r>
      <w:r w:rsidR="005B78BC">
        <w:t>Nemzeti</w:t>
      </w:r>
      <w:r>
        <w:t xml:space="preserve"> Levéltár engedélyével kiselejtezni;</w:t>
      </w:r>
    </w:p>
    <w:p w14:paraId="660AC322" w14:textId="77777777" w:rsidR="001C1167" w:rsidRDefault="00B7397A" w:rsidP="008556F1">
      <w:pPr>
        <w:pStyle w:val="Listaszerbekezds"/>
        <w:numPr>
          <w:ilvl w:val="0"/>
          <w:numId w:val="13"/>
        </w:numPr>
        <w:spacing w:after="0" w:line="360" w:lineRule="auto"/>
        <w:ind w:right="14"/>
      </w:pPr>
      <w:r>
        <w:t>a nem selejtezhető irattári tételekbe tartozó iratokat a kapcsolódó nyilvántartásokkal és segédletekkel együtt saját költségén a Magyar Nemzeti Levéltárnak átadni.</w:t>
      </w:r>
    </w:p>
    <w:p w14:paraId="45ECDBEC" w14:textId="09D1F67F" w:rsidR="00B32242" w:rsidRDefault="00B7397A" w:rsidP="00554880">
      <w:pPr>
        <w:spacing w:before="120" w:after="0" w:line="360" w:lineRule="auto"/>
        <w:ind w:left="11" w:right="11"/>
      </w:pPr>
      <w:r>
        <w:t>A fenti követelmények teljesítéséért, valamint az iratok szakszerű és biztonságos megőrzésére</w:t>
      </w:r>
      <w:r w:rsidR="005B78BC">
        <w:t xml:space="preserve"> </w:t>
      </w:r>
      <w:r>
        <w:t>al</w:t>
      </w:r>
      <w:r w:rsidR="00B32242">
        <w:t>kalmas</w:t>
      </w:r>
      <w:r>
        <w:t xml:space="preserve"> irattár kialakításáért és működtetéséért, továbbá az iratkezeléshez szükséges egyéb tárgyi, technikai és személyi feltételek biztosításáért, valamint a megfelelő tanúsítvánnyal rendelkező iratkezelési szoftver használatáért </w:t>
      </w:r>
      <w:r w:rsidR="00ED7D52">
        <w:t xml:space="preserve">a </w:t>
      </w:r>
      <w:r w:rsidR="00ED7D52">
        <w:rPr>
          <w:sz w:val="26"/>
        </w:rPr>
        <w:t>Magyarországi Romák Országos Önkormányzatának  Hivatala</w:t>
      </w:r>
      <w:r w:rsidR="00ED7D52">
        <w:t xml:space="preserve"> </w:t>
      </w:r>
      <w:r>
        <w:t>vezetője felelős.</w:t>
      </w:r>
    </w:p>
    <w:p w14:paraId="2ABDCE25" w14:textId="77777777" w:rsidR="001C1167" w:rsidRDefault="00554880" w:rsidP="00554880">
      <w:pPr>
        <w:spacing w:before="360" w:after="120" w:line="360" w:lineRule="auto"/>
        <w:ind w:left="652" w:right="669" w:hanging="11"/>
        <w:jc w:val="center"/>
      </w:pPr>
      <w:r>
        <w:t>II</w:t>
      </w:r>
      <w:r w:rsidR="00B7397A">
        <w:t>.2. Az iratkezelés szabályozása</w:t>
      </w:r>
    </w:p>
    <w:p w14:paraId="4E9A1A03" w14:textId="1FE32B27" w:rsidR="001C1167" w:rsidRDefault="00B7397A" w:rsidP="00554880">
      <w:pPr>
        <w:spacing w:after="120" w:line="360" w:lineRule="auto"/>
        <w:ind w:left="11" w:right="11"/>
      </w:pPr>
      <w:r>
        <w:t xml:space="preserve">Az irattári terv az </w:t>
      </w:r>
      <w:r w:rsidR="00B32242">
        <w:t>iratkezelési szabályzat kötelező</w:t>
      </w:r>
      <w:r>
        <w:t xml:space="preserve"> mellékletét képezi, melyet évente felül kell vizsgálni, és az irattári tervet alkalmazó szerv a</w:t>
      </w:r>
      <w:r w:rsidR="00ED7D52">
        <w:t xml:space="preserve"> Magyarországi Romák</w:t>
      </w:r>
      <w:r>
        <w:t xml:space="preserve"> Országos </w:t>
      </w:r>
      <w:r w:rsidR="007C5819">
        <w:t>Önkormányzat</w:t>
      </w:r>
      <w:r>
        <w:t xml:space="preserve"> feladat- és hatáskörében bekövetke</w:t>
      </w:r>
      <w:r w:rsidR="00B32242">
        <w:t>zett változás vagy az őrzési idő</w:t>
      </w:r>
      <w:r>
        <w:t xml:space="preserve"> megváltozása esetén módosítani kell.</w:t>
      </w:r>
    </w:p>
    <w:p w14:paraId="08E4C441" w14:textId="77777777" w:rsidR="001C1167" w:rsidRDefault="00B7397A" w:rsidP="00480E40">
      <w:pPr>
        <w:spacing w:after="0" w:line="360" w:lineRule="auto"/>
        <w:ind w:left="11" w:right="11"/>
      </w:pPr>
      <w:r>
        <w:t>Az Országos Roma Önkormányzat vezetője a szervezeti és működési szabályzatában határozza meg az iratkezelés szervezeti rendjét, az iratkez</w:t>
      </w:r>
      <w:r w:rsidR="00B32242">
        <w:t>elésre, valamint az azzal összefüggő</w:t>
      </w:r>
      <w:r>
        <w:t xml:space="preserve"> tevékenységekre vonatkozó feladat- és hatásköröket, továbbá kijelöli az iratkezelés felügyeletét ellátó vezetőt.</w:t>
      </w:r>
    </w:p>
    <w:p w14:paraId="4B4998F3" w14:textId="77777777" w:rsidR="001C1167" w:rsidRDefault="00554880" w:rsidP="00554880">
      <w:pPr>
        <w:keepNext/>
        <w:widowControl w:val="0"/>
        <w:spacing w:before="360" w:after="120" w:line="360" w:lineRule="auto"/>
        <w:ind w:left="652" w:right="590" w:hanging="11"/>
        <w:jc w:val="center"/>
      </w:pPr>
      <w:r>
        <w:lastRenderedPageBreak/>
        <w:t>II</w:t>
      </w:r>
      <w:r w:rsidR="00B7397A">
        <w:t>.3. Az iratkezelés belső felügyelete</w:t>
      </w:r>
    </w:p>
    <w:p w14:paraId="617D89FA" w14:textId="59FA699D" w:rsidR="001C1167" w:rsidRDefault="00B7397A" w:rsidP="00480E40">
      <w:pPr>
        <w:spacing w:after="0" w:line="360" w:lineRule="auto"/>
        <w:ind w:left="14" w:right="14"/>
      </w:pPr>
      <w:r>
        <w:t>A szabályzatban foglaltak végrehajtásáért, a szervezeti, működési és ügyrendi szabályok, az alkalmazott informatikai eszközök és eljárások, valamint az irattári tervek és iratkezelési előírások folyamatos összhangjáért, az iratok szakszerű és biztonságos megőrzésére alkalmas irattár kialakításáért és működtetéséért, továbbá az iratkezeléshez szükséges egyéb tárgyi, technikai és személyi feltételek biztosításáért, felügyeletéért a</w:t>
      </w:r>
      <w:r w:rsidR="000403AA">
        <w:t xml:space="preserve"> Magyarországi Romák</w:t>
      </w:r>
      <w:r>
        <w:t xml:space="preserve"> Országos Önkormányzat</w:t>
      </w:r>
      <w:r w:rsidR="000403AA">
        <w:t>ának</w:t>
      </w:r>
      <w:r>
        <w:t xml:space="preserve"> vezetője felelős.</w:t>
      </w:r>
    </w:p>
    <w:p w14:paraId="282324A6" w14:textId="52C331A9" w:rsidR="001C1167" w:rsidRDefault="00B7397A" w:rsidP="00554880">
      <w:pPr>
        <w:spacing w:before="120" w:after="0" w:line="360" w:lineRule="auto"/>
        <w:ind w:left="11" w:right="11"/>
      </w:pPr>
      <w:r>
        <w:rPr>
          <w:noProof/>
        </w:rPr>
        <w:drawing>
          <wp:anchor distT="0" distB="0" distL="114300" distR="114300" simplePos="0" relativeHeight="251655168" behindDoc="0" locked="0" layoutInCell="1" allowOverlap="0" wp14:anchorId="61A85F66" wp14:editId="1360C01F">
            <wp:simplePos x="0" y="0"/>
            <wp:positionH relativeFrom="page">
              <wp:posOffset>6870192</wp:posOffset>
            </wp:positionH>
            <wp:positionV relativeFrom="page">
              <wp:posOffset>871977</wp:posOffset>
            </wp:positionV>
            <wp:extent cx="3048" cy="3049"/>
            <wp:effectExtent l="0" t="0" r="0" b="0"/>
            <wp:wrapSquare wrapText="bothSides"/>
            <wp:docPr id="11461" name="Picture 11461"/>
            <wp:cNvGraphicFramePr/>
            <a:graphic xmlns:a="http://schemas.openxmlformats.org/drawingml/2006/main">
              <a:graphicData uri="http://schemas.openxmlformats.org/drawingml/2006/picture">
                <pic:pic xmlns:pic="http://schemas.openxmlformats.org/drawingml/2006/picture">
                  <pic:nvPicPr>
                    <pic:cNvPr id="11461" name="Picture 11461"/>
                    <pic:cNvPicPr/>
                  </pic:nvPicPr>
                  <pic:blipFill>
                    <a:blip r:embed="rId17"/>
                    <a:stretch>
                      <a:fillRect/>
                    </a:stretch>
                  </pic:blipFill>
                  <pic:spPr>
                    <a:xfrm>
                      <a:off x="0" y="0"/>
                      <a:ext cx="3048" cy="3049"/>
                    </a:xfrm>
                    <a:prstGeom prst="rect">
                      <a:avLst/>
                    </a:prstGeom>
                  </pic:spPr>
                </pic:pic>
              </a:graphicData>
            </a:graphic>
          </wp:anchor>
        </w:drawing>
      </w:r>
      <w:r>
        <w:rPr>
          <w:noProof/>
        </w:rPr>
        <w:drawing>
          <wp:anchor distT="0" distB="0" distL="114300" distR="114300" simplePos="0" relativeHeight="251656192" behindDoc="0" locked="0" layoutInCell="1" allowOverlap="0" wp14:anchorId="01B7269A" wp14:editId="6A50A468">
            <wp:simplePos x="0" y="0"/>
            <wp:positionH relativeFrom="page">
              <wp:posOffset>6870192</wp:posOffset>
            </wp:positionH>
            <wp:positionV relativeFrom="page">
              <wp:posOffset>1865908</wp:posOffset>
            </wp:positionV>
            <wp:extent cx="3048" cy="3049"/>
            <wp:effectExtent l="0" t="0" r="0" b="0"/>
            <wp:wrapSquare wrapText="bothSides"/>
            <wp:docPr id="11462" name="Picture 11462"/>
            <wp:cNvGraphicFramePr/>
            <a:graphic xmlns:a="http://schemas.openxmlformats.org/drawingml/2006/main">
              <a:graphicData uri="http://schemas.openxmlformats.org/drawingml/2006/picture">
                <pic:pic xmlns:pic="http://schemas.openxmlformats.org/drawingml/2006/picture">
                  <pic:nvPicPr>
                    <pic:cNvPr id="11462" name="Picture 11462"/>
                    <pic:cNvPicPr/>
                  </pic:nvPicPr>
                  <pic:blipFill>
                    <a:blip r:embed="rId30"/>
                    <a:stretch>
                      <a:fillRect/>
                    </a:stretch>
                  </pic:blipFill>
                  <pic:spPr>
                    <a:xfrm>
                      <a:off x="0" y="0"/>
                      <a:ext cx="3048" cy="3049"/>
                    </a:xfrm>
                    <a:prstGeom prst="rect">
                      <a:avLst/>
                    </a:prstGeom>
                  </pic:spPr>
                </pic:pic>
              </a:graphicData>
            </a:graphic>
          </wp:anchor>
        </w:drawing>
      </w:r>
      <w:r>
        <w:rPr>
          <w:noProof/>
        </w:rPr>
        <w:drawing>
          <wp:anchor distT="0" distB="0" distL="114300" distR="114300" simplePos="0" relativeHeight="251657216" behindDoc="0" locked="0" layoutInCell="1" allowOverlap="0" wp14:anchorId="32C0080B" wp14:editId="0C016BCF">
            <wp:simplePos x="0" y="0"/>
            <wp:positionH relativeFrom="page">
              <wp:posOffset>6870192</wp:posOffset>
            </wp:positionH>
            <wp:positionV relativeFrom="page">
              <wp:posOffset>1878104</wp:posOffset>
            </wp:positionV>
            <wp:extent cx="3048" cy="3049"/>
            <wp:effectExtent l="0" t="0" r="0" b="0"/>
            <wp:wrapSquare wrapText="bothSides"/>
            <wp:docPr id="11463" name="Picture 11463"/>
            <wp:cNvGraphicFramePr/>
            <a:graphic xmlns:a="http://schemas.openxmlformats.org/drawingml/2006/main">
              <a:graphicData uri="http://schemas.openxmlformats.org/drawingml/2006/picture">
                <pic:pic xmlns:pic="http://schemas.openxmlformats.org/drawingml/2006/picture">
                  <pic:nvPicPr>
                    <pic:cNvPr id="11463" name="Picture 11463"/>
                    <pic:cNvPicPr/>
                  </pic:nvPicPr>
                  <pic:blipFill>
                    <a:blip r:embed="rId31"/>
                    <a:stretch>
                      <a:fillRect/>
                    </a:stretch>
                  </pic:blipFill>
                  <pic:spPr>
                    <a:xfrm>
                      <a:off x="0" y="0"/>
                      <a:ext cx="3048" cy="3049"/>
                    </a:xfrm>
                    <a:prstGeom prst="rect">
                      <a:avLst/>
                    </a:prstGeom>
                  </pic:spPr>
                </pic:pic>
              </a:graphicData>
            </a:graphic>
          </wp:anchor>
        </w:drawing>
      </w:r>
      <w:bookmarkStart w:id="2" w:name="_Hlk197338370"/>
      <w:r>
        <w:t>A</w:t>
      </w:r>
      <w:r w:rsidR="000403AA">
        <w:t xml:space="preserve"> Magyarországi Romák</w:t>
      </w:r>
      <w:r>
        <w:t xml:space="preserve"> Országos</w:t>
      </w:r>
      <w:r w:rsidR="000403AA">
        <w:t xml:space="preserve"> </w:t>
      </w:r>
      <w:r>
        <w:t>Önkormányzat</w:t>
      </w:r>
      <w:r w:rsidR="000403AA">
        <w:t>a</w:t>
      </w:r>
      <w:r>
        <w:t xml:space="preserve"> </w:t>
      </w:r>
      <w:bookmarkEnd w:id="2"/>
      <w:r>
        <w:t>iratkezelését úgy kell megszervezni, hogy a szervhez érkezett, ott keletkező, illetve onnan továbbított irat:</w:t>
      </w:r>
    </w:p>
    <w:p w14:paraId="6741AC33" w14:textId="77777777" w:rsidR="00B32242" w:rsidRDefault="00B7397A" w:rsidP="00554880">
      <w:pPr>
        <w:pStyle w:val="Listaszerbekezds"/>
        <w:numPr>
          <w:ilvl w:val="0"/>
          <w:numId w:val="15"/>
        </w:numPr>
        <w:spacing w:after="0" w:line="360" w:lineRule="auto"/>
        <w:ind w:right="11"/>
      </w:pPr>
      <w:r>
        <w:t>azonosítható, fellelé</w:t>
      </w:r>
      <w:r w:rsidR="00B32242">
        <w:t>si helye, útja követhető, ellenőrizhető és visszakereshető</w:t>
      </w:r>
      <w:r>
        <w:t xml:space="preserve"> legyen;</w:t>
      </w:r>
    </w:p>
    <w:p w14:paraId="5D780DB2" w14:textId="77777777" w:rsidR="00B32242" w:rsidRDefault="00B7397A" w:rsidP="00554880">
      <w:pPr>
        <w:pStyle w:val="Listaszerbekezds"/>
        <w:numPr>
          <w:ilvl w:val="0"/>
          <w:numId w:val="15"/>
        </w:numPr>
        <w:spacing w:after="0" w:line="360" w:lineRule="auto"/>
        <w:ind w:right="11"/>
      </w:pPr>
      <w:r>
        <w:t>tartalma csak az arra jogos</w:t>
      </w:r>
      <w:r w:rsidR="00B32242">
        <w:t>ult számára legyen megismerhető</w:t>
      </w:r>
      <w:r>
        <w:t xml:space="preserve">; </w:t>
      </w:r>
    </w:p>
    <w:p w14:paraId="61B25874" w14:textId="77777777" w:rsidR="00B32242" w:rsidRDefault="00B7397A" w:rsidP="00554880">
      <w:pPr>
        <w:pStyle w:val="Listaszerbekezds"/>
        <w:numPr>
          <w:ilvl w:val="0"/>
          <w:numId w:val="15"/>
        </w:numPr>
        <w:spacing w:after="0" w:line="360" w:lineRule="auto"/>
        <w:ind w:right="11"/>
      </w:pPr>
      <w:r>
        <w:t xml:space="preserve">kezeléséért fennálló személyi felelősség egyértelműen megállapítható legyen; </w:t>
      </w:r>
    </w:p>
    <w:p w14:paraId="11F83E79" w14:textId="77777777" w:rsidR="00B32242" w:rsidRDefault="00B7397A" w:rsidP="00554880">
      <w:pPr>
        <w:pStyle w:val="Listaszerbekezds"/>
        <w:numPr>
          <w:ilvl w:val="0"/>
          <w:numId w:val="15"/>
        </w:numPr>
        <w:spacing w:after="0" w:line="360" w:lineRule="auto"/>
        <w:ind w:right="11"/>
      </w:pPr>
      <w:r>
        <w:t xml:space="preserve">szakszerű kezeléséhez, nyilvántartásához, kézbesítéséhez, </w:t>
      </w:r>
      <w:r w:rsidR="00554880">
        <w:t xml:space="preserve">védelméhez megfelelő feltételek </w:t>
      </w:r>
      <w:r>
        <w:t xml:space="preserve">biztosítva legyenek; </w:t>
      </w:r>
    </w:p>
    <w:p w14:paraId="7B8163BF" w14:textId="77777777" w:rsidR="00B32242" w:rsidRDefault="00B7397A" w:rsidP="00554880">
      <w:pPr>
        <w:pStyle w:val="Listaszerbekezds"/>
        <w:numPr>
          <w:ilvl w:val="0"/>
          <w:numId w:val="15"/>
        </w:numPr>
        <w:spacing w:after="0" w:line="360" w:lineRule="auto"/>
        <w:ind w:right="11"/>
      </w:pPr>
      <w:r>
        <w:t xml:space="preserve">a beérkezett iratok megváltoztathatatlansága biztosítva legyen; </w:t>
      </w:r>
    </w:p>
    <w:p w14:paraId="2DDC94A4" w14:textId="77777777" w:rsidR="00B32242" w:rsidRDefault="00B7397A" w:rsidP="00554880">
      <w:pPr>
        <w:pStyle w:val="Listaszerbekezds"/>
        <w:numPr>
          <w:ilvl w:val="0"/>
          <w:numId w:val="15"/>
        </w:numPr>
        <w:spacing w:after="0" w:line="360" w:lineRule="auto"/>
        <w:ind w:right="11"/>
      </w:pPr>
      <w:r>
        <w:t>a rendszeres selejtezés elvégzésével az irattári iratanyag feles</w:t>
      </w:r>
      <w:r w:rsidR="00B32242">
        <w:t>leges felhalmozódása megelőzhető</w:t>
      </w:r>
      <w:r>
        <w:t xml:space="preserve">, a maradandó értékű iratok megőrzése biztosított legyen; </w:t>
      </w:r>
    </w:p>
    <w:p w14:paraId="023F33F8" w14:textId="77777777" w:rsidR="001C1167" w:rsidRDefault="00B7397A" w:rsidP="00554880">
      <w:pPr>
        <w:pStyle w:val="Listaszerbekezds"/>
        <w:numPr>
          <w:ilvl w:val="0"/>
          <w:numId w:val="15"/>
        </w:numPr>
        <w:spacing w:after="0" w:line="360" w:lineRule="auto"/>
        <w:ind w:right="11"/>
      </w:pPr>
      <w:r>
        <w:t>az ügyintézéshez, a döntések előkészítéséhez, a szervezet rendeltetésszerű működéséhez megfelelő támogatást biztosítson.</w:t>
      </w:r>
    </w:p>
    <w:p w14:paraId="4DB96325" w14:textId="77777777" w:rsidR="001C1167" w:rsidRDefault="00B7397A" w:rsidP="00335093">
      <w:pPr>
        <w:spacing w:before="120" w:after="120" w:line="360" w:lineRule="auto"/>
        <w:ind w:left="11" w:right="11"/>
      </w:pPr>
      <w:r>
        <w:t>Az iratkezelés felügyeletével megbízott vezető gondoskodik:</w:t>
      </w:r>
    </w:p>
    <w:p w14:paraId="5C1D692B" w14:textId="77777777" w:rsidR="00B32242" w:rsidRDefault="00B7397A" w:rsidP="00335093">
      <w:pPr>
        <w:pStyle w:val="Listaszerbekezds"/>
        <w:numPr>
          <w:ilvl w:val="0"/>
          <w:numId w:val="16"/>
        </w:numPr>
        <w:spacing w:after="0" w:line="360" w:lineRule="auto"/>
        <w:ind w:right="14"/>
      </w:pPr>
      <w:r>
        <w:t>a Szabályzat végrehajtásának rendszeres ellenőrzéséről, intézkedik a s</w:t>
      </w:r>
      <w:r w:rsidR="00B32242">
        <w:t>zabálytalanságok megszüntetésérő</w:t>
      </w:r>
      <w:r>
        <w:t xml:space="preserve">l, szükség esetén kezdeményezi a szabályzat módosítását; </w:t>
      </w:r>
    </w:p>
    <w:p w14:paraId="6F588896" w14:textId="77777777" w:rsidR="00B32242" w:rsidRDefault="00B32242" w:rsidP="00335093">
      <w:pPr>
        <w:pStyle w:val="Listaszerbekezds"/>
        <w:numPr>
          <w:ilvl w:val="0"/>
          <w:numId w:val="16"/>
        </w:numPr>
        <w:spacing w:after="0" w:line="360" w:lineRule="auto"/>
        <w:ind w:right="14"/>
      </w:pPr>
      <w:r>
        <w:t>az iratkezelést végző</w:t>
      </w:r>
      <w:r w:rsidR="00B7397A">
        <w:t xml:space="preserve">, vagy azért felelős személyek szakmai </w:t>
      </w:r>
      <w:r>
        <w:t>képzéséről és továbbképzéséről;</w:t>
      </w:r>
    </w:p>
    <w:p w14:paraId="327CC6E6" w14:textId="77777777" w:rsidR="00B32242" w:rsidRDefault="00B7397A" w:rsidP="00335093">
      <w:pPr>
        <w:pStyle w:val="Listaszerbekezds"/>
        <w:numPr>
          <w:ilvl w:val="0"/>
          <w:numId w:val="16"/>
        </w:numPr>
        <w:spacing w:after="0" w:line="360" w:lineRule="auto"/>
        <w:ind w:right="14"/>
      </w:pPr>
      <w:r>
        <w:t>az iratkezelési segédeszközök (iktatókönyv</w:t>
      </w:r>
      <w:r w:rsidR="00B32242">
        <w:t>, név- és tárgymutató, kézbesítő</w:t>
      </w:r>
      <w:r>
        <w:t xml:space="preserve">könyv, iratminták és formanyomtatványok, számítástechnikai programok, adathordozók stb.) biztosításáról; </w:t>
      </w:r>
    </w:p>
    <w:p w14:paraId="77E72850" w14:textId="77777777" w:rsidR="00B32242" w:rsidRDefault="00B7397A" w:rsidP="00335093">
      <w:pPr>
        <w:pStyle w:val="Listaszerbekezds"/>
        <w:numPr>
          <w:ilvl w:val="0"/>
          <w:numId w:val="16"/>
        </w:numPr>
        <w:spacing w:after="0" w:line="360" w:lineRule="auto"/>
        <w:ind w:right="14"/>
      </w:pPr>
      <w:r>
        <w:t xml:space="preserve">az elektronikus iratkezelési szoftver hozzáférési jogosultságainak, az egyedi azonosítóknak, a </w:t>
      </w:r>
      <w:r w:rsidR="00B32242">
        <w:t>helyettesítési jogoknak, a külső</w:t>
      </w:r>
      <w:r>
        <w:t xml:space="preserve"> és a belső név- és címtáraknak naprakészen tartásáról, az üzemeltetési és adatbiztonsági követelményekről, és azok betartásáról; </w:t>
      </w:r>
      <w:r>
        <w:rPr>
          <w:noProof/>
        </w:rPr>
        <w:drawing>
          <wp:inline distT="0" distB="0" distL="0" distR="0" wp14:anchorId="2D91A790" wp14:editId="47D5FE1A">
            <wp:extent cx="3048" cy="3049"/>
            <wp:effectExtent l="0" t="0" r="0" b="0"/>
            <wp:docPr id="12674" name="Picture 12674"/>
            <wp:cNvGraphicFramePr/>
            <a:graphic xmlns:a="http://schemas.openxmlformats.org/drawingml/2006/main">
              <a:graphicData uri="http://schemas.openxmlformats.org/drawingml/2006/picture">
                <pic:pic xmlns:pic="http://schemas.openxmlformats.org/drawingml/2006/picture">
                  <pic:nvPicPr>
                    <pic:cNvPr id="12674" name="Picture 12674"/>
                    <pic:cNvPicPr/>
                  </pic:nvPicPr>
                  <pic:blipFill>
                    <a:blip r:embed="rId30"/>
                    <a:stretch>
                      <a:fillRect/>
                    </a:stretch>
                  </pic:blipFill>
                  <pic:spPr>
                    <a:xfrm>
                      <a:off x="0" y="0"/>
                      <a:ext cx="3048" cy="3049"/>
                    </a:xfrm>
                    <a:prstGeom prst="rect">
                      <a:avLst/>
                    </a:prstGeom>
                  </pic:spPr>
                </pic:pic>
              </a:graphicData>
            </a:graphic>
          </wp:inline>
        </w:drawing>
      </w:r>
      <w:r>
        <w:rPr>
          <w:noProof/>
        </w:rPr>
        <w:drawing>
          <wp:inline distT="0" distB="0" distL="0" distR="0" wp14:anchorId="77820D86" wp14:editId="534DC4F7">
            <wp:extent cx="57912" cy="54880"/>
            <wp:effectExtent l="0" t="0" r="0" b="0"/>
            <wp:docPr id="12675" name="Picture 12675"/>
            <wp:cNvGraphicFramePr/>
            <a:graphic xmlns:a="http://schemas.openxmlformats.org/drawingml/2006/main">
              <a:graphicData uri="http://schemas.openxmlformats.org/drawingml/2006/picture">
                <pic:pic xmlns:pic="http://schemas.openxmlformats.org/drawingml/2006/picture">
                  <pic:nvPicPr>
                    <pic:cNvPr id="12675" name="Picture 12675"/>
                    <pic:cNvPicPr/>
                  </pic:nvPicPr>
                  <pic:blipFill>
                    <a:blip r:embed="rId32" cstate="print"/>
                    <a:stretch>
                      <a:fillRect/>
                    </a:stretch>
                  </pic:blipFill>
                  <pic:spPr>
                    <a:xfrm>
                      <a:off x="0" y="0"/>
                      <a:ext cx="57912" cy="54880"/>
                    </a:xfrm>
                    <a:prstGeom prst="rect">
                      <a:avLst/>
                    </a:prstGeom>
                  </pic:spPr>
                </pic:pic>
              </a:graphicData>
            </a:graphic>
          </wp:inline>
        </w:drawing>
      </w:r>
      <w:r>
        <w:t xml:space="preserve"> a hivatalos és személyes elektronikus postafiókok szabályozott működéséről; </w:t>
      </w:r>
    </w:p>
    <w:p w14:paraId="7A027F31" w14:textId="77777777" w:rsidR="001C1167" w:rsidRDefault="00B7397A" w:rsidP="00335093">
      <w:pPr>
        <w:pStyle w:val="Listaszerbekezds"/>
        <w:numPr>
          <w:ilvl w:val="0"/>
          <w:numId w:val="16"/>
        </w:numPr>
        <w:spacing w:after="0" w:line="360" w:lineRule="auto"/>
        <w:ind w:right="14"/>
      </w:pPr>
      <w:r>
        <w:t>egyéb jogszabályokban meghatározott iratkezelést érintő feladatokról.</w:t>
      </w:r>
    </w:p>
    <w:p w14:paraId="4CD67E00" w14:textId="0109F99D" w:rsidR="001C1167" w:rsidRDefault="00B7397A" w:rsidP="00335093">
      <w:pPr>
        <w:keepNext/>
        <w:widowControl w:val="0"/>
        <w:spacing w:before="120" w:after="120" w:line="360" w:lineRule="auto"/>
        <w:ind w:left="11" w:right="11"/>
      </w:pPr>
      <w:r>
        <w:lastRenderedPageBreak/>
        <w:t>A</w:t>
      </w:r>
      <w:r w:rsidR="000403AA">
        <w:t xml:space="preserve"> Magyarországi Romák Országos Önkormányzata</w:t>
      </w:r>
      <w:r>
        <w:t xml:space="preserve"> vezetője, illetőleg tevékenységi körében iratke</w:t>
      </w:r>
      <w:r w:rsidR="00B32242">
        <w:t>zelési feladatokat ellátó vezető</w:t>
      </w:r>
      <w:r>
        <w:t>, ügyintéző, ügykezelő köteles gondoskodni az iratkezelési szoftver által kezelt adatok biztonságáról, s megtenni azokat a technikai és szervezési intézkedéseket, kialakítani azokat az eljárási szabályokat, amelyek az üzembiztonsági, adatvédelmi szabályok érvényre juttatásához szükségesek.</w:t>
      </w:r>
    </w:p>
    <w:p w14:paraId="5BACA1F0" w14:textId="4A86BDAC" w:rsidR="001C1167" w:rsidRDefault="00B7397A" w:rsidP="00480E40">
      <w:pPr>
        <w:spacing w:after="0" w:line="360" w:lineRule="auto"/>
        <w:ind w:left="14" w:right="14"/>
      </w:pPr>
      <w:r>
        <w:t>Az iratokat és az adatokat védeni kell különösen a jogosulatlan hoz</w:t>
      </w:r>
      <w:r w:rsidR="00B32242">
        <w:t>záférés, megváltoztatás, további</w:t>
      </w:r>
      <w:r>
        <w:rPr>
          <w:noProof/>
        </w:rPr>
        <w:drawing>
          <wp:inline distT="0" distB="0" distL="0" distR="0" wp14:anchorId="698A1829" wp14:editId="71CDD454">
            <wp:extent cx="3048" cy="3049"/>
            <wp:effectExtent l="0" t="0" r="0" b="0"/>
            <wp:docPr id="12677" name="Picture 12677"/>
            <wp:cNvGraphicFramePr/>
            <a:graphic xmlns:a="http://schemas.openxmlformats.org/drawingml/2006/main">
              <a:graphicData uri="http://schemas.openxmlformats.org/drawingml/2006/picture">
                <pic:pic xmlns:pic="http://schemas.openxmlformats.org/drawingml/2006/picture">
                  <pic:nvPicPr>
                    <pic:cNvPr id="12677" name="Picture 12677"/>
                    <pic:cNvPicPr/>
                  </pic:nvPicPr>
                  <pic:blipFill>
                    <a:blip r:embed="rId15"/>
                    <a:stretch>
                      <a:fillRect/>
                    </a:stretch>
                  </pic:blipFill>
                  <pic:spPr>
                    <a:xfrm>
                      <a:off x="0" y="0"/>
                      <a:ext cx="3048" cy="3049"/>
                    </a:xfrm>
                    <a:prstGeom prst="rect">
                      <a:avLst/>
                    </a:prstGeom>
                  </pic:spPr>
                </pic:pic>
              </a:graphicData>
            </a:graphic>
          </wp:inline>
        </w:drawing>
      </w:r>
      <w:r>
        <w:t xml:space="preserve">tás, nyilvánosságra hozatal, törlés, megsemmisítés, valamint a megsemmisülés és sérülés ellen. Az </w:t>
      </w:r>
      <w:r w:rsidR="000403AA">
        <w:t xml:space="preserve">A Magyarországi Romák Országos Önkormányzata </w:t>
      </w:r>
      <w:r>
        <w:t>vezetője köteles az adatbiztonság olyan szabályozására, amely alapján a feladatok, hatáskörök pontosan meghatározásra kerülnek és végrehajthatók.</w:t>
      </w:r>
    </w:p>
    <w:p w14:paraId="08CD4929" w14:textId="77777777" w:rsidR="001C1167" w:rsidRDefault="00335093" w:rsidP="00335093">
      <w:pPr>
        <w:spacing w:before="240" w:after="120" w:line="360" w:lineRule="auto"/>
        <w:ind w:left="652" w:right="601" w:hanging="11"/>
        <w:jc w:val="center"/>
      </w:pPr>
      <w:r>
        <w:t>II</w:t>
      </w:r>
      <w:r w:rsidR="00B7397A">
        <w:t>.4. Az iratok rendszerezése</w:t>
      </w:r>
    </w:p>
    <w:p w14:paraId="467C5C9F" w14:textId="2DF1C473" w:rsidR="001C1167" w:rsidRDefault="00B7397A" w:rsidP="00480E40">
      <w:pPr>
        <w:spacing w:after="0" w:line="360" w:lineRule="auto"/>
        <w:ind w:left="14" w:right="14"/>
      </w:pPr>
      <w:r>
        <w:rPr>
          <w:noProof/>
        </w:rPr>
        <w:drawing>
          <wp:anchor distT="0" distB="0" distL="114300" distR="114300" simplePos="0" relativeHeight="251659264" behindDoc="0" locked="0" layoutInCell="1" allowOverlap="0" wp14:anchorId="005788E4" wp14:editId="392B355F">
            <wp:simplePos x="0" y="0"/>
            <wp:positionH relativeFrom="page">
              <wp:posOffset>6873240</wp:posOffset>
            </wp:positionH>
            <wp:positionV relativeFrom="page">
              <wp:posOffset>1859810</wp:posOffset>
            </wp:positionV>
            <wp:extent cx="3048" cy="3049"/>
            <wp:effectExtent l="0" t="0" r="0" b="0"/>
            <wp:wrapSquare wrapText="bothSides"/>
            <wp:docPr id="13341" name="Picture 13341"/>
            <wp:cNvGraphicFramePr/>
            <a:graphic xmlns:a="http://schemas.openxmlformats.org/drawingml/2006/main">
              <a:graphicData uri="http://schemas.openxmlformats.org/drawingml/2006/picture">
                <pic:pic xmlns:pic="http://schemas.openxmlformats.org/drawingml/2006/picture">
                  <pic:nvPicPr>
                    <pic:cNvPr id="13341" name="Picture 13341"/>
                    <pic:cNvPicPr/>
                  </pic:nvPicPr>
                  <pic:blipFill>
                    <a:blip r:embed="rId33"/>
                    <a:stretch>
                      <a:fillRect/>
                    </a:stretch>
                  </pic:blipFill>
                  <pic:spPr>
                    <a:xfrm>
                      <a:off x="0" y="0"/>
                      <a:ext cx="3048" cy="3049"/>
                    </a:xfrm>
                    <a:prstGeom prst="rect">
                      <a:avLst/>
                    </a:prstGeom>
                  </pic:spPr>
                </pic:pic>
              </a:graphicData>
            </a:graphic>
          </wp:anchor>
        </w:drawing>
      </w:r>
      <w:r>
        <w:rPr>
          <w:noProof/>
        </w:rPr>
        <w:drawing>
          <wp:anchor distT="0" distB="0" distL="114300" distR="114300" simplePos="0" relativeHeight="251660288" behindDoc="0" locked="0" layoutInCell="1" allowOverlap="0" wp14:anchorId="49AB4D3D" wp14:editId="4BBEE936">
            <wp:simplePos x="0" y="0"/>
            <wp:positionH relativeFrom="page">
              <wp:posOffset>6864096</wp:posOffset>
            </wp:positionH>
            <wp:positionV relativeFrom="page">
              <wp:posOffset>2122013</wp:posOffset>
            </wp:positionV>
            <wp:extent cx="3048" cy="6098"/>
            <wp:effectExtent l="0" t="0" r="0" b="0"/>
            <wp:wrapSquare wrapText="bothSides"/>
            <wp:docPr id="13343" name="Picture 13343"/>
            <wp:cNvGraphicFramePr/>
            <a:graphic xmlns:a="http://schemas.openxmlformats.org/drawingml/2006/main">
              <a:graphicData uri="http://schemas.openxmlformats.org/drawingml/2006/picture">
                <pic:pic xmlns:pic="http://schemas.openxmlformats.org/drawingml/2006/picture">
                  <pic:nvPicPr>
                    <pic:cNvPr id="13343" name="Picture 13343"/>
                    <pic:cNvPicPr/>
                  </pic:nvPicPr>
                  <pic:blipFill>
                    <a:blip r:embed="rId34"/>
                    <a:stretch>
                      <a:fillRect/>
                    </a:stretch>
                  </pic:blipFill>
                  <pic:spPr>
                    <a:xfrm>
                      <a:off x="0" y="0"/>
                      <a:ext cx="3048" cy="6098"/>
                    </a:xfrm>
                    <a:prstGeom prst="rect">
                      <a:avLst/>
                    </a:prstGeom>
                  </pic:spPr>
                </pic:pic>
              </a:graphicData>
            </a:graphic>
          </wp:anchor>
        </w:drawing>
      </w:r>
      <w:r>
        <w:rPr>
          <w:noProof/>
        </w:rPr>
        <w:drawing>
          <wp:anchor distT="0" distB="0" distL="114300" distR="114300" simplePos="0" relativeHeight="251661312" behindDoc="0" locked="0" layoutInCell="1" allowOverlap="0" wp14:anchorId="7605A477" wp14:editId="51835FFE">
            <wp:simplePos x="0" y="0"/>
            <wp:positionH relativeFrom="page">
              <wp:posOffset>6873240</wp:posOffset>
            </wp:positionH>
            <wp:positionV relativeFrom="page">
              <wp:posOffset>2140306</wp:posOffset>
            </wp:positionV>
            <wp:extent cx="3048" cy="3049"/>
            <wp:effectExtent l="0" t="0" r="0" b="0"/>
            <wp:wrapSquare wrapText="bothSides"/>
            <wp:docPr id="13344" name="Picture 13344"/>
            <wp:cNvGraphicFramePr/>
            <a:graphic xmlns:a="http://schemas.openxmlformats.org/drawingml/2006/main">
              <a:graphicData uri="http://schemas.openxmlformats.org/drawingml/2006/picture">
                <pic:pic xmlns:pic="http://schemas.openxmlformats.org/drawingml/2006/picture">
                  <pic:nvPicPr>
                    <pic:cNvPr id="13344" name="Picture 13344"/>
                    <pic:cNvPicPr/>
                  </pic:nvPicPr>
                  <pic:blipFill>
                    <a:blip r:embed="rId33"/>
                    <a:stretch>
                      <a:fillRect/>
                    </a:stretch>
                  </pic:blipFill>
                  <pic:spPr>
                    <a:xfrm>
                      <a:off x="0" y="0"/>
                      <a:ext cx="3048" cy="3049"/>
                    </a:xfrm>
                    <a:prstGeom prst="rect">
                      <a:avLst/>
                    </a:prstGeom>
                  </pic:spPr>
                </pic:pic>
              </a:graphicData>
            </a:graphic>
          </wp:anchor>
        </w:drawing>
      </w:r>
      <w:r>
        <w:t>A</w:t>
      </w:r>
      <w:r w:rsidR="000403AA">
        <w:t xml:space="preserve"> Magyarországi Romák Országos Önkormányzata </w:t>
      </w:r>
      <w:r>
        <w:t>feladat- és hatáskörébe tartozó ügyek intézésének áttekinthetősége érdekében az azonos ügyre - egy adott tárgyra - vonatkozó iratokat egy irategységként, ügy</w:t>
      </w:r>
      <w:r>
        <w:rPr>
          <w:noProof/>
        </w:rPr>
        <w:drawing>
          <wp:inline distT="0" distB="0" distL="0" distR="0" wp14:anchorId="3806695E" wp14:editId="690509AC">
            <wp:extent cx="3048" cy="3049"/>
            <wp:effectExtent l="0" t="0" r="0" b="0"/>
            <wp:docPr id="13345" name="Picture 13345"/>
            <wp:cNvGraphicFramePr/>
            <a:graphic xmlns:a="http://schemas.openxmlformats.org/drawingml/2006/main">
              <a:graphicData uri="http://schemas.openxmlformats.org/drawingml/2006/picture">
                <pic:pic xmlns:pic="http://schemas.openxmlformats.org/drawingml/2006/picture">
                  <pic:nvPicPr>
                    <pic:cNvPr id="13345" name="Picture 13345"/>
                    <pic:cNvPicPr/>
                  </pic:nvPicPr>
                  <pic:blipFill>
                    <a:blip r:embed="rId17"/>
                    <a:stretch>
                      <a:fillRect/>
                    </a:stretch>
                  </pic:blipFill>
                  <pic:spPr>
                    <a:xfrm>
                      <a:off x="0" y="0"/>
                      <a:ext cx="3048" cy="3049"/>
                    </a:xfrm>
                    <a:prstGeom prst="rect">
                      <a:avLst/>
                    </a:prstGeom>
                  </pic:spPr>
                </pic:pic>
              </a:graphicData>
            </a:graphic>
          </wp:inline>
        </w:drawing>
      </w:r>
      <w:r>
        <w:t>iratként kell kezelni. A több fázisban intézett ügyek egyes fázisaiban keletkezett iratok ügyiraton belüli irategységnek, ügyiratdarabnak minősülnek.</w:t>
      </w:r>
      <w:r>
        <w:rPr>
          <w:noProof/>
        </w:rPr>
        <w:drawing>
          <wp:inline distT="0" distB="0" distL="0" distR="0" wp14:anchorId="0150F31D" wp14:editId="198B5B08">
            <wp:extent cx="3048" cy="3049"/>
            <wp:effectExtent l="0" t="0" r="0" b="0"/>
            <wp:docPr id="13346" name="Picture 13346"/>
            <wp:cNvGraphicFramePr/>
            <a:graphic xmlns:a="http://schemas.openxmlformats.org/drawingml/2006/main">
              <a:graphicData uri="http://schemas.openxmlformats.org/drawingml/2006/picture">
                <pic:pic xmlns:pic="http://schemas.openxmlformats.org/drawingml/2006/picture">
                  <pic:nvPicPr>
                    <pic:cNvPr id="13346" name="Picture 13346"/>
                    <pic:cNvPicPr/>
                  </pic:nvPicPr>
                  <pic:blipFill>
                    <a:blip r:embed="rId33"/>
                    <a:stretch>
                      <a:fillRect/>
                    </a:stretch>
                  </pic:blipFill>
                  <pic:spPr>
                    <a:xfrm>
                      <a:off x="0" y="0"/>
                      <a:ext cx="3048" cy="3049"/>
                    </a:xfrm>
                    <a:prstGeom prst="rect">
                      <a:avLst/>
                    </a:prstGeom>
                  </pic:spPr>
                </pic:pic>
              </a:graphicData>
            </a:graphic>
          </wp:inline>
        </w:drawing>
      </w:r>
    </w:p>
    <w:p w14:paraId="2BFA187A" w14:textId="798CE9C9" w:rsidR="001C1167" w:rsidRDefault="00B7397A" w:rsidP="00BE5390">
      <w:pPr>
        <w:spacing w:after="0" w:line="360" w:lineRule="auto"/>
        <w:ind w:left="14" w:right="14"/>
      </w:pPr>
      <w:r>
        <w:t xml:space="preserve">Az ügyiratokat, valamint a </w:t>
      </w:r>
      <w:r w:rsidR="000403AA">
        <w:t xml:space="preserve"> Magyarországi Romák Országos Önkormányzata </w:t>
      </w:r>
      <w:r>
        <w:t>irattári anyagába tartozó egyéb más iratokat - még irattárba helyezésük előtt - az irattári tervben meghatározott irattári tételekbe, a tárgyi alapon, indokolt esetben iratfajta alapján kialakított irattári egységekbe kell besorolni.</w:t>
      </w:r>
    </w:p>
    <w:p w14:paraId="3489DC8F" w14:textId="77777777" w:rsidR="001C1167" w:rsidRDefault="00B7397A" w:rsidP="00D11B12">
      <w:pPr>
        <w:tabs>
          <w:tab w:val="center" w:pos="2095"/>
          <w:tab w:val="center" w:pos="5316"/>
        </w:tabs>
        <w:spacing w:before="240" w:after="120" w:line="360" w:lineRule="auto"/>
        <w:ind w:left="0"/>
        <w:jc w:val="center"/>
      </w:pPr>
      <w:r>
        <w:rPr>
          <w:noProof/>
        </w:rPr>
        <w:drawing>
          <wp:inline distT="0" distB="0" distL="0" distR="0" wp14:anchorId="122FFDEE" wp14:editId="562D3F08">
            <wp:extent cx="3048" cy="3049"/>
            <wp:effectExtent l="0" t="0" r="0" b="0"/>
            <wp:docPr id="14166" name="Picture 14166"/>
            <wp:cNvGraphicFramePr/>
            <a:graphic xmlns:a="http://schemas.openxmlformats.org/drawingml/2006/main">
              <a:graphicData uri="http://schemas.openxmlformats.org/drawingml/2006/picture">
                <pic:pic xmlns:pic="http://schemas.openxmlformats.org/drawingml/2006/picture">
                  <pic:nvPicPr>
                    <pic:cNvPr id="14166" name="Picture 14166"/>
                    <pic:cNvPicPr/>
                  </pic:nvPicPr>
                  <pic:blipFill>
                    <a:blip r:embed="rId12"/>
                    <a:stretch>
                      <a:fillRect/>
                    </a:stretch>
                  </pic:blipFill>
                  <pic:spPr>
                    <a:xfrm>
                      <a:off x="0" y="0"/>
                      <a:ext cx="3048" cy="3049"/>
                    </a:xfrm>
                    <a:prstGeom prst="rect">
                      <a:avLst/>
                    </a:prstGeom>
                  </pic:spPr>
                </pic:pic>
              </a:graphicData>
            </a:graphic>
          </wp:inline>
        </w:drawing>
      </w:r>
      <w:r w:rsidR="00D11B12">
        <w:t>II</w:t>
      </w:r>
      <w:r>
        <w:t xml:space="preserve">.5. </w:t>
      </w:r>
      <w:r>
        <w:tab/>
      </w:r>
      <w:r w:rsidR="00D11B12">
        <w:t xml:space="preserve">Az </w:t>
      </w:r>
      <w:r>
        <w:t>iratok nyilvántartása és az iratforgalom dokumentálása</w:t>
      </w:r>
    </w:p>
    <w:p w14:paraId="27DF246E" w14:textId="77777777" w:rsidR="001C1167" w:rsidRDefault="00B7397A" w:rsidP="00480E40">
      <w:pPr>
        <w:spacing w:after="0" w:line="360" w:lineRule="auto"/>
        <w:ind w:left="14" w:right="14"/>
      </w:pPr>
      <w:r>
        <w:t>Az iratot az e célra rendszeresített papíralapú elektronikus iktatókönyvben, iktatószámon kell nyilvántartani (iktatni).</w:t>
      </w:r>
    </w:p>
    <w:p w14:paraId="36855891" w14:textId="77777777" w:rsidR="001C1167" w:rsidRDefault="00B7397A" w:rsidP="00480E40">
      <w:pPr>
        <w:spacing w:after="0" w:line="360" w:lineRule="auto"/>
        <w:ind w:left="14" w:right="14"/>
      </w:pPr>
      <w:r>
        <w:t>Az iktatást olyan módon kell végezni, hogy az iktatókönyvet az ügyintézés hiteles dokumentumaként lehessen használni.</w:t>
      </w:r>
    </w:p>
    <w:p w14:paraId="34A38CE4" w14:textId="77777777" w:rsidR="001C1167" w:rsidRDefault="00B7397A" w:rsidP="00480E40">
      <w:pPr>
        <w:spacing w:after="0" w:line="360" w:lineRule="auto"/>
        <w:ind w:left="14" w:right="14"/>
      </w:pPr>
      <w:r>
        <w:t>Az iratforgalom keretében az átadást-átvételt minden esetben úgy kell dokumentálni, hogy egyértelm</w:t>
      </w:r>
      <w:r w:rsidR="00B32242">
        <w:t>ű</w:t>
      </w:r>
      <w:r>
        <w:t>en bizonyítható legyen, ki, mikor, kinek továbbította vagy adta át az iratot.</w:t>
      </w:r>
    </w:p>
    <w:p w14:paraId="0160D4FC" w14:textId="77777777" w:rsidR="001C1167" w:rsidRDefault="00B7397A" w:rsidP="00480E40">
      <w:pPr>
        <w:spacing w:after="0" w:line="360" w:lineRule="auto"/>
        <w:ind w:left="14" w:right="14"/>
      </w:pPr>
      <w:r>
        <w:t>Az iratok iktatásával és az iratforgalom dokumentálásával biztosítani kell, hogy az ügyintézés folyamata, és az iratok szervezeten belüli útja pontosan követhető és ellen</w:t>
      </w:r>
      <w:r w:rsidR="00B32242">
        <w:t>őrizhető</w:t>
      </w:r>
      <w:r>
        <w:t>, az iratok holléte pedig naprakészen megállapítható legyen.</w:t>
      </w:r>
    </w:p>
    <w:p w14:paraId="7AD765F7" w14:textId="77777777" w:rsidR="001C1167" w:rsidRDefault="00B7397A" w:rsidP="00480E40">
      <w:pPr>
        <w:spacing w:after="0" w:line="360" w:lineRule="auto"/>
        <w:ind w:left="11" w:right="11"/>
      </w:pPr>
      <w:r>
        <w:t xml:space="preserve">Az iratkezelési folyamat szereplőit (szervezeti egység, szignáló, </w:t>
      </w:r>
      <w:proofErr w:type="spellStart"/>
      <w:r>
        <w:t>k</w:t>
      </w:r>
      <w:r w:rsidR="00B32242">
        <w:t>iadmányozó</w:t>
      </w:r>
      <w:proofErr w:type="spellEnd"/>
      <w:r w:rsidR="00B32242">
        <w:t>, ügyintéző, ügykezelő</w:t>
      </w:r>
      <w:r>
        <w:t>) megszűnés, átszervezés és személyi változás esetén a kezelésükben lévő iratokkal, a nyilvántartások alapján tételesen el kell számoltatni, az elszámoltatásról jegyzőkönyvet kell felvenni.</w:t>
      </w:r>
    </w:p>
    <w:p w14:paraId="346FAB32" w14:textId="77777777" w:rsidR="001C1167" w:rsidRDefault="00D11B12" w:rsidP="00D11B12">
      <w:pPr>
        <w:spacing w:before="240" w:after="120" w:line="360" w:lineRule="auto"/>
        <w:ind w:left="652" w:right="595" w:hanging="11"/>
        <w:jc w:val="center"/>
      </w:pPr>
      <w:r>
        <w:t>II</w:t>
      </w:r>
      <w:r w:rsidR="00B7397A">
        <w:t>.6. Az iratkezelés rendszere</w:t>
      </w:r>
    </w:p>
    <w:p w14:paraId="3B0762EC" w14:textId="48C25F54" w:rsidR="001C1167" w:rsidRDefault="000403AA" w:rsidP="00480E40">
      <w:pPr>
        <w:spacing w:after="0" w:line="360" w:lineRule="auto"/>
        <w:ind w:left="14" w:right="14"/>
      </w:pPr>
      <w:r>
        <w:lastRenderedPageBreak/>
        <w:t xml:space="preserve">A Magyarországi Romák Országos Önkormányzata </w:t>
      </w:r>
      <w:r w:rsidR="00B7397A">
        <w:t>egy személy feladataként szervezi meg.</w:t>
      </w:r>
    </w:p>
    <w:p w14:paraId="256AD5B2" w14:textId="77777777" w:rsidR="001C1167" w:rsidRDefault="00B7397A" w:rsidP="00480E40">
      <w:pPr>
        <w:spacing w:after="0" w:line="360" w:lineRule="auto"/>
        <w:ind w:left="14" w:right="14"/>
      </w:pPr>
      <w:r>
        <w:t xml:space="preserve">Az Országos Roma </w:t>
      </w:r>
      <w:r w:rsidR="007C5819">
        <w:t>Önkormányzat</w:t>
      </w:r>
      <w:r>
        <w:t xml:space="preserve"> az elintézett ügyek iratait irattárában helyezi el. Az irattár helye és címe: 1074 Budapest Dohány utca 76.</w:t>
      </w:r>
    </w:p>
    <w:p w14:paraId="0E94DEF7" w14:textId="77777777" w:rsidR="001C1167" w:rsidRDefault="00B7397A" w:rsidP="00480E40">
      <w:pPr>
        <w:spacing w:after="0" w:line="360" w:lineRule="auto"/>
        <w:ind w:left="14" w:right="14"/>
      </w:pPr>
      <w:r>
        <w:t xml:space="preserve">Az iratkezelés minden fázisában biztosítani kell a papíralapú és az elektronikus iratot egyaránt tartalmazó ügyiratok </w:t>
      </w:r>
      <w:r w:rsidR="00B32242">
        <w:t>egységének megőrzését, kezelhető</w:t>
      </w:r>
      <w:r>
        <w:t>ségét és használhatóságát.</w:t>
      </w:r>
    </w:p>
    <w:p w14:paraId="003A6048" w14:textId="77777777" w:rsidR="003F7AF7" w:rsidRDefault="003F7AF7" w:rsidP="00480E40">
      <w:pPr>
        <w:spacing w:after="0" w:line="360" w:lineRule="auto"/>
        <w:ind w:left="14" w:right="14"/>
      </w:pPr>
      <w:r>
        <w:t>Az iratkezelés rendszere vegyes, mivel és papír alapon egyaránt történik.</w:t>
      </w:r>
    </w:p>
    <w:p w14:paraId="5A8C669F" w14:textId="77777777" w:rsidR="003F7AF7" w:rsidRDefault="003F7AF7" w:rsidP="00480E40">
      <w:pPr>
        <w:spacing w:after="0" w:line="360" w:lineRule="auto"/>
        <w:ind w:left="14" w:right="14"/>
      </w:pPr>
      <w:r>
        <w:t>Az iratkezelés centralizáltan , a titkárság központi beérkező helyéről kerül továbbításra az ügyintézők és az osztályok felé.</w:t>
      </w:r>
    </w:p>
    <w:p w14:paraId="5749D201" w14:textId="77777777" w:rsidR="00B32242" w:rsidRDefault="00B7397A" w:rsidP="00480E40">
      <w:pPr>
        <w:spacing w:after="0" w:line="360" w:lineRule="auto"/>
        <w:ind w:left="14" w:right="14"/>
      </w:pPr>
      <w:r>
        <w:t>Az iktatott elektronikus iratnak az irat megnyitása nélkül is azonosíthatónak kell lennie</w:t>
      </w:r>
    </w:p>
    <w:p w14:paraId="460A5C56" w14:textId="77777777" w:rsidR="001C1167" w:rsidRDefault="00B32242" w:rsidP="00BE5390">
      <w:pPr>
        <w:spacing w:after="0" w:line="360" w:lineRule="auto"/>
        <w:ind w:left="0"/>
        <w:jc w:val="left"/>
      </w:pPr>
      <w:r>
        <w:br w:type="page"/>
      </w:r>
    </w:p>
    <w:p w14:paraId="16851F45" w14:textId="77777777" w:rsidR="001C1167" w:rsidRDefault="00B7397A" w:rsidP="00480E40">
      <w:pPr>
        <w:spacing w:after="0" w:line="360" w:lineRule="auto"/>
        <w:ind w:left="648" w:right="499" w:hanging="10"/>
        <w:jc w:val="center"/>
      </w:pPr>
      <w:r>
        <w:lastRenderedPageBreak/>
        <w:t>III. Az iratkezelés folyamata</w:t>
      </w:r>
    </w:p>
    <w:p w14:paraId="0C0D4D3F" w14:textId="77777777" w:rsidR="001C1167" w:rsidRDefault="00B7397A" w:rsidP="00480E40">
      <w:pPr>
        <w:spacing w:after="0" w:line="360" w:lineRule="auto"/>
        <w:ind w:left="648" w:right="514" w:hanging="10"/>
        <w:jc w:val="center"/>
      </w:pPr>
      <w:r>
        <w:t>III. 1. A küldemények átvétele</w:t>
      </w:r>
    </w:p>
    <w:p w14:paraId="75591FAF" w14:textId="3CBE37A2" w:rsidR="001C1167" w:rsidRDefault="00FE4E59" w:rsidP="00480E40">
      <w:pPr>
        <w:spacing w:after="0" w:line="360" w:lineRule="auto"/>
        <w:ind w:left="77" w:right="14"/>
      </w:pPr>
      <w:r>
        <w:t>A Magyarországi Romák Országos Önkormányzatá</w:t>
      </w:r>
      <w:r w:rsidR="00B7397A">
        <w:t>hoz érkezett küldemények átvételére jogosult:</w:t>
      </w:r>
    </w:p>
    <w:p w14:paraId="77216672" w14:textId="77777777" w:rsidR="00B32242" w:rsidRDefault="00B7397A" w:rsidP="00B70F6A">
      <w:pPr>
        <w:pStyle w:val="Listaszerbekezds"/>
        <w:numPr>
          <w:ilvl w:val="0"/>
          <w:numId w:val="17"/>
        </w:numPr>
        <w:spacing w:after="0" w:line="360" w:lineRule="auto"/>
        <w:ind w:left="993" w:right="2568"/>
      </w:pPr>
      <w:r>
        <w:t xml:space="preserve">a szerv vezetője vagy az általa megbízott személy; </w:t>
      </w:r>
    </w:p>
    <w:p w14:paraId="57641694" w14:textId="77777777" w:rsidR="00B32242" w:rsidRDefault="00B7397A" w:rsidP="00B70F6A">
      <w:pPr>
        <w:pStyle w:val="Listaszerbekezds"/>
        <w:numPr>
          <w:ilvl w:val="0"/>
          <w:numId w:val="17"/>
        </w:numPr>
        <w:spacing w:after="0" w:line="360" w:lineRule="auto"/>
        <w:ind w:left="993" w:right="2568"/>
      </w:pPr>
      <w:r>
        <w:rPr>
          <w:noProof/>
        </w:rPr>
        <w:drawing>
          <wp:inline distT="0" distB="0" distL="0" distR="0" wp14:anchorId="20D7F481" wp14:editId="17CBCBE3">
            <wp:extent cx="54864" cy="57929"/>
            <wp:effectExtent l="0" t="0" r="0" b="0"/>
            <wp:docPr id="16219" name="Picture 16219"/>
            <wp:cNvGraphicFramePr/>
            <a:graphic xmlns:a="http://schemas.openxmlformats.org/drawingml/2006/main">
              <a:graphicData uri="http://schemas.openxmlformats.org/drawingml/2006/picture">
                <pic:pic xmlns:pic="http://schemas.openxmlformats.org/drawingml/2006/picture">
                  <pic:nvPicPr>
                    <pic:cNvPr id="16219" name="Picture 16219"/>
                    <pic:cNvPicPr/>
                  </pic:nvPicPr>
                  <pic:blipFill>
                    <a:blip r:embed="rId35" cstate="print"/>
                    <a:stretch>
                      <a:fillRect/>
                    </a:stretch>
                  </pic:blipFill>
                  <pic:spPr>
                    <a:xfrm>
                      <a:off x="0" y="0"/>
                      <a:ext cx="54864" cy="57929"/>
                    </a:xfrm>
                    <a:prstGeom prst="rect">
                      <a:avLst/>
                    </a:prstGeom>
                  </pic:spPr>
                </pic:pic>
              </a:graphicData>
            </a:graphic>
          </wp:inline>
        </w:drawing>
      </w:r>
      <w:r>
        <w:t xml:space="preserve"> az iratkezelést felügyelő vezető vagy az általa megbízott személy; </w:t>
      </w:r>
    </w:p>
    <w:p w14:paraId="35C30CA6" w14:textId="77777777" w:rsidR="00B32242" w:rsidRDefault="00B7397A" w:rsidP="00B70F6A">
      <w:pPr>
        <w:pStyle w:val="Listaszerbekezds"/>
        <w:numPr>
          <w:ilvl w:val="0"/>
          <w:numId w:val="17"/>
        </w:numPr>
        <w:spacing w:after="0" w:line="360" w:lineRule="auto"/>
        <w:ind w:left="993" w:right="2568"/>
      </w:pPr>
      <w:r>
        <w:rPr>
          <w:noProof/>
        </w:rPr>
        <w:drawing>
          <wp:inline distT="0" distB="0" distL="0" distR="0" wp14:anchorId="005980D6" wp14:editId="04B03C28">
            <wp:extent cx="57912" cy="54880"/>
            <wp:effectExtent l="0" t="0" r="0" b="0"/>
            <wp:docPr id="16220" name="Picture 16220"/>
            <wp:cNvGraphicFramePr/>
            <a:graphic xmlns:a="http://schemas.openxmlformats.org/drawingml/2006/main">
              <a:graphicData uri="http://schemas.openxmlformats.org/drawingml/2006/picture">
                <pic:pic xmlns:pic="http://schemas.openxmlformats.org/drawingml/2006/picture">
                  <pic:nvPicPr>
                    <pic:cNvPr id="16220" name="Picture 16220"/>
                    <pic:cNvPicPr/>
                  </pic:nvPicPr>
                  <pic:blipFill>
                    <a:blip r:embed="rId36" cstate="print"/>
                    <a:stretch>
                      <a:fillRect/>
                    </a:stretch>
                  </pic:blipFill>
                  <pic:spPr>
                    <a:xfrm>
                      <a:off x="0" y="0"/>
                      <a:ext cx="57912" cy="54880"/>
                    </a:xfrm>
                    <a:prstGeom prst="rect">
                      <a:avLst/>
                    </a:prstGeom>
                  </pic:spPr>
                </pic:pic>
              </a:graphicData>
            </a:graphic>
          </wp:inline>
        </w:drawing>
      </w:r>
      <w:r>
        <w:t xml:space="preserve"> a postai meghatalmazással rendelkező személy; </w:t>
      </w:r>
    </w:p>
    <w:p w14:paraId="16C910D4" w14:textId="77777777" w:rsidR="001C1167" w:rsidRDefault="00B7397A" w:rsidP="00B70F6A">
      <w:pPr>
        <w:pStyle w:val="Listaszerbekezds"/>
        <w:numPr>
          <w:ilvl w:val="0"/>
          <w:numId w:val="17"/>
        </w:numPr>
        <w:spacing w:after="0" w:line="360" w:lineRule="auto"/>
        <w:ind w:left="993" w:right="2568"/>
      </w:pPr>
      <w:r>
        <w:rPr>
          <w:noProof/>
        </w:rPr>
        <w:drawing>
          <wp:inline distT="0" distB="0" distL="0" distR="0" wp14:anchorId="780076AA" wp14:editId="44D53F72">
            <wp:extent cx="54864" cy="57928"/>
            <wp:effectExtent l="0" t="0" r="0" b="0"/>
            <wp:docPr id="16221" name="Picture 16221"/>
            <wp:cNvGraphicFramePr/>
            <a:graphic xmlns:a="http://schemas.openxmlformats.org/drawingml/2006/main">
              <a:graphicData uri="http://schemas.openxmlformats.org/drawingml/2006/picture">
                <pic:pic xmlns:pic="http://schemas.openxmlformats.org/drawingml/2006/picture">
                  <pic:nvPicPr>
                    <pic:cNvPr id="16221" name="Picture 16221"/>
                    <pic:cNvPicPr/>
                  </pic:nvPicPr>
                  <pic:blipFill>
                    <a:blip r:embed="rId37" cstate="print"/>
                    <a:stretch>
                      <a:fillRect/>
                    </a:stretch>
                  </pic:blipFill>
                  <pic:spPr>
                    <a:xfrm>
                      <a:off x="0" y="0"/>
                      <a:ext cx="54864" cy="57928"/>
                    </a:xfrm>
                    <a:prstGeom prst="rect">
                      <a:avLst/>
                    </a:prstGeom>
                  </pic:spPr>
                </pic:pic>
              </a:graphicData>
            </a:graphic>
          </wp:inline>
        </w:drawing>
      </w:r>
      <w:r>
        <w:t xml:space="preserve"> a Szabályzatban meghatározott elektronikus rendszer.</w:t>
      </w:r>
    </w:p>
    <w:p w14:paraId="3A97444C" w14:textId="77777777" w:rsidR="001C1167" w:rsidRDefault="00B7397A" w:rsidP="00480E40">
      <w:pPr>
        <w:spacing w:after="0" w:line="360" w:lineRule="auto"/>
        <w:ind w:left="14" w:right="14"/>
      </w:pPr>
      <w:r>
        <w:t xml:space="preserve">A </w:t>
      </w:r>
      <w:r w:rsidR="00B32242">
        <w:t>küldeményt átvevő köteles ellenő</w:t>
      </w:r>
      <w:r>
        <w:t>rizni:</w:t>
      </w:r>
    </w:p>
    <w:p w14:paraId="5823E2B0" w14:textId="77777777" w:rsidR="00B70F6A" w:rsidRDefault="00B7397A" w:rsidP="00B70F6A">
      <w:pPr>
        <w:pStyle w:val="Listaszerbekezds"/>
        <w:numPr>
          <w:ilvl w:val="0"/>
          <w:numId w:val="20"/>
        </w:numPr>
        <w:spacing w:after="0" w:line="360" w:lineRule="auto"/>
        <w:ind w:right="1373"/>
        <w:jc w:val="left"/>
        <w:rPr>
          <w:noProof/>
        </w:rPr>
      </w:pPr>
      <w:r>
        <w:t xml:space="preserve">a címzés alapján a küldemény átvételére való jogosultságát; </w:t>
      </w:r>
    </w:p>
    <w:p w14:paraId="73BC53EC" w14:textId="77777777" w:rsidR="00B70F6A" w:rsidRDefault="00B7397A" w:rsidP="00B70F6A">
      <w:pPr>
        <w:pStyle w:val="Listaszerbekezds"/>
        <w:numPr>
          <w:ilvl w:val="0"/>
          <w:numId w:val="20"/>
        </w:numPr>
        <w:spacing w:after="0" w:line="360" w:lineRule="auto"/>
        <w:ind w:right="1373"/>
        <w:jc w:val="left"/>
      </w:pPr>
      <w:r>
        <w:t>a kézbesítő okmányon és a küldeménye</w:t>
      </w:r>
      <w:r w:rsidR="00B32242">
        <w:t>n lévő azonosítási jel megegyező</w:t>
      </w:r>
      <w:r>
        <w:t xml:space="preserve">ségét; </w:t>
      </w:r>
    </w:p>
    <w:p w14:paraId="1AEC8AB5" w14:textId="77777777" w:rsidR="001C1167" w:rsidRDefault="00B7397A" w:rsidP="00B70F6A">
      <w:pPr>
        <w:pStyle w:val="Listaszerbekezds"/>
        <w:numPr>
          <w:ilvl w:val="0"/>
          <w:numId w:val="20"/>
        </w:numPr>
        <w:spacing w:after="0" w:line="360" w:lineRule="auto"/>
        <w:ind w:right="1373"/>
        <w:jc w:val="left"/>
      </w:pPr>
      <w:r>
        <w:rPr>
          <w:noProof/>
        </w:rPr>
        <w:drawing>
          <wp:inline distT="0" distB="0" distL="0" distR="0" wp14:anchorId="43EFCA76" wp14:editId="6136E6BC">
            <wp:extent cx="3048" cy="3049"/>
            <wp:effectExtent l="0" t="0" r="0" b="0"/>
            <wp:docPr id="16224" name="Picture 16224"/>
            <wp:cNvGraphicFramePr/>
            <a:graphic xmlns:a="http://schemas.openxmlformats.org/drawingml/2006/main">
              <a:graphicData uri="http://schemas.openxmlformats.org/drawingml/2006/picture">
                <pic:pic xmlns:pic="http://schemas.openxmlformats.org/drawingml/2006/picture">
                  <pic:nvPicPr>
                    <pic:cNvPr id="16224" name="Picture 16224"/>
                    <pic:cNvPicPr/>
                  </pic:nvPicPr>
                  <pic:blipFill>
                    <a:blip r:embed="rId13"/>
                    <a:stretch>
                      <a:fillRect/>
                    </a:stretch>
                  </pic:blipFill>
                  <pic:spPr>
                    <a:xfrm>
                      <a:off x="0" y="0"/>
                      <a:ext cx="3048" cy="3049"/>
                    </a:xfrm>
                    <a:prstGeom prst="rect">
                      <a:avLst/>
                    </a:prstGeom>
                  </pic:spPr>
                </pic:pic>
              </a:graphicData>
            </a:graphic>
          </wp:inline>
        </w:drawing>
      </w:r>
      <w:r>
        <w:t>az iratot tartalmazó zárt boríték, vagy zárt csomagolás sértetlenségét.</w:t>
      </w:r>
    </w:p>
    <w:p w14:paraId="7F9212E6" w14:textId="77777777" w:rsidR="001C1167" w:rsidRDefault="00B7397A" w:rsidP="00480E40">
      <w:pPr>
        <w:spacing w:after="0" w:line="360" w:lineRule="auto"/>
        <w:ind w:left="14" w:right="14"/>
      </w:pPr>
      <w:r>
        <w:t xml:space="preserve">Az átvevő köteles gondoskodni az egyéb jogszabályban vagy az Országos Roma </w:t>
      </w:r>
      <w:r w:rsidR="007C5819">
        <w:t>Önkormányzat</w:t>
      </w:r>
      <w:r w:rsidR="00B32242">
        <w:t xml:space="preserve"> belső szabályzatában elő</w:t>
      </w:r>
      <w:r>
        <w:t>írt biztonsági követelmények szerinti feladatok elvégzéséről.</w:t>
      </w:r>
    </w:p>
    <w:p w14:paraId="21EBF6E5" w14:textId="77777777" w:rsidR="001C1167" w:rsidRDefault="00B7397A" w:rsidP="00480E40">
      <w:pPr>
        <w:spacing w:after="0" w:line="360" w:lineRule="auto"/>
        <w:ind w:left="14" w:right="14" w:firstLine="307"/>
      </w:pPr>
      <w:r>
        <w:t>Az átvevő a papír a</w:t>
      </w:r>
      <w:r w:rsidR="00B32242">
        <w:t>lapú iratok esetében a kézbesítő</w:t>
      </w:r>
      <w:r>
        <w:t xml:space="preserve">okmányon aláírásával és az átvétel dátumának, valamint nevének olvasható feltüntetésével az átvételt </w:t>
      </w:r>
      <w:r w:rsidR="00B32242">
        <w:t>elismeri. Az „azonnal” és „sürgős” jelzésű</w:t>
      </w:r>
      <w:r>
        <w:t xml:space="preserve"> küldemények átvételi idejét óra, perc pontossággal k</w:t>
      </w:r>
      <w:r w:rsidR="00B32242">
        <w:t xml:space="preserve">ell megjelölni, amit a kézbesítő </w:t>
      </w:r>
      <w:r>
        <w:t>okmányon kívül az átvett küldeményen is rögzíteni kell.</w:t>
      </w:r>
    </w:p>
    <w:p w14:paraId="746B740C" w14:textId="77777777" w:rsidR="001C1167" w:rsidRDefault="00B7397A" w:rsidP="00480E40">
      <w:pPr>
        <w:spacing w:after="0" w:line="360" w:lineRule="auto"/>
        <w:ind w:left="14" w:right="14" w:firstLine="312"/>
      </w:pPr>
      <w:r>
        <w:t>Elektronikus úton, nem biztonságos kézbesítési szolgáltatás igénybevételével érkezett küldemények esetében az átvevő a feladónak - ha azt kéri, és elektronikus válaszcímét megadja - haladéktalanul elküldi a küldemény átvételét igazoló és az érkeztetés egyedi azonosítóját is tartalmazó elektronikus visszaigazolást.</w:t>
      </w:r>
    </w:p>
    <w:p w14:paraId="594FEDCA" w14:textId="77777777" w:rsidR="001C1167" w:rsidRDefault="003F7AF7" w:rsidP="00480E40">
      <w:pPr>
        <w:spacing w:after="0" w:line="360" w:lineRule="auto"/>
        <w:ind w:left="14" w:right="14" w:firstLine="326"/>
      </w:pPr>
      <w:r>
        <w:t>A 451/2016. (XII.19.) Kormányrendelet</w:t>
      </w:r>
      <w:r w:rsidR="00B7397A">
        <w:t xml:space="preserve"> szerinti ügyintézési rendelkezés által érintett eljárásokban az elektronikus úton érkezett irat átvételét (érkeztetését) és hitelességének ellenőrzését követően a közfeladatot ellátó szerv - ha a küldő az azonosításához szükséges adatait megadta - az ügyintézési rendelkezések </w:t>
      </w:r>
      <w:r>
        <w:t>nyilvántartása</w:t>
      </w:r>
      <w:r w:rsidR="00B32242">
        <w:t xml:space="preserve"> ellenő</w:t>
      </w:r>
      <w:r w:rsidR="00B7397A">
        <w:t>rzi, hogy a küldő az elektronikus kapcsolattartást, illetve annak alkalmazott módját választotta. Ha a küldő nem az elektronikus kapcsolattartást, illetve annak alkalmazott módját választotta, a közfeladatot ellátó szerv az iratot nem tekinti benyújtottnak, és erről a küldőt az alábbiak szerint értesíti.</w:t>
      </w:r>
    </w:p>
    <w:p w14:paraId="6A623AEB" w14:textId="77777777" w:rsidR="001C1167" w:rsidRDefault="001C1167" w:rsidP="00480E40">
      <w:pPr>
        <w:spacing w:after="0" w:line="360" w:lineRule="auto"/>
        <w:sectPr w:rsidR="001C1167">
          <w:headerReference w:type="even" r:id="rId38"/>
          <w:headerReference w:type="default" r:id="rId39"/>
          <w:footerReference w:type="even" r:id="rId40"/>
          <w:footerReference w:type="default" r:id="rId41"/>
          <w:headerReference w:type="first" r:id="rId42"/>
          <w:footerReference w:type="first" r:id="rId43"/>
          <w:pgSz w:w="11904" w:h="16834"/>
          <w:pgMar w:top="1213" w:right="1066" w:bottom="653" w:left="1099" w:header="708" w:footer="708" w:gutter="0"/>
          <w:cols w:space="708"/>
          <w:titlePg/>
        </w:sectPr>
      </w:pPr>
    </w:p>
    <w:p w14:paraId="557B2FB9" w14:textId="77777777" w:rsidR="001C1167" w:rsidRDefault="00B7397A" w:rsidP="00480E40">
      <w:pPr>
        <w:numPr>
          <w:ilvl w:val="0"/>
          <w:numId w:val="5"/>
        </w:numPr>
        <w:spacing w:after="0" w:line="360" w:lineRule="auto"/>
        <w:ind w:right="14" w:firstLine="254"/>
      </w:pPr>
      <w:r>
        <w:lastRenderedPageBreak/>
        <w:t>ha a küldő az azonosításához szükséges adatait megadta, az ügyintézési rendelkezésében meg</w:t>
      </w:r>
      <w:r>
        <w:rPr>
          <w:noProof/>
        </w:rPr>
        <w:drawing>
          <wp:inline distT="0" distB="0" distL="0" distR="0" wp14:anchorId="123E9A48" wp14:editId="06B189C9">
            <wp:extent cx="3048" cy="3049"/>
            <wp:effectExtent l="0" t="0" r="0" b="0"/>
            <wp:docPr id="17959" name="Picture 17959"/>
            <wp:cNvGraphicFramePr/>
            <a:graphic xmlns:a="http://schemas.openxmlformats.org/drawingml/2006/main">
              <a:graphicData uri="http://schemas.openxmlformats.org/drawingml/2006/picture">
                <pic:pic xmlns:pic="http://schemas.openxmlformats.org/drawingml/2006/picture">
                  <pic:nvPicPr>
                    <pic:cNvPr id="17959" name="Picture 17959"/>
                    <pic:cNvPicPr/>
                  </pic:nvPicPr>
                  <pic:blipFill>
                    <a:blip r:embed="rId8"/>
                    <a:stretch>
                      <a:fillRect/>
                    </a:stretch>
                  </pic:blipFill>
                  <pic:spPr>
                    <a:xfrm>
                      <a:off x="0" y="0"/>
                      <a:ext cx="3048" cy="3049"/>
                    </a:xfrm>
                    <a:prstGeom prst="rect">
                      <a:avLst/>
                    </a:prstGeom>
                  </pic:spPr>
                </pic:pic>
              </a:graphicData>
            </a:graphic>
          </wp:inline>
        </w:drawing>
      </w:r>
      <w:r>
        <w:t>adott elektr</w:t>
      </w:r>
      <w:r w:rsidR="00B32242">
        <w:t>onikus elérhetőségén, az ott elő</w:t>
      </w:r>
      <w:r>
        <w:t>írt módon,</w:t>
      </w:r>
    </w:p>
    <w:p w14:paraId="71E2AAB0" w14:textId="77777777" w:rsidR="001C1167" w:rsidRDefault="00B32242" w:rsidP="00480E40">
      <w:pPr>
        <w:numPr>
          <w:ilvl w:val="0"/>
          <w:numId w:val="5"/>
        </w:numPr>
        <w:spacing w:after="0" w:line="360" w:lineRule="auto"/>
        <w:ind w:right="14" w:firstLine="254"/>
      </w:pPr>
      <w:r>
        <w:t>ennek hiány</w:t>
      </w:r>
      <w:r w:rsidR="00B7397A">
        <w:t>ában, ha a küldő közölte a válaszadási elektronikus postafiók címét, úgy elektronikus levélben,</w:t>
      </w:r>
    </w:p>
    <w:p w14:paraId="1FBB2404" w14:textId="77777777" w:rsidR="001C1167" w:rsidRDefault="00B7397A" w:rsidP="00480E40">
      <w:pPr>
        <w:numPr>
          <w:ilvl w:val="0"/>
          <w:numId w:val="5"/>
        </w:numPr>
        <w:spacing w:after="0" w:line="360" w:lineRule="auto"/>
        <w:ind w:right="14" w:firstLine="254"/>
      </w:pPr>
      <w:r>
        <w:t>egyéb esetben papír alapon értesíti.</w:t>
      </w:r>
    </w:p>
    <w:p w14:paraId="69616D84" w14:textId="77777777" w:rsidR="001C1167" w:rsidRDefault="00B7397A" w:rsidP="00480E40">
      <w:pPr>
        <w:spacing w:after="0" w:line="360" w:lineRule="auto"/>
        <w:ind w:left="14" w:right="14" w:firstLine="312"/>
      </w:pPr>
      <w:r>
        <w:t xml:space="preserve">Amennyiben iratkezelésre nem jogosult személy vagy szervezeti egység veszi át a küldeményt, úgy azt - a </w:t>
      </w:r>
      <w:proofErr w:type="spellStart"/>
      <w:r>
        <w:t>Ket</w:t>
      </w:r>
      <w:proofErr w:type="spellEnd"/>
      <w:r>
        <w:t>. 169/A. (3) bekezdése alapján meghatározott szervezet kivételével köteles haladéktalanul,</w:t>
      </w:r>
      <w:r w:rsidR="00B32242">
        <w:t xml:space="preserve"> de legkésőbb az érkezést követő</w:t>
      </w:r>
      <w:r>
        <w:t xml:space="preserve"> első munkanap kezdetén az illetékes iratkezelési egységnek a Szabályzat szerinti kezelése céljából átadni.</w:t>
      </w:r>
    </w:p>
    <w:p w14:paraId="59B34668" w14:textId="77777777" w:rsidR="001C1167" w:rsidRDefault="00B7397A" w:rsidP="00480E40">
      <w:pPr>
        <w:spacing w:after="0" w:line="360" w:lineRule="auto"/>
        <w:ind w:left="14" w:right="14"/>
      </w:pPr>
      <w:r>
        <w:t>Elektronikus úton, nem a központi rendszeren keresztül érkezet</w:t>
      </w:r>
      <w:r w:rsidR="00B32242">
        <w:t>t küldemények esetében az átvevő</w:t>
      </w:r>
      <w:r>
        <w:t xml:space="preserve"> a feladónak - amennyiben azt kéri, és elektronikus válaszcímét megadja - haladéktalanul elküldi a küldemény átvételét igazoló és az érkeztetés egyedi azonosítóját is tartalmazó elektronikus visszaigazolást (átvételi nyugtát).</w:t>
      </w:r>
      <w:r>
        <w:rPr>
          <w:noProof/>
        </w:rPr>
        <w:drawing>
          <wp:inline distT="0" distB="0" distL="0" distR="0" wp14:anchorId="63FF9E63" wp14:editId="606C28E9">
            <wp:extent cx="3048" cy="3049"/>
            <wp:effectExtent l="0" t="0" r="0" b="0"/>
            <wp:docPr id="17960" name="Picture 17960"/>
            <wp:cNvGraphicFramePr/>
            <a:graphic xmlns:a="http://schemas.openxmlformats.org/drawingml/2006/main">
              <a:graphicData uri="http://schemas.openxmlformats.org/drawingml/2006/picture">
                <pic:pic xmlns:pic="http://schemas.openxmlformats.org/drawingml/2006/picture">
                  <pic:nvPicPr>
                    <pic:cNvPr id="17960" name="Picture 17960"/>
                    <pic:cNvPicPr/>
                  </pic:nvPicPr>
                  <pic:blipFill>
                    <a:blip r:embed="rId44"/>
                    <a:stretch>
                      <a:fillRect/>
                    </a:stretch>
                  </pic:blipFill>
                  <pic:spPr>
                    <a:xfrm>
                      <a:off x="0" y="0"/>
                      <a:ext cx="3048" cy="3049"/>
                    </a:xfrm>
                    <a:prstGeom prst="rect">
                      <a:avLst/>
                    </a:prstGeom>
                  </pic:spPr>
                </pic:pic>
              </a:graphicData>
            </a:graphic>
          </wp:inline>
        </w:drawing>
      </w:r>
    </w:p>
    <w:p w14:paraId="4DA0DB5F" w14:textId="77777777" w:rsidR="001C1167" w:rsidRDefault="00B7397A" w:rsidP="00480E40">
      <w:pPr>
        <w:spacing w:after="0" w:line="360" w:lineRule="auto"/>
        <w:ind w:left="14" w:right="14"/>
      </w:pPr>
      <w:r>
        <w:t>A központi rendszeren keresztül érkezett küldemények esetében az átvétel visszaigazolása az elektronikus közszolgáltatásról és annak igénybevételéről szóló kormányrendeletben meghatározottak szerint történik.</w:t>
      </w:r>
    </w:p>
    <w:p w14:paraId="2F0CB251" w14:textId="77777777" w:rsidR="001C1167" w:rsidRDefault="00B7397A" w:rsidP="00480E40">
      <w:pPr>
        <w:spacing w:after="0" w:line="360" w:lineRule="auto"/>
        <w:ind w:left="14" w:right="14"/>
      </w:pPr>
      <w:r>
        <w:t>Amennyiben iratkezelésre nem jogosult személy vagy szervezeti egység veszi át a küldeményt, úgy azt köteles haladéktalanul, de legkésőbb az érkezést követő első munkanap kezdetén az illetékes iratkezelési egységnek a Szabályzat szerinti kezelése céljából átadni.</w:t>
      </w:r>
    </w:p>
    <w:p w14:paraId="152188FF" w14:textId="77777777" w:rsidR="001C1167" w:rsidRDefault="00B7397A" w:rsidP="00480E40">
      <w:pPr>
        <w:spacing w:after="0" w:line="360" w:lineRule="auto"/>
        <w:ind w:left="14" w:right="14"/>
      </w:pPr>
      <w:r>
        <w:t>Sérült küldemény átvétele esetén a sérülés tényét papíralapú iratok esetében az átvételi okmányon jelölni kell, és a küldemény tartalmát külön jegyzékben fel kell tüntetni. A megállapíthatóan hiányzó iratokról vagy mellékletekről a küldő szervet, személyt értesíteni kell.</w:t>
      </w:r>
    </w:p>
    <w:p w14:paraId="4291619F" w14:textId="0755D2F4" w:rsidR="001C1167" w:rsidRDefault="00B7397A" w:rsidP="00480E40">
      <w:pPr>
        <w:spacing w:after="0" w:line="360" w:lineRule="auto"/>
        <w:ind w:left="14" w:right="14"/>
      </w:pPr>
      <w:r>
        <w:t xml:space="preserve">Az elektronikus úton, nem a központi rendszeren keresztül érkezett küldemény átvételét meg kell tagadni, ha az biztonsági kockázatot jelent </w:t>
      </w:r>
      <w:r w:rsidR="00FE4E59">
        <w:t xml:space="preserve">a Magyarországi Romák Országos Önkormányzata </w:t>
      </w:r>
      <w:r>
        <w:t>számítástechnikai rendszerére.</w:t>
      </w:r>
    </w:p>
    <w:p w14:paraId="5E5AF96F" w14:textId="241B52FD" w:rsidR="001C1167" w:rsidRDefault="00B7397A" w:rsidP="00C1787D">
      <w:pPr>
        <w:spacing w:after="0" w:line="360" w:lineRule="auto"/>
        <w:ind w:left="14" w:right="14"/>
      </w:pPr>
      <w:r>
        <w:t xml:space="preserve">A küldemény </w:t>
      </w:r>
      <w:r w:rsidR="00FE4E59">
        <w:t xml:space="preserve">a Magyarországi Romák Országos Önkormányzata </w:t>
      </w:r>
      <w:r>
        <w:t>rendszerére biztonsági kockázatot jelent, ha</w:t>
      </w:r>
    </w:p>
    <w:p w14:paraId="63200E02" w14:textId="1810A8D5" w:rsidR="00AF414E" w:rsidRDefault="00FE4E59" w:rsidP="00AF414E">
      <w:pPr>
        <w:pStyle w:val="Listaszerbekezds"/>
        <w:numPr>
          <w:ilvl w:val="0"/>
          <w:numId w:val="23"/>
        </w:numPr>
        <w:spacing w:after="0" w:line="360" w:lineRule="auto"/>
        <w:ind w:right="14"/>
      </w:pPr>
      <w:r>
        <w:t xml:space="preserve">a Magyarországi Romák Országos Önkormányzata </w:t>
      </w:r>
      <w:r w:rsidR="00B7397A">
        <w:t xml:space="preserve">rendszerére informatikai rendszeréhez vagy azon keresztül más informatikai rendszerhez való jogosulatlan hozzáférés célját szolgálja, vagy </w:t>
      </w:r>
    </w:p>
    <w:p w14:paraId="5FC65823" w14:textId="78E959E0" w:rsidR="00AF414E" w:rsidRDefault="00FE4E59" w:rsidP="00AF414E">
      <w:pPr>
        <w:pStyle w:val="Listaszerbekezds"/>
        <w:numPr>
          <w:ilvl w:val="0"/>
          <w:numId w:val="23"/>
        </w:numPr>
        <w:spacing w:after="0" w:line="360" w:lineRule="auto"/>
        <w:ind w:right="14"/>
      </w:pPr>
      <w:r>
        <w:lastRenderedPageBreak/>
        <w:t xml:space="preserve">a Magyarországi Romák Országos Önkormányzata </w:t>
      </w:r>
      <w:r w:rsidR="00B7397A">
        <w:t xml:space="preserve">rendszerére informatikai rendszerének üzemelésének vagy más személyek hozzáférésénekjogosulatlan akadályozására irányul, </w:t>
      </w:r>
      <w:r w:rsidR="00B7397A">
        <w:rPr>
          <w:noProof/>
        </w:rPr>
        <w:drawing>
          <wp:inline distT="0" distB="0" distL="0" distR="0" wp14:anchorId="306A5088" wp14:editId="79A03BBB">
            <wp:extent cx="57912" cy="54880"/>
            <wp:effectExtent l="0" t="0" r="0" b="0"/>
            <wp:docPr id="19067" name="Picture 19067"/>
            <wp:cNvGraphicFramePr/>
            <a:graphic xmlns:a="http://schemas.openxmlformats.org/drawingml/2006/main">
              <a:graphicData uri="http://schemas.openxmlformats.org/drawingml/2006/picture">
                <pic:pic xmlns:pic="http://schemas.openxmlformats.org/drawingml/2006/picture">
                  <pic:nvPicPr>
                    <pic:cNvPr id="19067" name="Picture 19067"/>
                    <pic:cNvPicPr/>
                  </pic:nvPicPr>
                  <pic:blipFill>
                    <a:blip r:embed="rId45" cstate="print"/>
                    <a:stretch>
                      <a:fillRect/>
                    </a:stretch>
                  </pic:blipFill>
                  <pic:spPr>
                    <a:xfrm>
                      <a:off x="0" y="0"/>
                      <a:ext cx="57912" cy="54880"/>
                    </a:xfrm>
                    <a:prstGeom prst="rect">
                      <a:avLst/>
                    </a:prstGeom>
                  </pic:spPr>
                </pic:pic>
              </a:graphicData>
            </a:graphic>
          </wp:inline>
        </w:drawing>
      </w:r>
    </w:p>
    <w:p w14:paraId="573028C1" w14:textId="0D0DED9E" w:rsidR="001C1167" w:rsidRDefault="00FE4E59" w:rsidP="00AF414E">
      <w:pPr>
        <w:pStyle w:val="Listaszerbekezds"/>
        <w:numPr>
          <w:ilvl w:val="0"/>
          <w:numId w:val="23"/>
        </w:numPr>
        <w:spacing w:after="0" w:line="360" w:lineRule="auto"/>
        <w:ind w:right="14"/>
      </w:pPr>
      <w:r>
        <w:t xml:space="preserve">a Magyarországi Romák Országos Önkormányzata </w:t>
      </w:r>
      <w:r w:rsidR="00B7397A">
        <w:t>rendszerére informatikai rendszerében lévő adatok jogosulatlan megváltoztatására, hozzáférhetetlenné tételére vagy törlésére irányul.</w:t>
      </w:r>
    </w:p>
    <w:p w14:paraId="6D985F7C" w14:textId="21CEFE3B" w:rsidR="001C1167" w:rsidRDefault="00FE4E59" w:rsidP="00480E40">
      <w:pPr>
        <w:spacing w:after="0" w:line="360" w:lineRule="auto"/>
        <w:ind w:left="14" w:right="14"/>
      </w:pPr>
      <w:r>
        <w:t xml:space="preserve">A Magyarországi Romák Országos Önkormányzata </w:t>
      </w:r>
      <w:r w:rsidR="00B7397A">
        <w:t>rendszerére a feldolgozás elmaradásának tényétől és annak okáról értesíti a küldőt.</w:t>
      </w:r>
    </w:p>
    <w:p w14:paraId="0993FD0E" w14:textId="0E96142C" w:rsidR="001C1167" w:rsidRDefault="00B7397A" w:rsidP="00480E40">
      <w:pPr>
        <w:spacing w:after="0" w:line="360" w:lineRule="auto"/>
        <w:ind w:left="14" w:right="14"/>
      </w:pPr>
      <w:r>
        <w:t xml:space="preserve">Nem köteles </w:t>
      </w:r>
      <w:r w:rsidR="00FE4E59">
        <w:t xml:space="preserve">a Magyarországi Romák Országos Önkormányzata </w:t>
      </w:r>
      <w:r>
        <w:t>rendszerére értesíteni a feladót, ha korá</w:t>
      </w:r>
      <w:r w:rsidR="00B32242">
        <w:t>bban már érkezett azonos jellegű</w:t>
      </w:r>
      <w:r>
        <w:t xml:space="preserve"> biztonsági kockázatot tartalmazó beadvány az adott küldőtől.</w:t>
      </w:r>
    </w:p>
    <w:p w14:paraId="0D5FAFDF" w14:textId="77777777" w:rsidR="00480E40" w:rsidRDefault="00B7397A" w:rsidP="00E05117">
      <w:pPr>
        <w:spacing w:after="0" w:line="360" w:lineRule="auto"/>
        <w:ind w:left="14" w:right="14"/>
      </w:pPr>
      <w:r>
        <w:t xml:space="preserve">Téves címzés vagy helytelen kézbesítés esetén a küldeményt azonnal továbbítani kell a címzetthez, vagy ha ez nem lehetséges, vissza kell küldeni a feladónak. Amennyiben a feladó nem állapítható meg, a küldeményt, kivéve, ha az biztonsági kockázatot jelent az Országos Roma Önkormányzat számítástechnikai rendszerére, </w:t>
      </w:r>
      <w:proofErr w:type="spellStart"/>
      <w:r w:rsidR="006A1BB8">
        <w:t>irattárazni</w:t>
      </w:r>
      <w:proofErr w:type="spellEnd"/>
      <w:r>
        <w:t xml:space="preserve"> és az irattári t</w:t>
      </w:r>
      <w:r w:rsidR="00480E40">
        <w:t>ervben meghatározott idő</w:t>
      </w:r>
      <w:r>
        <w:t xml:space="preserve"> után selejtezni kell.</w:t>
      </w:r>
    </w:p>
    <w:p w14:paraId="2AEAB0D1" w14:textId="77777777" w:rsidR="00480E40" w:rsidRDefault="00A165AE" w:rsidP="00E05117">
      <w:pPr>
        <w:spacing w:before="120" w:after="120" w:line="360" w:lineRule="auto"/>
        <w:ind w:left="652" w:right="23" w:hanging="11"/>
        <w:jc w:val="center"/>
      </w:pPr>
      <w:r>
        <w:t xml:space="preserve">III.2. </w:t>
      </w:r>
      <w:r w:rsidR="00B7397A">
        <w:t>A küldemény felbontása</w:t>
      </w:r>
    </w:p>
    <w:p w14:paraId="088DFB40" w14:textId="52799E45" w:rsidR="001C1167" w:rsidRDefault="00FE4E59" w:rsidP="00480E40">
      <w:pPr>
        <w:spacing w:after="0" w:line="360" w:lineRule="auto"/>
        <w:ind w:left="14" w:right="14"/>
      </w:pPr>
      <w:r>
        <w:t>A Magyarországi Romák Országos Önkormányzata</w:t>
      </w:r>
      <w:r w:rsidR="00B7397A">
        <w:t xml:space="preserve"> vagy a Hivatalához érkezett küldeményt — a minősített iratok </w:t>
      </w:r>
      <w:r w:rsidR="00B7397A">
        <w:rPr>
          <w:noProof/>
        </w:rPr>
        <w:drawing>
          <wp:inline distT="0" distB="0" distL="0" distR="0" wp14:anchorId="13207C55" wp14:editId="604E850B">
            <wp:extent cx="3048" cy="3049"/>
            <wp:effectExtent l="0" t="0" r="0" b="0"/>
            <wp:docPr id="20236" name="Picture 20236"/>
            <wp:cNvGraphicFramePr/>
            <a:graphic xmlns:a="http://schemas.openxmlformats.org/drawingml/2006/main">
              <a:graphicData uri="http://schemas.openxmlformats.org/drawingml/2006/picture">
                <pic:pic xmlns:pic="http://schemas.openxmlformats.org/drawingml/2006/picture">
                  <pic:nvPicPr>
                    <pic:cNvPr id="20236" name="Picture 20236"/>
                    <pic:cNvPicPr/>
                  </pic:nvPicPr>
                  <pic:blipFill>
                    <a:blip r:embed="rId13"/>
                    <a:stretch>
                      <a:fillRect/>
                    </a:stretch>
                  </pic:blipFill>
                  <pic:spPr>
                    <a:xfrm>
                      <a:off x="0" y="0"/>
                      <a:ext cx="3048" cy="3049"/>
                    </a:xfrm>
                    <a:prstGeom prst="rect">
                      <a:avLst/>
                    </a:prstGeom>
                  </pic:spPr>
                </pic:pic>
              </a:graphicData>
            </a:graphic>
          </wp:inline>
        </w:drawing>
      </w:r>
      <w:r w:rsidR="00B7397A">
        <w:t>kivételével</w:t>
      </w:r>
    </w:p>
    <w:p w14:paraId="49EC7801" w14:textId="77777777" w:rsidR="00A165AE" w:rsidRDefault="00B7397A" w:rsidP="00A165AE">
      <w:pPr>
        <w:pStyle w:val="Listaszerbekezds"/>
        <w:numPr>
          <w:ilvl w:val="0"/>
          <w:numId w:val="40"/>
        </w:numPr>
        <w:spacing w:after="0" w:line="360" w:lineRule="auto"/>
        <w:ind w:right="14"/>
        <w:rPr>
          <w:noProof/>
        </w:rPr>
      </w:pPr>
      <w:r>
        <w:t xml:space="preserve">a központi iratkezelést felügyelő vezető által írásban felhatalmazott személy, vagy </w:t>
      </w:r>
    </w:p>
    <w:p w14:paraId="0FC48938" w14:textId="77777777" w:rsidR="001C1167" w:rsidRDefault="00B7397A" w:rsidP="00A165AE">
      <w:pPr>
        <w:pStyle w:val="Listaszerbekezds"/>
        <w:numPr>
          <w:ilvl w:val="0"/>
          <w:numId w:val="40"/>
        </w:numPr>
        <w:spacing w:after="0" w:line="360" w:lineRule="auto"/>
        <w:ind w:right="14"/>
      </w:pPr>
      <w:r>
        <w:t>automatikusan a Szabályzatban meghatározott elektronikus rendszer</w:t>
      </w:r>
    </w:p>
    <w:p w14:paraId="01D0EE6F" w14:textId="77777777" w:rsidR="001C1167" w:rsidRDefault="00B7397A" w:rsidP="00480E40">
      <w:pPr>
        <w:spacing w:after="0" w:line="360" w:lineRule="auto"/>
        <w:ind w:left="14" w:right="14"/>
      </w:pPr>
      <w:r>
        <w:t>bonthatja fel.</w:t>
      </w:r>
      <w:r>
        <w:rPr>
          <w:noProof/>
        </w:rPr>
        <w:drawing>
          <wp:inline distT="0" distB="0" distL="0" distR="0" wp14:anchorId="3F52F1BB" wp14:editId="6C105AA3">
            <wp:extent cx="3048" cy="3049"/>
            <wp:effectExtent l="0" t="0" r="0" b="0"/>
            <wp:docPr id="20239" name="Picture 20239"/>
            <wp:cNvGraphicFramePr/>
            <a:graphic xmlns:a="http://schemas.openxmlformats.org/drawingml/2006/main">
              <a:graphicData uri="http://schemas.openxmlformats.org/drawingml/2006/picture">
                <pic:pic xmlns:pic="http://schemas.openxmlformats.org/drawingml/2006/picture">
                  <pic:nvPicPr>
                    <pic:cNvPr id="20239" name="Picture 20239"/>
                    <pic:cNvPicPr/>
                  </pic:nvPicPr>
                  <pic:blipFill>
                    <a:blip r:embed="rId11"/>
                    <a:stretch>
                      <a:fillRect/>
                    </a:stretch>
                  </pic:blipFill>
                  <pic:spPr>
                    <a:xfrm>
                      <a:off x="0" y="0"/>
                      <a:ext cx="3048" cy="3049"/>
                    </a:xfrm>
                    <a:prstGeom prst="rect">
                      <a:avLst/>
                    </a:prstGeom>
                  </pic:spPr>
                </pic:pic>
              </a:graphicData>
            </a:graphic>
          </wp:inline>
        </w:drawing>
      </w:r>
    </w:p>
    <w:p w14:paraId="4757B792" w14:textId="77777777" w:rsidR="001C1167" w:rsidRDefault="00B7397A" w:rsidP="00480E40">
      <w:pPr>
        <w:spacing w:after="0" w:line="360" w:lineRule="auto"/>
        <w:ind w:left="129" w:right="14" w:hanging="115"/>
      </w:pPr>
      <w:r>
        <w:t>Felbontás nélkül dokumentáltan a címzettnek kell továbbítani azokat a küldeményeket, amelyek s.k.” felbontásra szólnak</w:t>
      </w:r>
    </w:p>
    <w:p w14:paraId="0B2A2C12" w14:textId="77777777" w:rsidR="001C1167" w:rsidRDefault="00B7397A" w:rsidP="00480E40">
      <w:pPr>
        <w:spacing w:after="0" w:line="360" w:lineRule="auto"/>
        <w:ind w:left="14" w:right="14"/>
      </w:pPr>
      <w:r>
        <w:t>A küldemények címzettje köteles gondoskodni az általa átvett hivatalos küldemény iratkezelési iktatásáról.</w:t>
      </w:r>
    </w:p>
    <w:p w14:paraId="6BE9525A" w14:textId="77777777" w:rsidR="001C1167" w:rsidRDefault="00B7397A" w:rsidP="00480E40">
      <w:pPr>
        <w:spacing w:after="0" w:line="360" w:lineRule="auto"/>
        <w:ind w:left="14" w:right="14"/>
      </w:pPr>
      <w:r>
        <w:t>A küldemények téves felbontásakor a felbontó az átvétel és a felbontás tényét a dátum megjelölésével, dokumentáltan köteles rögzíteni, majd gondoskodnia kell a küldemény címzetthez való eljuttatásáról.</w:t>
      </w:r>
    </w:p>
    <w:p w14:paraId="71094027" w14:textId="77777777" w:rsidR="001C1167" w:rsidRDefault="00B7397A" w:rsidP="00480E40">
      <w:pPr>
        <w:spacing w:after="0" w:line="360" w:lineRule="auto"/>
        <w:ind w:left="14" w:right="14"/>
      </w:pPr>
      <w:r>
        <w:t>A k</w:t>
      </w:r>
      <w:r w:rsidR="00480E40">
        <w:t>üldemény felbontásakor ellenőrizn</w:t>
      </w:r>
      <w:r>
        <w:t>i kell a jelzett mellékletek meglétét és olvashat</w:t>
      </w:r>
      <w:r w:rsidR="00480E40">
        <w:t>óságát. Az esetlegesen felmerülő</w:t>
      </w:r>
      <w:r>
        <w:t xml:space="preserve"> problémák tényét rögzíteni kell, és erről tájékoztatni kell a küldőt is.</w:t>
      </w:r>
      <w:r>
        <w:rPr>
          <w:noProof/>
        </w:rPr>
        <w:drawing>
          <wp:inline distT="0" distB="0" distL="0" distR="0" wp14:anchorId="4A7218E6" wp14:editId="163208CC">
            <wp:extent cx="3048" cy="3049"/>
            <wp:effectExtent l="0" t="0" r="0" b="0"/>
            <wp:docPr id="20240" name="Picture 20240"/>
            <wp:cNvGraphicFramePr/>
            <a:graphic xmlns:a="http://schemas.openxmlformats.org/drawingml/2006/main">
              <a:graphicData uri="http://schemas.openxmlformats.org/drawingml/2006/picture">
                <pic:pic xmlns:pic="http://schemas.openxmlformats.org/drawingml/2006/picture">
                  <pic:nvPicPr>
                    <pic:cNvPr id="20240" name="Picture 20240"/>
                    <pic:cNvPicPr/>
                  </pic:nvPicPr>
                  <pic:blipFill>
                    <a:blip r:embed="rId33"/>
                    <a:stretch>
                      <a:fillRect/>
                    </a:stretch>
                  </pic:blipFill>
                  <pic:spPr>
                    <a:xfrm>
                      <a:off x="0" y="0"/>
                      <a:ext cx="3048" cy="3049"/>
                    </a:xfrm>
                    <a:prstGeom prst="rect">
                      <a:avLst/>
                    </a:prstGeom>
                  </pic:spPr>
                </pic:pic>
              </a:graphicData>
            </a:graphic>
          </wp:inline>
        </w:drawing>
      </w:r>
    </w:p>
    <w:p w14:paraId="0AEF02F2" w14:textId="77777777" w:rsidR="001C1167" w:rsidRDefault="00B7397A" w:rsidP="00480E40">
      <w:pPr>
        <w:spacing w:after="0" w:line="360" w:lineRule="auto"/>
        <w:ind w:left="14" w:right="14"/>
      </w:pPr>
      <w:r>
        <w:t xml:space="preserve">Az elektronikusan érkezett küldeményt - kivéve a központi rendszeren érkezett küldeményeket iktatás előtt </w:t>
      </w:r>
      <w:proofErr w:type="spellStart"/>
      <w:r>
        <w:t>megnyithatóság</w:t>
      </w:r>
      <w:proofErr w:type="spellEnd"/>
      <w:r>
        <w:t xml:space="preserve"> (olvashatóság) szempontjából ellenőri</w:t>
      </w:r>
      <w:r w:rsidR="00480E40">
        <w:t>zni</w:t>
      </w:r>
      <w:r>
        <w:t xml:space="preserve"> kell.</w:t>
      </w:r>
    </w:p>
    <w:p w14:paraId="0E50AB40" w14:textId="77777777" w:rsidR="001C1167" w:rsidRDefault="00B7397A" w:rsidP="00480E40">
      <w:pPr>
        <w:spacing w:after="0" w:line="360" w:lineRule="auto"/>
        <w:ind w:left="14" w:right="14"/>
      </w:pPr>
      <w:r>
        <w:lastRenderedPageBreak/>
        <w:t xml:space="preserve">Amennyiben a küldemény az egységes közigazgatási informatikai követelmény- és tudástárban közzétett formátumokat kezelő programokkal nem nyitható meg, úgy a küldőt - amennyiben elektronikus válaszcímét megadta - az érkezéstől számított legkésőbb három munkanapon belül elektronikus úton értesíteni kell a </w:t>
      </w:r>
      <w:r w:rsidR="00480E40">
        <w:t>küldemény értelmezhetetlenségérő</w:t>
      </w:r>
      <w:r>
        <w:t>l és a közfeladatot ellátó szerv által használt formátumokról.</w:t>
      </w:r>
    </w:p>
    <w:p w14:paraId="47C6659B" w14:textId="77777777" w:rsidR="001C1167" w:rsidRDefault="00B7397A" w:rsidP="00480E40">
      <w:pPr>
        <w:spacing w:after="0" w:line="360" w:lineRule="auto"/>
        <w:ind w:left="14" w:right="14"/>
      </w:pPr>
      <w:r>
        <w:t xml:space="preserve">Ha a felbontás alkalmával kiderül, hogy a küldemény pénzt, illetékbélyeget vagy egyéb értéket tartalmaz, a felbontó az összeget, az illetékbélyeg értékét, illetőleg a küldemény egyéb értékét köteles </w:t>
      </w:r>
      <w:r>
        <w:rPr>
          <w:noProof/>
        </w:rPr>
        <w:drawing>
          <wp:inline distT="0" distB="0" distL="0" distR="0" wp14:anchorId="18883A67" wp14:editId="3D352F0D">
            <wp:extent cx="6096" cy="57929"/>
            <wp:effectExtent l="0" t="0" r="0" b="0"/>
            <wp:docPr id="194450" name="Picture 194450"/>
            <wp:cNvGraphicFramePr/>
            <a:graphic xmlns:a="http://schemas.openxmlformats.org/drawingml/2006/main">
              <a:graphicData uri="http://schemas.openxmlformats.org/drawingml/2006/picture">
                <pic:pic xmlns:pic="http://schemas.openxmlformats.org/drawingml/2006/picture">
                  <pic:nvPicPr>
                    <pic:cNvPr id="194450" name="Picture 194450"/>
                    <pic:cNvPicPr/>
                  </pic:nvPicPr>
                  <pic:blipFill>
                    <a:blip r:embed="rId46"/>
                    <a:stretch>
                      <a:fillRect/>
                    </a:stretch>
                  </pic:blipFill>
                  <pic:spPr>
                    <a:xfrm>
                      <a:off x="0" y="0"/>
                      <a:ext cx="6096" cy="57929"/>
                    </a:xfrm>
                    <a:prstGeom prst="rect">
                      <a:avLst/>
                    </a:prstGeom>
                  </pic:spPr>
                </pic:pic>
              </a:graphicData>
            </a:graphic>
          </wp:inline>
        </w:drawing>
      </w:r>
      <w:r>
        <w:t>a küldeményen vagy feljegyzés formájában a küldeményhez csatoltan feltüntetni.</w:t>
      </w:r>
    </w:p>
    <w:p w14:paraId="2134BD5B" w14:textId="77777777" w:rsidR="001C1167" w:rsidRDefault="00B7397A" w:rsidP="00480E40">
      <w:pPr>
        <w:spacing w:after="0" w:line="360" w:lineRule="auto"/>
        <w:ind w:left="14" w:right="14"/>
      </w:pPr>
      <w:r>
        <w:t>A pénzt, illetékbélyeget és egyéb értéket - elismervény ellenében - a pénzkezeléssel megbízott dolgozónak kell átadni és az elismervényt a küldeményhez kell csatolni.</w:t>
      </w:r>
    </w:p>
    <w:p w14:paraId="7F5121EC" w14:textId="54750AD5" w:rsidR="001C1167" w:rsidRDefault="00B7397A" w:rsidP="00480E40">
      <w:pPr>
        <w:spacing w:after="0" w:line="360" w:lineRule="auto"/>
        <w:ind w:left="14" w:right="14"/>
      </w:pPr>
      <w:r>
        <w:t xml:space="preserve">Amennyiben megállapításra kerül, hogy az illetékbélyeget illetékköteles küldeményhez csatolták és </w:t>
      </w:r>
      <w:r>
        <w:rPr>
          <w:noProof/>
        </w:rPr>
        <w:drawing>
          <wp:inline distT="0" distB="0" distL="0" distR="0" wp14:anchorId="3C5AD0F4" wp14:editId="030EE235">
            <wp:extent cx="3048" cy="3049"/>
            <wp:effectExtent l="0" t="0" r="0" b="0"/>
            <wp:docPr id="21413" name="Picture 21413"/>
            <wp:cNvGraphicFramePr/>
            <a:graphic xmlns:a="http://schemas.openxmlformats.org/drawingml/2006/main">
              <a:graphicData uri="http://schemas.openxmlformats.org/drawingml/2006/picture">
                <pic:pic xmlns:pic="http://schemas.openxmlformats.org/drawingml/2006/picture">
                  <pic:nvPicPr>
                    <pic:cNvPr id="21413" name="Picture 21413"/>
                    <pic:cNvPicPr/>
                  </pic:nvPicPr>
                  <pic:blipFill>
                    <a:blip r:embed="rId47"/>
                    <a:stretch>
                      <a:fillRect/>
                    </a:stretch>
                  </pic:blipFill>
                  <pic:spPr>
                    <a:xfrm>
                      <a:off x="0" y="0"/>
                      <a:ext cx="3048" cy="3049"/>
                    </a:xfrm>
                    <a:prstGeom prst="rect">
                      <a:avLst/>
                    </a:prstGeom>
                  </pic:spPr>
                </pic:pic>
              </a:graphicData>
            </a:graphic>
          </wp:inline>
        </w:drawing>
      </w:r>
      <w:r>
        <w:t xml:space="preserve">az illetéket illetékbélyeggel kell leróni, </w:t>
      </w:r>
      <w:r w:rsidR="003C013B">
        <w:t>a Magyarországi Romák Országos Önkormányzata</w:t>
      </w:r>
      <w:r>
        <w:t xml:space="preserve"> iratkezel</w:t>
      </w:r>
      <w:r w:rsidR="00480E40">
        <w:t>ési szabályzatában — a fentiektő</w:t>
      </w:r>
      <w:r>
        <w:t>l eltérően — rendelkezhet annak a küldeményre történő felra</w:t>
      </w:r>
      <w:r w:rsidR="00480E40">
        <w:t xml:space="preserve">gasztásáról és </w:t>
      </w:r>
      <w:r w:rsidR="006A1BB8">
        <w:t>érzéktelenítéséről</w:t>
      </w:r>
      <w:r>
        <w:t>.</w:t>
      </w:r>
    </w:p>
    <w:p w14:paraId="668F6114" w14:textId="77777777" w:rsidR="001C1167" w:rsidRDefault="00B7397A" w:rsidP="00480E40">
      <w:pPr>
        <w:spacing w:after="0" w:line="360" w:lineRule="auto"/>
        <w:ind w:left="14" w:right="14"/>
      </w:pPr>
      <w:r>
        <w:t xml:space="preserve">Amennyiben a küldemény benyújtásának időpontjához jogkövetkezmény fűződik vagy </w:t>
      </w:r>
      <w:r w:rsidR="005B78BC">
        <w:t>fűződhet</w:t>
      </w:r>
      <w:r>
        <w:t>, gondoskodni kell arról, hogy annak időpontja megállapítható legyen.</w:t>
      </w:r>
    </w:p>
    <w:p w14:paraId="258C3055" w14:textId="77777777" w:rsidR="001C1167" w:rsidRDefault="00B7397A" w:rsidP="00480E40">
      <w:pPr>
        <w:spacing w:after="0" w:line="360" w:lineRule="auto"/>
        <w:ind w:left="19" w:right="-10"/>
        <w:jc w:val="left"/>
      </w:pPr>
      <w:r>
        <w:t>Papír alapú küldemény esetében, amennyiben csak a borítékról állapítható meg az ügy szempontjából valamely fontos adat vagy tény, amely jogkövetkezménnyel bírhat, a borítékot a küldeményhez kell csatolni.</w:t>
      </w:r>
    </w:p>
    <w:p w14:paraId="0E26EE38" w14:textId="77777777" w:rsidR="001C1167" w:rsidRDefault="00B7397A" w:rsidP="00480E40">
      <w:pPr>
        <w:spacing w:after="0" w:line="360" w:lineRule="auto"/>
        <w:ind w:left="14" w:right="14"/>
      </w:pPr>
      <w:r>
        <w:t>Amennyiben a b</w:t>
      </w:r>
      <w:r w:rsidR="00480E40">
        <w:t>eküldő</w:t>
      </w:r>
      <w:r>
        <w:t xml:space="preserve"> nevét vagy pontos címét a küldeményből nem lehet megállapítani, a hiányos adatmegadásra vonatkozó bizonyítékokat a küldeményhez kell csatolni.</w:t>
      </w:r>
    </w:p>
    <w:p w14:paraId="068D9CCF" w14:textId="77777777" w:rsidR="001C1167" w:rsidRDefault="00A165AE" w:rsidP="00A165AE">
      <w:pPr>
        <w:spacing w:before="240" w:after="120" w:line="360" w:lineRule="auto"/>
        <w:ind w:left="652" w:right="142" w:hanging="11"/>
        <w:jc w:val="center"/>
      </w:pPr>
      <w:r>
        <w:t xml:space="preserve">III.3. </w:t>
      </w:r>
      <w:r w:rsidR="00B7397A">
        <w:t>A küldemény érkeztetése</w:t>
      </w:r>
    </w:p>
    <w:p w14:paraId="01C5691A" w14:textId="0CF46BD7" w:rsidR="001C1167" w:rsidRDefault="00B7397A" w:rsidP="00480E40">
      <w:pPr>
        <w:spacing w:after="0" w:line="360" w:lineRule="auto"/>
        <w:ind w:left="14" w:right="14"/>
      </w:pPr>
      <w:r>
        <w:rPr>
          <w:noProof/>
        </w:rPr>
        <w:drawing>
          <wp:inline distT="0" distB="0" distL="0" distR="0" wp14:anchorId="6D08BC41" wp14:editId="032B01E1">
            <wp:extent cx="3048" cy="3049"/>
            <wp:effectExtent l="0" t="0" r="0" b="0"/>
            <wp:docPr id="23057" name="Picture 23057"/>
            <wp:cNvGraphicFramePr/>
            <a:graphic xmlns:a="http://schemas.openxmlformats.org/drawingml/2006/main">
              <a:graphicData uri="http://schemas.openxmlformats.org/drawingml/2006/picture">
                <pic:pic xmlns:pic="http://schemas.openxmlformats.org/drawingml/2006/picture">
                  <pic:nvPicPr>
                    <pic:cNvPr id="23057" name="Picture 23057"/>
                    <pic:cNvPicPr/>
                  </pic:nvPicPr>
                  <pic:blipFill>
                    <a:blip r:embed="rId48"/>
                    <a:stretch>
                      <a:fillRect/>
                    </a:stretch>
                  </pic:blipFill>
                  <pic:spPr>
                    <a:xfrm>
                      <a:off x="0" y="0"/>
                      <a:ext cx="3048" cy="3049"/>
                    </a:xfrm>
                    <a:prstGeom prst="rect">
                      <a:avLst/>
                    </a:prstGeom>
                  </pic:spPr>
                </pic:pic>
              </a:graphicData>
            </a:graphic>
          </wp:inline>
        </w:drawing>
      </w:r>
      <w:r>
        <w:t xml:space="preserve">Minden beérkezett küldeményt a beérkezés időpontjában — ha pedig iratkezelésre nem jogosult </w:t>
      </w:r>
      <w:r>
        <w:rPr>
          <w:noProof/>
        </w:rPr>
        <w:drawing>
          <wp:inline distT="0" distB="0" distL="0" distR="0" wp14:anchorId="23F3CD50" wp14:editId="5B182EDC">
            <wp:extent cx="3048" cy="3049"/>
            <wp:effectExtent l="0" t="0" r="0" b="0"/>
            <wp:docPr id="23056" name="Picture 23056"/>
            <wp:cNvGraphicFramePr/>
            <a:graphic xmlns:a="http://schemas.openxmlformats.org/drawingml/2006/main">
              <a:graphicData uri="http://schemas.openxmlformats.org/drawingml/2006/picture">
                <pic:pic xmlns:pic="http://schemas.openxmlformats.org/drawingml/2006/picture">
                  <pic:nvPicPr>
                    <pic:cNvPr id="23056" name="Picture 23056"/>
                    <pic:cNvPicPr/>
                  </pic:nvPicPr>
                  <pic:blipFill>
                    <a:blip r:embed="rId49"/>
                    <a:stretch>
                      <a:fillRect/>
                    </a:stretch>
                  </pic:blipFill>
                  <pic:spPr>
                    <a:xfrm>
                      <a:off x="0" y="0"/>
                      <a:ext cx="3048" cy="3049"/>
                    </a:xfrm>
                    <a:prstGeom prst="rect">
                      <a:avLst/>
                    </a:prstGeom>
                  </pic:spPr>
                </pic:pic>
              </a:graphicData>
            </a:graphic>
          </wp:inline>
        </w:drawing>
      </w:r>
      <w:r>
        <w:t xml:space="preserve">személy vagy szervezeti egység veszi át, az érkezést követő első munkanap kezdetén — érkeztetni </w:t>
      </w:r>
      <w:r>
        <w:rPr>
          <w:noProof/>
        </w:rPr>
        <w:drawing>
          <wp:inline distT="0" distB="0" distL="0" distR="0" wp14:anchorId="49CA92A0" wp14:editId="7B67E2C2">
            <wp:extent cx="3048" cy="3049"/>
            <wp:effectExtent l="0" t="0" r="0" b="0"/>
            <wp:docPr id="23058" name="Picture 23058"/>
            <wp:cNvGraphicFramePr/>
            <a:graphic xmlns:a="http://schemas.openxmlformats.org/drawingml/2006/main">
              <a:graphicData uri="http://schemas.openxmlformats.org/drawingml/2006/picture">
                <pic:pic xmlns:pic="http://schemas.openxmlformats.org/drawingml/2006/picture">
                  <pic:nvPicPr>
                    <pic:cNvPr id="23058" name="Picture 23058"/>
                    <pic:cNvPicPr/>
                  </pic:nvPicPr>
                  <pic:blipFill>
                    <a:blip r:embed="rId12"/>
                    <a:stretch>
                      <a:fillRect/>
                    </a:stretch>
                  </pic:blipFill>
                  <pic:spPr>
                    <a:xfrm>
                      <a:off x="0" y="0"/>
                      <a:ext cx="3048" cy="3049"/>
                    </a:xfrm>
                    <a:prstGeom prst="rect">
                      <a:avLst/>
                    </a:prstGeom>
                  </pic:spPr>
                </pic:pic>
              </a:graphicData>
            </a:graphic>
          </wp:inline>
        </w:drawing>
      </w:r>
      <w:r>
        <w:t xml:space="preserve">kell. A visszaérkezett tértivevények és elektronikus visszaigazolások érkeztetési eljárását és az érkenetés dokumentálásának módját </w:t>
      </w:r>
      <w:r w:rsidR="003C013B">
        <w:t>a Magyarországi Romák Országos Önkormányzata</w:t>
      </w:r>
      <w:r>
        <w:t xml:space="preserve"> iratkezelési szabályzata határozza meg.</w:t>
      </w:r>
    </w:p>
    <w:p w14:paraId="0D5DAAE5" w14:textId="77777777" w:rsidR="001C1167" w:rsidRDefault="00B7397A" w:rsidP="00480E40">
      <w:pPr>
        <w:spacing w:after="0" w:line="360" w:lineRule="auto"/>
        <w:ind w:left="14" w:right="14"/>
      </w:pPr>
      <w:r>
        <w:t>Az érkeztetési nyilvántartás tartalmazza minimálisan az alábbi adatokat:</w:t>
      </w:r>
      <w:r>
        <w:rPr>
          <w:noProof/>
        </w:rPr>
        <w:drawing>
          <wp:inline distT="0" distB="0" distL="0" distR="0" wp14:anchorId="5B731620" wp14:editId="6924A7F5">
            <wp:extent cx="3048" cy="6098"/>
            <wp:effectExtent l="0" t="0" r="0" b="0"/>
            <wp:docPr id="23059" name="Picture 23059"/>
            <wp:cNvGraphicFramePr/>
            <a:graphic xmlns:a="http://schemas.openxmlformats.org/drawingml/2006/main">
              <a:graphicData uri="http://schemas.openxmlformats.org/drawingml/2006/picture">
                <pic:pic xmlns:pic="http://schemas.openxmlformats.org/drawingml/2006/picture">
                  <pic:nvPicPr>
                    <pic:cNvPr id="23059" name="Picture 23059"/>
                    <pic:cNvPicPr/>
                  </pic:nvPicPr>
                  <pic:blipFill>
                    <a:blip r:embed="rId50"/>
                    <a:stretch>
                      <a:fillRect/>
                    </a:stretch>
                  </pic:blipFill>
                  <pic:spPr>
                    <a:xfrm>
                      <a:off x="0" y="0"/>
                      <a:ext cx="3048" cy="6098"/>
                    </a:xfrm>
                    <a:prstGeom prst="rect">
                      <a:avLst/>
                    </a:prstGeom>
                  </pic:spPr>
                </pic:pic>
              </a:graphicData>
            </a:graphic>
          </wp:inline>
        </w:drawing>
      </w:r>
    </w:p>
    <w:p w14:paraId="5D71B941" w14:textId="77777777" w:rsidR="00A165AE" w:rsidRDefault="00B7397A" w:rsidP="00A165AE">
      <w:pPr>
        <w:pStyle w:val="Listaszerbekezds"/>
        <w:numPr>
          <w:ilvl w:val="0"/>
          <w:numId w:val="43"/>
        </w:numPr>
        <w:spacing w:after="0" w:line="360" w:lineRule="auto"/>
        <w:ind w:right="14"/>
      </w:pPr>
      <w:r>
        <w:t>a küldő neve,</w:t>
      </w:r>
    </w:p>
    <w:p w14:paraId="6EDCEDF1" w14:textId="77777777" w:rsidR="00A165AE" w:rsidRDefault="00A165AE" w:rsidP="00A165AE">
      <w:pPr>
        <w:pStyle w:val="Listaszerbekezds"/>
        <w:numPr>
          <w:ilvl w:val="0"/>
          <w:numId w:val="43"/>
        </w:numPr>
        <w:spacing w:after="0" w:line="360" w:lineRule="auto"/>
        <w:ind w:right="14"/>
      </w:pPr>
      <w:r>
        <w:t>a beérkezés időpontja</w:t>
      </w:r>
    </w:p>
    <w:p w14:paraId="2CA13601" w14:textId="77777777" w:rsidR="00A165AE" w:rsidRDefault="00B7397A" w:rsidP="00A165AE">
      <w:pPr>
        <w:pStyle w:val="Listaszerbekezds"/>
        <w:numPr>
          <w:ilvl w:val="0"/>
          <w:numId w:val="43"/>
        </w:numPr>
        <w:spacing w:after="0" w:line="360" w:lineRule="auto"/>
        <w:ind w:right="14"/>
      </w:pPr>
      <w:r>
        <w:lastRenderedPageBreak/>
        <w:t>könyvelt postai küldeménynél a küldemény postai azonosítója (különösen kód, ragszám),</w:t>
      </w:r>
    </w:p>
    <w:p w14:paraId="3FA19D27" w14:textId="77777777" w:rsidR="00A165AE" w:rsidRDefault="00B7397A" w:rsidP="00A165AE">
      <w:pPr>
        <w:pStyle w:val="Listaszerbekezds"/>
        <w:numPr>
          <w:ilvl w:val="0"/>
          <w:numId w:val="43"/>
        </w:numPr>
        <w:spacing w:after="0" w:line="360" w:lineRule="auto"/>
        <w:ind w:right="14"/>
      </w:pPr>
      <w:r>
        <w:t xml:space="preserve">központi rendszeren keresztül érkező elektronikus küldemény esetén a központi rendszer által </w:t>
      </w:r>
      <w:r w:rsidR="00480E40">
        <w:t>a küldeményhez rendelt érkeztető</w:t>
      </w:r>
      <w:r>
        <w:t xml:space="preserve"> szám, továbbá</w:t>
      </w:r>
    </w:p>
    <w:p w14:paraId="3616C460" w14:textId="7211561C" w:rsidR="001C1167" w:rsidRDefault="00FE4E59" w:rsidP="00A165AE">
      <w:pPr>
        <w:pStyle w:val="Listaszerbekezds"/>
        <w:numPr>
          <w:ilvl w:val="0"/>
          <w:numId w:val="43"/>
        </w:numPr>
        <w:spacing w:after="0" w:line="360" w:lineRule="auto"/>
        <w:ind w:right="14"/>
      </w:pPr>
      <w:r>
        <w:t xml:space="preserve">a Magyarországi Romák Országos Önkormányzata </w:t>
      </w:r>
      <w:r w:rsidR="00B7397A">
        <w:t>által képzett, folyamatos sorszámot és az évszámot tartalmazó érkeztetési azonosító v</w:t>
      </w:r>
      <w:r w:rsidR="00480E40">
        <w:t>agy nyilvántartott zárt számmezőbő</w:t>
      </w:r>
      <w:r w:rsidR="00B7397A">
        <w:t>l kiosztott érkeztetési azonosító.</w:t>
      </w:r>
      <w:r w:rsidR="00B7397A">
        <w:rPr>
          <w:noProof/>
        </w:rPr>
        <w:drawing>
          <wp:inline distT="0" distB="0" distL="0" distR="0" wp14:anchorId="3E4C5625" wp14:editId="119191C0">
            <wp:extent cx="3048" cy="3049"/>
            <wp:effectExtent l="0" t="0" r="0" b="0"/>
            <wp:docPr id="23065" name="Picture 23065"/>
            <wp:cNvGraphicFramePr/>
            <a:graphic xmlns:a="http://schemas.openxmlformats.org/drawingml/2006/main">
              <a:graphicData uri="http://schemas.openxmlformats.org/drawingml/2006/picture">
                <pic:pic xmlns:pic="http://schemas.openxmlformats.org/drawingml/2006/picture">
                  <pic:nvPicPr>
                    <pic:cNvPr id="23065" name="Picture 23065"/>
                    <pic:cNvPicPr/>
                  </pic:nvPicPr>
                  <pic:blipFill>
                    <a:blip r:embed="rId20"/>
                    <a:stretch>
                      <a:fillRect/>
                    </a:stretch>
                  </pic:blipFill>
                  <pic:spPr>
                    <a:xfrm>
                      <a:off x="0" y="0"/>
                      <a:ext cx="3048" cy="3049"/>
                    </a:xfrm>
                    <a:prstGeom prst="rect">
                      <a:avLst/>
                    </a:prstGeom>
                  </pic:spPr>
                </pic:pic>
              </a:graphicData>
            </a:graphic>
          </wp:inline>
        </w:drawing>
      </w:r>
    </w:p>
    <w:p w14:paraId="22785D3C" w14:textId="77777777" w:rsidR="001C1167" w:rsidRDefault="00B7397A" w:rsidP="00480E40">
      <w:pPr>
        <w:spacing w:after="0" w:line="360" w:lineRule="auto"/>
        <w:ind w:left="14" w:right="14"/>
      </w:pPr>
      <w:r>
        <w:t>Papír alapú vagy elektronikus adathordozón érkező küldemény esetén az érkeztetés dátumát és az érkeztetési azonosítót a küldeményen vagy az elektronikus adathordozó kísérő lapján, annak elválaszthatatlan részeként fel kell tüntetni. Az érkeztetési azonosító küldeményen való feltüntetése mellőzhető, ha az iktatás az érkeztetéssel egyidejűleg megtörténik.</w:t>
      </w:r>
    </w:p>
    <w:p w14:paraId="7E9D8FC6" w14:textId="73BC0BC8" w:rsidR="001C1167" w:rsidRDefault="00B7397A" w:rsidP="00480E40">
      <w:pPr>
        <w:spacing w:after="0" w:line="360" w:lineRule="auto"/>
        <w:ind w:left="14" w:right="14"/>
      </w:pPr>
      <w:r>
        <w:t>Azon beadványt, amelyet a</w:t>
      </w:r>
      <w:r w:rsidR="003C013B">
        <w:t xml:space="preserve"> Magyarországi Romák Országos Önkormányzata </w:t>
      </w:r>
      <w:r>
        <w:t>foglalkoztatottjának elektronikus levélcímére küldtek, akkor kell érkeztetni, ha a beadvány tartalmából egyértelműen megállapítható, hogy az az Országos Roma Önkormányzat hatáskörébe tartozó eljárás kezdeményezésére irányul.</w:t>
      </w:r>
    </w:p>
    <w:p w14:paraId="7DA19BFB" w14:textId="09F3F7D3" w:rsidR="001C1167" w:rsidRDefault="003C013B" w:rsidP="00480E40">
      <w:pPr>
        <w:spacing w:after="0" w:line="360" w:lineRule="auto"/>
        <w:ind w:left="14" w:right="14"/>
      </w:pPr>
      <w:r>
        <w:t>A Magyarországi Romák Országos Önkormányzata</w:t>
      </w:r>
      <w:r w:rsidR="00B7397A">
        <w:t xml:space="preserve"> foglalkoztatottjának elektronikus levélcímére érkeztetett beadványt nem kell iktatni, ha azt nem a jogszabályban meghatározott formában nyújtották be, azzal, hogy a küldőt ebben az esetben egy munkanapon belül elektronikus úton tájék</w:t>
      </w:r>
      <w:r w:rsidR="00480E40">
        <w:t>oztatni kell a beadvány előterj</w:t>
      </w:r>
      <w:r w:rsidR="00B7397A">
        <w:t>esztésére irányadó formáról.</w:t>
      </w:r>
    </w:p>
    <w:p w14:paraId="3BE9F288" w14:textId="77777777" w:rsidR="001C1167" w:rsidRDefault="00B7397A" w:rsidP="00480E40">
      <w:pPr>
        <w:spacing w:after="0" w:line="360" w:lineRule="auto"/>
        <w:ind w:left="14" w:right="14"/>
      </w:pPr>
      <w:r>
        <w:t xml:space="preserve">Az elektronikus iratot elektronikus adathordozón átvenni vagy </w:t>
      </w:r>
      <w:r w:rsidR="00480E40">
        <w:t>elküldeni csak papíralapú kísérő</w:t>
      </w:r>
      <w:r>
        <w:t>lappal le</w:t>
      </w:r>
      <w:r w:rsidR="00480E40">
        <w:t>het. Az adathordozót és a kísérő</w:t>
      </w:r>
      <w:r>
        <w:t>lapot, mint iratot és melléke</w:t>
      </w:r>
      <w:r w:rsidR="00480E40">
        <w:t>lt iratot kell kezelni. A kísérő</w:t>
      </w:r>
      <w:r>
        <w:t xml:space="preserve">lapon a címzés adatai mellett fel kell tüntetni a számítógépes adathordozón lévő irat (ok) tárgyát, a </w:t>
      </w:r>
      <w:proofErr w:type="spellStart"/>
      <w:r>
        <w:t>fájlne</w:t>
      </w:r>
      <w:proofErr w:type="spellEnd"/>
      <w:r>
        <w:rPr>
          <w:noProof/>
        </w:rPr>
        <w:drawing>
          <wp:inline distT="0" distB="0" distL="0" distR="0" wp14:anchorId="18913118" wp14:editId="15151DFE">
            <wp:extent cx="3048" cy="6098"/>
            <wp:effectExtent l="0" t="0" r="0" b="0"/>
            <wp:docPr id="23843" name="Picture 23843"/>
            <wp:cNvGraphicFramePr/>
            <a:graphic xmlns:a="http://schemas.openxmlformats.org/drawingml/2006/main">
              <a:graphicData uri="http://schemas.openxmlformats.org/drawingml/2006/picture">
                <pic:pic xmlns:pic="http://schemas.openxmlformats.org/drawingml/2006/picture">
                  <pic:nvPicPr>
                    <pic:cNvPr id="23843" name="Picture 23843"/>
                    <pic:cNvPicPr/>
                  </pic:nvPicPr>
                  <pic:blipFill>
                    <a:blip r:embed="rId51"/>
                    <a:stretch>
                      <a:fillRect/>
                    </a:stretch>
                  </pic:blipFill>
                  <pic:spPr>
                    <a:xfrm>
                      <a:off x="0" y="0"/>
                      <a:ext cx="3048" cy="6098"/>
                    </a:xfrm>
                    <a:prstGeom prst="rect">
                      <a:avLst/>
                    </a:prstGeom>
                  </pic:spPr>
                </pic:pic>
              </a:graphicData>
            </a:graphic>
          </wp:inline>
        </w:drawing>
      </w:r>
      <w:r>
        <w:t>vét, fájltípusát, rendelkezik-e elektronikus aláírással é</w:t>
      </w:r>
      <w:r w:rsidR="00480E40">
        <w:t>s az adathordozó paramétereit. Átvételkor ellenőrizni kell a kísérő</w:t>
      </w:r>
      <w:r>
        <w:t>lapon feltüntetett azonosítók valóságtartalmát.</w:t>
      </w:r>
      <w:r>
        <w:rPr>
          <w:noProof/>
        </w:rPr>
        <w:drawing>
          <wp:inline distT="0" distB="0" distL="0" distR="0" wp14:anchorId="662C5C8F" wp14:editId="4EE7B822">
            <wp:extent cx="3048" cy="3049"/>
            <wp:effectExtent l="0" t="0" r="0" b="0"/>
            <wp:docPr id="23844" name="Picture 23844"/>
            <wp:cNvGraphicFramePr/>
            <a:graphic xmlns:a="http://schemas.openxmlformats.org/drawingml/2006/main">
              <a:graphicData uri="http://schemas.openxmlformats.org/drawingml/2006/picture">
                <pic:pic xmlns:pic="http://schemas.openxmlformats.org/drawingml/2006/picture">
                  <pic:nvPicPr>
                    <pic:cNvPr id="23844" name="Picture 23844"/>
                    <pic:cNvPicPr/>
                  </pic:nvPicPr>
                  <pic:blipFill>
                    <a:blip r:embed="rId15"/>
                    <a:stretch>
                      <a:fillRect/>
                    </a:stretch>
                  </pic:blipFill>
                  <pic:spPr>
                    <a:xfrm>
                      <a:off x="0" y="0"/>
                      <a:ext cx="3048" cy="3049"/>
                    </a:xfrm>
                    <a:prstGeom prst="rect">
                      <a:avLst/>
                    </a:prstGeom>
                  </pic:spPr>
                </pic:pic>
              </a:graphicData>
            </a:graphic>
          </wp:inline>
        </w:drawing>
      </w:r>
    </w:p>
    <w:p w14:paraId="190A191C" w14:textId="77777777" w:rsidR="001C1167" w:rsidRDefault="00B7397A" w:rsidP="00480E40">
      <w:pPr>
        <w:spacing w:after="0" w:line="360" w:lineRule="auto"/>
        <w:ind w:left="14" w:right="14"/>
      </w:pPr>
      <w:r>
        <w:t>A küldemény munkahelyről</w:t>
      </w:r>
      <w:r w:rsidR="00480E40">
        <w:t xml:space="preserve"> történő kivitelérő</w:t>
      </w:r>
      <w:r>
        <w:t>l, munkahelyen kívüli tanulmányozásáról, fe</w:t>
      </w:r>
      <w:r w:rsidR="00480E40">
        <w:t>ldolgozásáról, tárolásáról belső</w:t>
      </w:r>
      <w:r>
        <w:t xml:space="preserve"> szabályzatban kell rendelkezni:</w:t>
      </w:r>
    </w:p>
    <w:p w14:paraId="33720883" w14:textId="77777777" w:rsidR="001C1167" w:rsidRDefault="00B7397A" w:rsidP="00480E40">
      <w:pPr>
        <w:spacing w:after="0" w:line="360" w:lineRule="auto"/>
        <w:ind w:left="14" w:right="14"/>
      </w:pPr>
      <w:r>
        <w:t>A személyes adatok kezeléséhez való hozzájárulást tartalmazó, illetve a közérdekű adatok m</w:t>
      </w:r>
      <w:r w:rsidR="00480E40">
        <w:t>é</w:t>
      </w:r>
      <w:r>
        <w:t>gis</w:t>
      </w:r>
      <w:r>
        <w:rPr>
          <w:noProof/>
        </w:rPr>
        <w:drawing>
          <wp:inline distT="0" distB="0" distL="0" distR="0" wp14:anchorId="2A8FD68E" wp14:editId="6B26D622">
            <wp:extent cx="3049" cy="6097"/>
            <wp:effectExtent l="0" t="0" r="0" b="0"/>
            <wp:docPr id="23845" name="Picture 23845"/>
            <wp:cNvGraphicFramePr/>
            <a:graphic xmlns:a="http://schemas.openxmlformats.org/drawingml/2006/main">
              <a:graphicData uri="http://schemas.openxmlformats.org/drawingml/2006/picture">
                <pic:pic xmlns:pic="http://schemas.openxmlformats.org/drawingml/2006/picture">
                  <pic:nvPicPr>
                    <pic:cNvPr id="23845" name="Picture 23845"/>
                    <pic:cNvPicPr/>
                  </pic:nvPicPr>
                  <pic:blipFill>
                    <a:blip r:embed="rId52"/>
                    <a:stretch>
                      <a:fillRect/>
                    </a:stretch>
                  </pic:blipFill>
                  <pic:spPr>
                    <a:xfrm>
                      <a:off x="0" y="0"/>
                      <a:ext cx="3049" cy="6097"/>
                    </a:xfrm>
                    <a:prstGeom prst="rect">
                      <a:avLst/>
                    </a:prstGeom>
                  </pic:spPr>
                </pic:pic>
              </a:graphicData>
            </a:graphic>
          </wp:inline>
        </w:drawing>
      </w:r>
      <w:r>
        <w:t>merésére irányuló kérelmek kezeléséről belső szabályzatban kell rendelkezni:</w:t>
      </w:r>
      <w:r>
        <w:br w:type="page"/>
      </w:r>
    </w:p>
    <w:p w14:paraId="38BD4C0D" w14:textId="77777777" w:rsidR="001C1167" w:rsidRPr="004426B5" w:rsidRDefault="00A165AE" w:rsidP="004426B5">
      <w:pPr>
        <w:spacing w:after="120" w:line="360" w:lineRule="auto"/>
        <w:ind w:left="648" w:hanging="10"/>
        <w:jc w:val="center"/>
        <w:rPr>
          <w:szCs w:val="24"/>
        </w:rPr>
      </w:pPr>
      <w:r>
        <w:rPr>
          <w:szCs w:val="24"/>
        </w:rPr>
        <w:lastRenderedPageBreak/>
        <w:t>III.4</w:t>
      </w:r>
      <w:r w:rsidR="0005501A">
        <w:rPr>
          <w:szCs w:val="24"/>
        </w:rPr>
        <w:t>.</w:t>
      </w:r>
      <w:r w:rsidR="0005501A" w:rsidRPr="004426B5">
        <w:rPr>
          <w:szCs w:val="24"/>
        </w:rPr>
        <w:t xml:space="preserve"> Iktatás</w:t>
      </w:r>
    </w:p>
    <w:p w14:paraId="511B6CFB" w14:textId="77777777" w:rsidR="001C1167" w:rsidRPr="004426B5" w:rsidRDefault="00B7397A" w:rsidP="004426B5">
      <w:pPr>
        <w:spacing w:after="120" w:line="360" w:lineRule="auto"/>
        <w:ind w:left="77" w:right="14"/>
        <w:rPr>
          <w:szCs w:val="24"/>
        </w:rPr>
      </w:pPr>
      <w:r w:rsidRPr="004426B5">
        <w:rPr>
          <w:noProof/>
          <w:szCs w:val="24"/>
        </w:rPr>
        <w:drawing>
          <wp:inline distT="0" distB="0" distL="0" distR="0" wp14:anchorId="4BF1BA4E" wp14:editId="1385282B">
            <wp:extent cx="3048" cy="3049"/>
            <wp:effectExtent l="0" t="0" r="0" b="0"/>
            <wp:docPr id="24660" name="Picture 24660"/>
            <wp:cNvGraphicFramePr/>
            <a:graphic xmlns:a="http://schemas.openxmlformats.org/drawingml/2006/main">
              <a:graphicData uri="http://schemas.openxmlformats.org/drawingml/2006/picture">
                <pic:pic xmlns:pic="http://schemas.openxmlformats.org/drawingml/2006/picture">
                  <pic:nvPicPr>
                    <pic:cNvPr id="24660" name="Picture 24660"/>
                    <pic:cNvPicPr/>
                  </pic:nvPicPr>
                  <pic:blipFill>
                    <a:blip r:embed="rId8"/>
                    <a:stretch>
                      <a:fillRect/>
                    </a:stretch>
                  </pic:blipFill>
                  <pic:spPr>
                    <a:xfrm>
                      <a:off x="0" y="0"/>
                      <a:ext cx="3048" cy="3049"/>
                    </a:xfrm>
                    <a:prstGeom prst="rect">
                      <a:avLst/>
                    </a:prstGeom>
                  </pic:spPr>
                </pic:pic>
              </a:graphicData>
            </a:graphic>
          </wp:inline>
        </w:drawing>
      </w:r>
      <w:r w:rsidRPr="004426B5">
        <w:rPr>
          <w:szCs w:val="24"/>
        </w:rPr>
        <w:t>Iktatás céljára évente megnyitott, hitelesített iktatókönyvet kell használni.</w:t>
      </w:r>
    </w:p>
    <w:p w14:paraId="2430C65B" w14:textId="77777777" w:rsidR="001C1167" w:rsidRPr="004426B5" w:rsidRDefault="00B7397A" w:rsidP="004426B5">
      <w:pPr>
        <w:spacing w:after="120" w:line="360" w:lineRule="auto"/>
        <w:ind w:left="86" w:right="14"/>
        <w:rPr>
          <w:szCs w:val="24"/>
        </w:rPr>
      </w:pPr>
      <w:r w:rsidRPr="004426B5">
        <w:rPr>
          <w:szCs w:val="24"/>
        </w:rPr>
        <w:t>A megnyitás szövege a következő:</w:t>
      </w:r>
      <w:r w:rsidRPr="004426B5">
        <w:rPr>
          <w:noProof/>
          <w:szCs w:val="24"/>
        </w:rPr>
        <w:drawing>
          <wp:inline distT="0" distB="0" distL="0" distR="0" wp14:anchorId="7662A753" wp14:editId="41BA13B6">
            <wp:extent cx="3048" cy="3049"/>
            <wp:effectExtent l="0" t="0" r="0" b="0"/>
            <wp:docPr id="24661" name="Picture 24661"/>
            <wp:cNvGraphicFramePr/>
            <a:graphic xmlns:a="http://schemas.openxmlformats.org/drawingml/2006/main">
              <a:graphicData uri="http://schemas.openxmlformats.org/drawingml/2006/picture">
                <pic:pic xmlns:pic="http://schemas.openxmlformats.org/drawingml/2006/picture">
                  <pic:nvPicPr>
                    <pic:cNvPr id="24661" name="Picture 24661"/>
                    <pic:cNvPicPr/>
                  </pic:nvPicPr>
                  <pic:blipFill>
                    <a:blip r:embed="rId22"/>
                    <a:stretch>
                      <a:fillRect/>
                    </a:stretch>
                  </pic:blipFill>
                  <pic:spPr>
                    <a:xfrm>
                      <a:off x="0" y="0"/>
                      <a:ext cx="3048" cy="3049"/>
                    </a:xfrm>
                    <a:prstGeom prst="rect">
                      <a:avLst/>
                    </a:prstGeom>
                  </pic:spPr>
                </pic:pic>
              </a:graphicData>
            </a:graphic>
          </wp:inline>
        </w:drawing>
      </w:r>
    </w:p>
    <w:p w14:paraId="7E365D7B" w14:textId="74937736" w:rsidR="001C1167" w:rsidRPr="004426B5" w:rsidRDefault="00B7397A" w:rsidP="004426B5">
      <w:pPr>
        <w:spacing w:after="120" w:line="360" w:lineRule="auto"/>
        <w:ind w:left="77" w:right="14" w:firstLine="691"/>
        <w:rPr>
          <w:szCs w:val="24"/>
        </w:rPr>
      </w:pPr>
      <w:r w:rsidRPr="004426B5">
        <w:rPr>
          <w:szCs w:val="24"/>
        </w:rPr>
        <w:t>„A</w:t>
      </w:r>
      <w:r w:rsidR="003C013B">
        <w:rPr>
          <w:szCs w:val="24"/>
        </w:rPr>
        <w:t xml:space="preserve"> Magyarországi Romák Országos </w:t>
      </w:r>
      <w:r w:rsidRPr="004426B5">
        <w:rPr>
          <w:szCs w:val="24"/>
        </w:rPr>
        <w:t>Önkormányzat</w:t>
      </w:r>
      <w:r w:rsidR="003C013B">
        <w:rPr>
          <w:szCs w:val="24"/>
        </w:rPr>
        <w:t xml:space="preserve">ának </w:t>
      </w:r>
      <w:r w:rsidRPr="004426B5">
        <w:rPr>
          <w:szCs w:val="24"/>
        </w:rPr>
        <w:t xml:space="preserve"> </w:t>
      </w:r>
      <w:r w:rsidR="00FB7596">
        <w:rPr>
          <w:szCs w:val="24"/>
        </w:rPr>
        <w:t xml:space="preserve">… </w:t>
      </w:r>
      <w:r w:rsidRPr="004426B5">
        <w:rPr>
          <w:szCs w:val="24"/>
        </w:rPr>
        <w:t>évi iktatókönyvét az 1/1-es számmal megnyitom” Pecsét, a szerv vezetője, aláírása.</w:t>
      </w:r>
    </w:p>
    <w:p w14:paraId="06AD4261" w14:textId="77777777" w:rsidR="001C1167" w:rsidRPr="004426B5" w:rsidRDefault="00B7397A" w:rsidP="004426B5">
      <w:pPr>
        <w:spacing w:after="120" w:line="360" w:lineRule="auto"/>
        <w:ind w:left="14" w:right="14"/>
        <w:rPr>
          <w:szCs w:val="24"/>
        </w:rPr>
      </w:pPr>
      <w:r w:rsidRPr="004426B5">
        <w:rPr>
          <w:szCs w:val="24"/>
        </w:rPr>
        <w:t>Az iktatókönyv tartalmazza minimálisan az alábbi, az iktatókönyvben nyilvántartott iratokra vonatkozó adatokat, azok rendelkezésre állása esetén:</w:t>
      </w:r>
    </w:p>
    <w:p w14:paraId="3FD83F1B"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iktatószám,</w:t>
      </w:r>
    </w:p>
    <w:p w14:paraId="65F9CDAA" w14:textId="77777777" w:rsidR="00480E40" w:rsidRPr="004426B5" w:rsidRDefault="00480E40" w:rsidP="004426B5">
      <w:pPr>
        <w:pStyle w:val="Listaszerbekezds"/>
        <w:numPr>
          <w:ilvl w:val="0"/>
          <w:numId w:val="34"/>
        </w:numPr>
        <w:spacing w:after="120" w:line="360" w:lineRule="auto"/>
        <w:ind w:right="2765"/>
        <w:rPr>
          <w:szCs w:val="24"/>
        </w:rPr>
      </w:pPr>
      <w:r w:rsidRPr="004426B5">
        <w:rPr>
          <w:szCs w:val="24"/>
        </w:rPr>
        <w:t>iktatás időpontj</w:t>
      </w:r>
      <w:r w:rsidR="00B7397A" w:rsidRPr="004426B5">
        <w:rPr>
          <w:szCs w:val="24"/>
        </w:rPr>
        <w:t xml:space="preserve">a, </w:t>
      </w:r>
    </w:p>
    <w:p w14:paraId="3B53F150"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beérkezés időpontja, módja, érkeztetési azonosítója,</w:t>
      </w:r>
    </w:p>
    <w:p w14:paraId="1E5D5BE3" w14:textId="77777777" w:rsidR="004426B5" w:rsidRPr="004426B5" w:rsidRDefault="00B7397A" w:rsidP="004426B5">
      <w:pPr>
        <w:pStyle w:val="Listaszerbekezds"/>
        <w:numPr>
          <w:ilvl w:val="0"/>
          <w:numId w:val="34"/>
        </w:numPr>
        <w:spacing w:after="120" w:line="360" w:lineRule="auto"/>
        <w:ind w:right="2765"/>
        <w:rPr>
          <w:szCs w:val="24"/>
        </w:rPr>
      </w:pPr>
      <w:r w:rsidRPr="004426B5">
        <w:rPr>
          <w:szCs w:val="24"/>
        </w:rPr>
        <w:t>adathordozó típusa (papír alapú, elek</w:t>
      </w:r>
      <w:r w:rsidR="004426B5">
        <w:rPr>
          <w:szCs w:val="24"/>
        </w:rPr>
        <w:t>tronikus), adathordozó fajtája,</w:t>
      </w:r>
    </w:p>
    <w:p w14:paraId="7E9AD46D"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 xml:space="preserve">expediálás időpontja, módja, </w:t>
      </w:r>
    </w:p>
    <w:p w14:paraId="14D445F2"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 xml:space="preserve">küldő adatai (név, cím), </w:t>
      </w:r>
      <w:r w:rsidRPr="004426B5">
        <w:rPr>
          <w:noProof/>
        </w:rPr>
        <w:drawing>
          <wp:inline distT="0" distB="0" distL="0" distR="0" wp14:anchorId="1A931100" wp14:editId="16FFE559">
            <wp:extent cx="57912" cy="54880"/>
            <wp:effectExtent l="0" t="0" r="0" b="0"/>
            <wp:docPr id="24668" name="Picture 24668"/>
            <wp:cNvGraphicFramePr/>
            <a:graphic xmlns:a="http://schemas.openxmlformats.org/drawingml/2006/main">
              <a:graphicData uri="http://schemas.openxmlformats.org/drawingml/2006/picture">
                <pic:pic xmlns:pic="http://schemas.openxmlformats.org/drawingml/2006/picture">
                  <pic:nvPicPr>
                    <pic:cNvPr id="24668" name="Picture 24668"/>
                    <pic:cNvPicPr/>
                  </pic:nvPicPr>
                  <pic:blipFill>
                    <a:blip r:embed="rId53" cstate="print"/>
                    <a:stretch>
                      <a:fillRect/>
                    </a:stretch>
                  </pic:blipFill>
                  <pic:spPr>
                    <a:xfrm>
                      <a:off x="0" y="0"/>
                      <a:ext cx="57912" cy="54880"/>
                    </a:xfrm>
                    <a:prstGeom prst="rect">
                      <a:avLst/>
                    </a:prstGeom>
                  </pic:spPr>
                </pic:pic>
              </a:graphicData>
            </a:graphic>
          </wp:inline>
        </w:drawing>
      </w:r>
      <w:r w:rsidRPr="004426B5">
        <w:rPr>
          <w:szCs w:val="24"/>
        </w:rPr>
        <w:t xml:space="preserve"> címzett adatai (név, cím), </w:t>
      </w:r>
    </w:p>
    <w:p w14:paraId="2E8C2191"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 xml:space="preserve">hivatkozási szám (idegen szám), </w:t>
      </w:r>
    </w:p>
    <w:p w14:paraId="50F08A8C"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mellékletek száma, típusa (papír alapú, elektronikus),</w:t>
      </w:r>
    </w:p>
    <w:p w14:paraId="36FFF2A7"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 xml:space="preserve">ügyintéző megnevezése, </w:t>
      </w:r>
    </w:p>
    <w:p w14:paraId="140CC9B0"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 xml:space="preserve">irat tárgya, </w:t>
      </w:r>
    </w:p>
    <w:p w14:paraId="49A21052"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 xml:space="preserve">elő- és utóiratok iktatószáma, </w:t>
      </w:r>
      <w:r w:rsidRPr="004426B5">
        <w:rPr>
          <w:noProof/>
        </w:rPr>
        <w:drawing>
          <wp:inline distT="0" distB="0" distL="0" distR="0" wp14:anchorId="720E5195" wp14:editId="2A5CC18F">
            <wp:extent cx="3048" cy="6097"/>
            <wp:effectExtent l="0" t="0" r="0" b="0"/>
            <wp:docPr id="24674" name="Picture 24674"/>
            <wp:cNvGraphicFramePr/>
            <a:graphic xmlns:a="http://schemas.openxmlformats.org/drawingml/2006/main">
              <a:graphicData uri="http://schemas.openxmlformats.org/drawingml/2006/picture">
                <pic:pic xmlns:pic="http://schemas.openxmlformats.org/drawingml/2006/picture">
                  <pic:nvPicPr>
                    <pic:cNvPr id="24674" name="Picture 24674"/>
                    <pic:cNvPicPr/>
                  </pic:nvPicPr>
                  <pic:blipFill>
                    <a:blip r:embed="rId54"/>
                    <a:stretch>
                      <a:fillRect/>
                    </a:stretch>
                  </pic:blipFill>
                  <pic:spPr>
                    <a:xfrm>
                      <a:off x="0" y="0"/>
                      <a:ext cx="3048" cy="6097"/>
                    </a:xfrm>
                    <a:prstGeom prst="rect">
                      <a:avLst/>
                    </a:prstGeom>
                  </pic:spPr>
                </pic:pic>
              </a:graphicData>
            </a:graphic>
          </wp:inline>
        </w:drawing>
      </w:r>
    </w:p>
    <w:p w14:paraId="6958FA25"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kezelési feljegyzések;</w:t>
      </w:r>
    </w:p>
    <w:p w14:paraId="15814DE9"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 xml:space="preserve">intézés határideje, módja és elintézés időpontja, </w:t>
      </w:r>
    </w:p>
    <w:p w14:paraId="1C96AFC6" w14:textId="77777777" w:rsidR="00480E40" w:rsidRPr="004426B5" w:rsidRDefault="00B7397A" w:rsidP="004426B5">
      <w:pPr>
        <w:pStyle w:val="Listaszerbekezds"/>
        <w:numPr>
          <w:ilvl w:val="0"/>
          <w:numId w:val="34"/>
        </w:numPr>
        <w:spacing w:after="120" w:line="360" w:lineRule="auto"/>
        <w:ind w:right="2765"/>
        <w:rPr>
          <w:szCs w:val="24"/>
        </w:rPr>
      </w:pPr>
      <w:r w:rsidRPr="004426B5">
        <w:rPr>
          <w:szCs w:val="24"/>
        </w:rPr>
        <w:t xml:space="preserve">irattári tételszám; </w:t>
      </w:r>
    </w:p>
    <w:p w14:paraId="5BE20762" w14:textId="77777777" w:rsidR="001C1167" w:rsidRPr="004426B5" w:rsidRDefault="00B7397A" w:rsidP="004426B5">
      <w:pPr>
        <w:pStyle w:val="Listaszerbekezds"/>
        <w:numPr>
          <w:ilvl w:val="0"/>
          <w:numId w:val="34"/>
        </w:numPr>
        <w:spacing w:after="120" w:line="360" w:lineRule="auto"/>
        <w:ind w:right="2765"/>
        <w:rPr>
          <w:szCs w:val="24"/>
        </w:rPr>
      </w:pPr>
      <w:r w:rsidRPr="004426B5">
        <w:rPr>
          <w:szCs w:val="24"/>
        </w:rPr>
        <w:t>irattárba helyezés.</w:t>
      </w:r>
    </w:p>
    <w:p w14:paraId="09422D3F" w14:textId="77777777" w:rsidR="001C1167" w:rsidRPr="004426B5" w:rsidRDefault="00B7397A" w:rsidP="004426B5">
      <w:pPr>
        <w:spacing w:after="120" w:line="360" w:lineRule="auto"/>
        <w:ind w:left="14" w:right="14"/>
        <w:rPr>
          <w:szCs w:val="24"/>
        </w:rPr>
      </w:pPr>
      <w:r w:rsidRPr="004426B5">
        <w:rPr>
          <w:szCs w:val="24"/>
        </w:rPr>
        <w:t xml:space="preserve">Az iraton és az előadói íven fel kell tüntetni az irat egyértelmű azonosítást lehetővé tevő egyedi </w:t>
      </w:r>
      <w:r w:rsidR="004426B5">
        <w:rPr>
          <w:szCs w:val="24"/>
        </w:rPr>
        <w:t>azonosító</w:t>
      </w:r>
      <w:r w:rsidRPr="004426B5">
        <w:rPr>
          <w:szCs w:val="24"/>
        </w:rPr>
        <w:t xml:space="preserve"> adatát.</w:t>
      </w:r>
    </w:p>
    <w:p w14:paraId="4ACE79EA" w14:textId="77777777" w:rsidR="001C1167" w:rsidRPr="004426B5" w:rsidRDefault="00B7397A" w:rsidP="004426B5">
      <w:pPr>
        <w:spacing w:after="120" w:line="360" w:lineRule="auto"/>
        <w:ind w:left="82" w:right="14"/>
        <w:rPr>
          <w:szCs w:val="24"/>
        </w:rPr>
      </w:pPr>
      <w:r w:rsidRPr="004426B5">
        <w:rPr>
          <w:szCs w:val="24"/>
        </w:rPr>
        <w:t>Az iktató</w:t>
      </w:r>
      <w:r w:rsidR="00480E40" w:rsidRPr="004426B5">
        <w:rPr>
          <w:szCs w:val="24"/>
        </w:rPr>
        <w:t>szám kötelezően tartalmazza a fő</w:t>
      </w:r>
      <w:r w:rsidRPr="004426B5">
        <w:rPr>
          <w:szCs w:val="24"/>
        </w:rPr>
        <w:t>szám</w:t>
      </w:r>
      <w:r w:rsidR="00CD3276">
        <w:rPr>
          <w:szCs w:val="24"/>
        </w:rPr>
        <w:t xml:space="preserve"> – </w:t>
      </w:r>
      <w:r w:rsidR="00480E40" w:rsidRPr="004426B5">
        <w:rPr>
          <w:szCs w:val="24"/>
        </w:rPr>
        <w:t>a</w:t>
      </w:r>
      <w:r w:rsidRPr="004426B5">
        <w:rPr>
          <w:szCs w:val="24"/>
        </w:rPr>
        <w:t>lszám</w:t>
      </w:r>
      <w:r w:rsidR="00CD3276">
        <w:rPr>
          <w:szCs w:val="24"/>
        </w:rPr>
        <w:t xml:space="preserve"> </w:t>
      </w:r>
      <w:r w:rsidRPr="004426B5">
        <w:rPr>
          <w:szCs w:val="24"/>
        </w:rPr>
        <w:t>/évszám/ - egy adat együttesként kezelendő adatokat, amelyben az évszám az aktuális év négy számjegye. Például: 530-1/2017, ahol az 530 a 2017 évben beérkezett ügyirat száma, az 1-es pedig az ügyben eddig</w:t>
      </w:r>
      <w:r w:rsidR="00480E40" w:rsidRPr="004426B5">
        <w:rPr>
          <w:szCs w:val="24"/>
        </w:rPr>
        <w:t xml:space="preserve"> történt levelezések számát jelö</w:t>
      </w:r>
      <w:r w:rsidRPr="004426B5">
        <w:rPr>
          <w:szCs w:val="24"/>
        </w:rPr>
        <w:t>li.</w:t>
      </w:r>
      <w:r w:rsidRPr="004426B5">
        <w:rPr>
          <w:noProof/>
          <w:szCs w:val="24"/>
        </w:rPr>
        <w:drawing>
          <wp:inline distT="0" distB="0" distL="0" distR="0" wp14:anchorId="437A4B50" wp14:editId="45A81707">
            <wp:extent cx="3048" cy="3049"/>
            <wp:effectExtent l="0" t="0" r="0" b="0"/>
            <wp:docPr id="26404" name="Picture 26404"/>
            <wp:cNvGraphicFramePr/>
            <a:graphic xmlns:a="http://schemas.openxmlformats.org/drawingml/2006/main">
              <a:graphicData uri="http://schemas.openxmlformats.org/drawingml/2006/picture">
                <pic:pic xmlns:pic="http://schemas.openxmlformats.org/drawingml/2006/picture">
                  <pic:nvPicPr>
                    <pic:cNvPr id="26404" name="Picture 26404"/>
                    <pic:cNvPicPr/>
                  </pic:nvPicPr>
                  <pic:blipFill>
                    <a:blip r:embed="rId48"/>
                    <a:stretch>
                      <a:fillRect/>
                    </a:stretch>
                  </pic:blipFill>
                  <pic:spPr>
                    <a:xfrm>
                      <a:off x="0" y="0"/>
                      <a:ext cx="3048" cy="3049"/>
                    </a:xfrm>
                    <a:prstGeom prst="rect">
                      <a:avLst/>
                    </a:prstGeom>
                  </pic:spPr>
                </pic:pic>
              </a:graphicData>
            </a:graphic>
          </wp:inline>
        </w:drawing>
      </w:r>
    </w:p>
    <w:p w14:paraId="6E27F067" w14:textId="77777777" w:rsidR="001C1167" w:rsidRPr="004426B5" w:rsidRDefault="00B7397A" w:rsidP="004426B5">
      <w:pPr>
        <w:spacing w:after="120" w:line="360" w:lineRule="auto"/>
        <w:ind w:left="14" w:right="14"/>
        <w:rPr>
          <w:szCs w:val="24"/>
        </w:rPr>
      </w:pPr>
      <w:r w:rsidRPr="004426B5">
        <w:rPr>
          <w:szCs w:val="24"/>
        </w:rPr>
        <w:lastRenderedPageBreak/>
        <w:t>Az ugyanazon ügyben, ugyanabban az é</w:t>
      </w:r>
      <w:r w:rsidR="00480E40" w:rsidRPr="004426B5">
        <w:rPr>
          <w:szCs w:val="24"/>
        </w:rPr>
        <w:t>vben keletkezett iratokat egy fő</w:t>
      </w:r>
      <w:r w:rsidRPr="004426B5">
        <w:rPr>
          <w:szCs w:val="24"/>
        </w:rPr>
        <w:t>számon kell nyilvántartani.</w:t>
      </w:r>
    </w:p>
    <w:p w14:paraId="0D3E9CED" w14:textId="77777777" w:rsidR="001C1167" w:rsidRPr="004426B5" w:rsidRDefault="00B7397A" w:rsidP="004426B5">
      <w:pPr>
        <w:spacing w:after="120" w:line="360" w:lineRule="auto"/>
        <w:ind w:left="14" w:right="14"/>
        <w:rPr>
          <w:szCs w:val="24"/>
        </w:rPr>
      </w:pPr>
      <w:r w:rsidRPr="004426B5">
        <w:rPr>
          <w:szCs w:val="24"/>
        </w:rPr>
        <w:t>Egy iktatókönyvön belül az iktatószámokat folyamatos, zárt, emelkedő sorszámos rendszerben kell kiadni és nyilvántartani.</w:t>
      </w:r>
    </w:p>
    <w:p w14:paraId="3616ED2A" w14:textId="77777777" w:rsidR="001C1167" w:rsidRPr="004426B5" w:rsidRDefault="00B7397A" w:rsidP="004426B5">
      <w:pPr>
        <w:spacing w:after="120" w:line="360" w:lineRule="auto"/>
        <w:ind w:left="14" w:right="14"/>
        <w:rPr>
          <w:szCs w:val="24"/>
        </w:rPr>
      </w:pPr>
      <w:r w:rsidRPr="004426B5">
        <w:rPr>
          <w:szCs w:val="24"/>
        </w:rPr>
        <w:t xml:space="preserve">Az </w:t>
      </w:r>
      <w:r w:rsidR="00480E40" w:rsidRPr="004426B5">
        <w:rPr>
          <w:szCs w:val="24"/>
        </w:rPr>
        <w:t>ügyirathoz tartozó iratokat a fő</w:t>
      </w:r>
      <w:r w:rsidRPr="004426B5">
        <w:rPr>
          <w:szCs w:val="24"/>
        </w:rPr>
        <w:t>szám alatt kiadott alszámokon, folyamatos, zárt, emelkedő sorszámos rendszerben kell kiadni és nyilvántartani.</w:t>
      </w:r>
    </w:p>
    <w:p w14:paraId="28953F86" w14:textId="77777777" w:rsidR="001C1167" w:rsidRPr="004426B5" w:rsidRDefault="00B7397A" w:rsidP="004426B5">
      <w:pPr>
        <w:spacing w:after="120" w:line="360" w:lineRule="auto"/>
        <w:ind w:left="14" w:right="14"/>
        <w:rPr>
          <w:szCs w:val="24"/>
        </w:rPr>
      </w:pPr>
      <w:r w:rsidRPr="004426B5">
        <w:rPr>
          <w:noProof/>
          <w:szCs w:val="24"/>
        </w:rPr>
        <w:drawing>
          <wp:anchor distT="0" distB="0" distL="114300" distR="114300" simplePos="0" relativeHeight="251662336" behindDoc="0" locked="0" layoutInCell="1" allowOverlap="0" wp14:anchorId="5C882EA6" wp14:editId="6F727E9A">
            <wp:simplePos x="0" y="0"/>
            <wp:positionH relativeFrom="page">
              <wp:posOffset>6918961</wp:posOffset>
            </wp:positionH>
            <wp:positionV relativeFrom="page">
              <wp:posOffset>1326258</wp:posOffset>
            </wp:positionV>
            <wp:extent cx="3048" cy="3049"/>
            <wp:effectExtent l="0" t="0" r="0" b="0"/>
            <wp:wrapSquare wrapText="bothSides"/>
            <wp:docPr id="26403" name="Picture 26403"/>
            <wp:cNvGraphicFramePr/>
            <a:graphic xmlns:a="http://schemas.openxmlformats.org/drawingml/2006/main">
              <a:graphicData uri="http://schemas.openxmlformats.org/drawingml/2006/picture">
                <pic:pic xmlns:pic="http://schemas.openxmlformats.org/drawingml/2006/picture">
                  <pic:nvPicPr>
                    <pic:cNvPr id="26403" name="Picture 26403"/>
                    <pic:cNvPicPr/>
                  </pic:nvPicPr>
                  <pic:blipFill>
                    <a:blip r:embed="rId20"/>
                    <a:stretch>
                      <a:fillRect/>
                    </a:stretch>
                  </pic:blipFill>
                  <pic:spPr>
                    <a:xfrm>
                      <a:off x="0" y="0"/>
                      <a:ext cx="3048" cy="3049"/>
                    </a:xfrm>
                    <a:prstGeom prst="rect">
                      <a:avLst/>
                    </a:prstGeom>
                  </pic:spPr>
                </pic:pic>
              </a:graphicData>
            </a:graphic>
          </wp:anchor>
        </w:drawing>
      </w:r>
      <w:r w:rsidRPr="004426B5">
        <w:rPr>
          <w:szCs w:val="24"/>
        </w:rPr>
        <w:t xml:space="preserve">Az ügyirat tárgyát - illetőleg annak megállapítására alkalmas rövidített változatot - az iktatókönyv „tárgy rovatába be kell írni. A tárgyat csak egyszer, az ügyirathoz tartozó első irat nyilvántartásba vétele alkalmával kell beírni, kivéve, ha az - az irat tartalmát nem érintően - lényegesen megváltozott, ebben az esetben az új tárgyat úgy kell bevezetni, hogy </w:t>
      </w:r>
      <w:r w:rsidR="00480E40" w:rsidRPr="004426B5">
        <w:rPr>
          <w:szCs w:val="24"/>
        </w:rPr>
        <w:t>az eredeti tárgy is felismerhető</w:t>
      </w:r>
      <w:r w:rsidRPr="004426B5">
        <w:rPr>
          <w:szCs w:val="24"/>
        </w:rPr>
        <w:t xml:space="preserve"> maradjon.</w:t>
      </w:r>
    </w:p>
    <w:p w14:paraId="00B2B44D" w14:textId="77777777" w:rsidR="001C1167" w:rsidRPr="004426B5" w:rsidRDefault="00B7397A" w:rsidP="004426B5">
      <w:pPr>
        <w:spacing w:after="120" w:line="360" w:lineRule="auto"/>
        <w:ind w:left="14" w:right="14"/>
        <w:rPr>
          <w:szCs w:val="24"/>
        </w:rPr>
      </w:pPr>
      <w:r w:rsidRPr="004426B5">
        <w:rPr>
          <w:szCs w:val="24"/>
        </w:rPr>
        <w:t xml:space="preserve">Az ügyirat tárgya, illetőleg az ügyfél neve és azonosító adatai alapján név- és tárgymutató könyvet kell vezetni, illetőleg az elektronikus iktatókönyvben biztosítani kell az e szempontok szerinti visszakeresés lehetőségét (név- és </w:t>
      </w:r>
      <w:proofErr w:type="spellStart"/>
      <w:r w:rsidRPr="004426B5">
        <w:rPr>
          <w:szCs w:val="24"/>
        </w:rPr>
        <w:t>tárgymutatózás</w:t>
      </w:r>
      <w:proofErr w:type="spellEnd"/>
      <w:r w:rsidRPr="004426B5">
        <w:rPr>
          <w:szCs w:val="24"/>
        </w:rPr>
        <w:t>). A gyorsabb keresés érdekében az iratokhoz a tárgy jellemzői alapján tárgyszavakat kell rendelni, és biztosítani kell a tárgyszavak és azok kombinációja szerinti keresés, valamint a találatok szűkítésének lehetőségét.</w:t>
      </w:r>
    </w:p>
    <w:p w14:paraId="62BB9F6C" w14:textId="77777777" w:rsidR="001C1167" w:rsidRPr="004426B5" w:rsidRDefault="00B7397A" w:rsidP="004426B5">
      <w:pPr>
        <w:spacing w:after="120" w:line="360" w:lineRule="auto"/>
        <w:ind w:left="14" w:right="14"/>
        <w:rPr>
          <w:szCs w:val="24"/>
        </w:rPr>
      </w:pPr>
      <w:r w:rsidRPr="004426B5">
        <w:rPr>
          <w:szCs w:val="24"/>
        </w:rPr>
        <w:t>Az iktatókönyvet az év utolsó munkanapján, az utolsó irat iktatása után le kell zárni.</w:t>
      </w:r>
    </w:p>
    <w:p w14:paraId="52DFEDF1" w14:textId="77777777" w:rsidR="001C1167" w:rsidRPr="004426B5" w:rsidRDefault="00B7397A" w:rsidP="004426B5">
      <w:pPr>
        <w:spacing w:after="120" w:line="360" w:lineRule="auto"/>
        <w:ind w:left="14" w:right="14"/>
        <w:rPr>
          <w:szCs w:val="24"/>
        </w:rPr>
      </w:pPr>
      <w:r w:rsidRPr="004426B5">
        <w:rPr>
          <w:szCs w:val="24"/>
        </w:rPr>
        <w:t>A lezárás szövege a következő:</w:t>
      </w:r>
    </w:p>
    <w:p w14:paraId="73B81795" w14:textId="65BC0684" w:rsidR="004426B5" w:rsidRDefault="00B7397A" w:rsidP="004426B5">
      <w:pPr>
        <w:spacing w:after="120" w:line="360" w:lineRule="auto"/>
        <w:ind w:left="14" w:right="14" w:firstLine="701"/>
        <w:rPr>
          <w:szCs w:val="24"/>
        </w:rPr>
      </w:pPr>
      <w:r w:rsidRPr="004426B5">
        <w:rPr>
          <w:szCs w:val="24"/>
        </w:rPr>
        <w:t>„</w:t>
      </w:r>
      <w:r w:rsidR="003C013B">
        <w:t xml:space="preserve">A Magyarországi Romák Országos Önkormányzata </w:t>
      </w:r>
      <w:r w:rsidR="006A1BB8">
        <w:rPr>
          <w:szCs w:val="24"/>
        </w:rPr>
        <w:t>…</w:t>
      </w:r>
      <w:r w:rsidR="00FB7596">
        <w:rPr>
          <w:szCs w:val="24"/>
        </w:rPr>
        <w:t xml:space="preserve"> </w:t>
      </w:r>
      <w:r w:rsidRPr="004426B5">
        <w:rPr>
          <w:szCs w:val="24"/>
        </w:rPr>
        <w:t xml:space="preserve">évi iktatókönyvét a. </w:t>
      </w:r>
      <w:r w:rsidR="006A1BB8" w:rsidRPr="004426B5">
        <w:rPr>
          <w:szCs w:val="24"/>
        </w:rPr>
        <w:t>..</w:t>
      </w:r>
      <w:r w:rsidRPr="004426B5">
        <w:rPr>
          <w:szCs w:val="24"/>
        </w:rPr>
        <w:t xml:space="preserve"> számmal lezárom” Pecsét</w:t>
      </w:r>
      <w:r w:rsidR="006A1BB8" w:rsidRPr="004426B5">
        <w:rPr>
          <w:szCs w:val="24"/>
        </w:rPr>
        <w:t>,</w:t>
      </w:r>
      <w:r w:rsidRPr="004426B5">
        <w:rPr>
          <w:szCs w:val="24"/>
        </w:rPr>
        <w:t xml:space="preserve"> aláírás</w:t>
      </w:r>
      <w:r w:rsidR="004426B5">
        <w:rPr>
          <w:szCs w:val="24"/>
        </w:rPr>
        <w:t>.</w:t>
      </w:r>
    </w:p>
    <w:p w14:paraId="786D9195" w14:textId="77777777" w:rsidR="004426B5" w:rsidRDefault="00B7397A" w:rsidP="0005501A">
      <w:pPr>
        <w:spacing w:after="120" w:line="360" w:lineRule="auto"/>
        <w:ind w:left="14" w:right="14" w:hanging="14"/>
        <w:rPr>
          <w:szCs w:val="24"/>
        </w:rPr>
      </w:pPr>
      <w:r w:rsidRPr="004426B5">
        <w:rPr>
          <w:szCs w:val="24"/>
        </w:rPr>
        <w:t>Papír alapú iktatókönyv zárása esetén az iktatásra felhasznált utolsó számot követő aláhúzással kell a zárást elvégezni, majd azt a keltezést követően aláírással, továbbá a köz</w:t>
      </w:r>
      <w:r w:rsidR="004426B5">
        <w:rPr>
          <w:szCs w:val="24"/>
        </w:rPr>
        <w:t>feladatot ellátó szerv hivatalos</w:t>
      </w:r>
      <w:r w:rsidR="004426B5" w:rsidRPr="004426B5">
        <w:rPr>
          <w:szCs w:val="24"/>
        </w:rPr>
        <w:t xml:space="preserve"> bélyegzőlenyomatával kell hitelesíteni. Ezt követően a lezárt iktatókö</w:t>
      </w:r>
      <w:r w:rsidR="004426B5">
        <w:rPr>
          <w:szCs w:val="24"/>
        </w:rPr>
        <w:t>nyvben nem lehet iktatást végezni.</w:t>
      </w:r>
    </w:p>
    <w:p w14:paraId="1E76F50C" w14:textId="7952D170" w:rsidR="001C1167" w:rsidRPr="004426B5" w:rsidRDefault="0037350F" w:rsidP="0005501A">
      <w:pPr>
        <w:spacing w:after="120" w:line="360" w:lineRule="auto"/>
        <w:ind w:left="0" w:right="14"/>
        <w:rPr>
          <w:szCs w:val="24"/>
        </w:rPr>
      </w:pPr>
      <w:r>
        <w:rPr>
          <w:szCs w:val="24"/>
        </w:rPr>
        <w:t xml:space="preserve">Az </w:t>
      </w:r>
      <w:proofErr w:type="spellStart"/>
      <w:r>
        <w:rPr>
          <w:szCs w:val="24"/>
        </w:rPr>
        <w:t>Qtató</w:t>
      </w:r>
      <w:proofErr w:type="spellEnd"/>
      <w:r>
        <w:rPr>
          <w:szCs w:val="24"/>
        </w:rPr>
        <w:t xml:space="preserve"> SQ </w:t>
      </w:r>
      <w:r w:rsidR="00B7397A" w:rsidRPr="004426B5">
        <w:rPr>
          <w:szCs w:val="24"/>
        </w:rPr>
        <w:t xml:space="preserve">Iratkezelési szoftver alkalmazása esetén az iktatókönyv zárásának részeként el kell készítenie az elektronikus érkeztető nyilvántartásnak, elektronikus iktatókönyvnek, azok adatállományainak (címlista, </w:t>
      </w:r>
      <w:r w:rsidR="00B7397A" w:rsidRPr="004426B5">
        <w:rPr>
          <w:noProof/>
          <w:szCs w:val="24"/>
        </w:rPr>
        <w:drawing>
          <wp:inline distT="0" distB="0" distL="0" distR="0" wp14:anchorId="166FD428" wp14:editId="5B2ABFE5">
            <wp:extent cx="6096" cy="33537"/>
            <wp:effectExtent l="0" t="0" r="0" b="0"/>
            <wp:docPr id="194453" name="Picture 194453"/>
            <wp:cNvGraphicFramePr/>
            <a:graphic xmlns:a="http://schemas.openxmlformats.org/drawingml/2006/main">
              <a:graphicData uri="http://schemas.openxmlformats.org/drawingml/2006/picture">
                <pic:pic xmlns:pic="http://schemas.openxmlformats.org/drawingml/2006/picture">
                  <pic:nvPicPr>
                    <pic:cNvPr id="194453" name="Picture 194453"/>
                    <pic:cNvPicPr/>
                  </pic:nvPicPr>
                  <pic:blipFill>
                    <a:blip r:embed="rId55"/>
                    <a:stretch>
                      <a:fillRect/>
                    </a:stretch>
                  </pic:blipFill>
                  <pic:spPr>
                    <a:xfrm>
                      <a:off x="0" y="0"/>
                      <a:ext cx="6096" cy="33537"/>
                    </a:xfrm>
                    <a:prstGeom prst="rect">
                      <a:avLst/>
                    </a:prstGeom>
                  </pic:spPr>
                </pic:pic>
              </a:graphicData>
            </a:graphic>
          </wp:inline>
        </w:drawing>
      </w:r>
      <w:r w:rsidR="00B7397A" w:rsidRPr="004426B5">
        <w:rPr>
          <w:szCs w:val="24"/>
        </w:rPr>
        <w:t>tételszám, megőrzés, naplózás információi) és az elektronikus dokumentumoknak az év utolsó munkanapi iktatás</w:t>
      </w:r>
      <w:r w:rsidR="00480E40" w:rsidRPr="004426B5">
        <w:rPr>
          <w:szCs w:val="24"/>
        </w:rPr>
        <w:t xml:space="preserve">i állapotát tükröző, </w:t>
      </w:r>
      <w:r w:rsidR="0064447A" w:rsidRPr="004426B5">
        <w:rPr>
          <w:szCs w:val="24"/>
        </w:rPr>
        <w:t>idebélyegzővel</w:t>
      </w:r>
      <w:r w:rsidR="00B7397A" w:rsidRPr="004426B5">
        <w:rPr>
          <w:szCs w:val="24"/>
        </w:rPr>
        <w:t xml:space="preserve"> ellátott, elektronikus adathordozóra elmentett változatát. Az elektronikus dokumentumokat külön adathordozóra kell elmenteni.</w:t>
      </w:r>
    </w:p>
    <w:p w14:paraId="54A380D6" w14:textId="77777777" w:rsidR="001C1167" w:rsidRPr="004426B5" w:rsidRDefault="00B7397A" w:rsidP="0005501A">
      <w:pPr>
        <w:spacing w:after="120" w:line="360" w:lineRule="auto"/>
        <w:ind w:left="0" w:right="14"/>
        <w:rPr>
          <w:szCs w:val="24"/>
        </w:rPr>
      </w:pPr>
      <w:r w:rsidRPr="004426B5">
        <w:rPr>
          <w:szCs w:val="24"/>
        </w:rPr>
        <w:lastRenderedPageBreak/>
        <w:t>A különböző években, de ugyanazon ügy</w:t>
      </w:r>
      <w:r w:rsidR="00480E40" w:rsidRPr="004426B5">
        <w:rPr>
          <w:szCs w:val="24"/>
        </w:rPr>
        <w:t>ben keletkezett iratoknak egy fő</w:t>
      </w:r>
      <w:r w:rsidRPr="004426B5">
        <w:rPr>
          <w:szCs w:val="24"/>
        </w:rPr>
        <w:t xml:space="preserve">számon való nyilvántartása esetén a lezárt iktatókönyvben új irat új </w:t>
      </w:r>
      <w:r w:rsidR="00480E40" w:rsidRPr="004426B5">
        <w:rPr>
          <w:szCs w:val="24"/>
        </w:rPr>
        <w:t>főszám</w:t>
      </w:r>
      <w:r w:rsidRPr="004426B5">
        <w:rPr>
          <w:szCs w:val="24"/>
        </w:rPr>
        <w:t xml:space="preserve">ra történő iktatása nem megengedett, az érkezett újabb iratot az ugyanazon ügy </w:t>
      </w:r>
      <w:r w:rsidR="00480E40" w:rsidRPr="004426B5">
        <w:rPr>
          <w:szCs w:val="24"/>
        </w:rPr>
        <w:t>főszám</w:t>
      </w:r>
      <w:r w:rsidRPr="004426B5">
        <w:rPr>
          <w:szCs w:val="24"/>
        </w:rPr>
        <w:t>ának soron következő alszámára kell iktatni.</w:t>
      </w:r>
    </w:p>
    <w:p w14:paraId="1F92636B" w14:textId="77777777" w:rsidR="001C1167" w:rsidRPr="004426B5" w:rsidRDefault="00480E40" w:rsidP="004426B5">
      <w:pPr>
        <w:spacing w:after="120" w:line="360" w:lineRule="auto"/>
        <w:ind w:left="14" w:right="14"/>
        <w:rPr>
          <w:szCs w:val="24"/>
        </w:rPr>
      </w:pPr>
      <w:r w:rsidRPr="004426B5">
        <w:rPr>
          <w:szCs w:val="24"/>
        </w:rPr>
        <w:t xml:space="preserve">Az </w:t>
      </w:r>
      <w:r w:rsidR="0064447A">
        <w:rPr>
          <w:szCs w:val="24"/>
        </w:rPr>
        <w:t>idő</w:t>
      </w:r>
      <w:r w:rsidR="0064447A" w:rsidRPr="004426B5">
        <w:rPr>
          <w:szCs w:val="24"/>
        </w:rPr>
        <w:t>bélyegzővel</w:t>
      </w:r>
      <w:r w:rsidR="00B7397A" w:rsidRPr="004426B5">
        <w:rPr>
          <w:szCs w:val="24"/>
        </w:rPr>
        <w:t xml:space="preserve"> ellátott, lezárt érkeztető nyilvántartást, iktatókönyvet, adatállományait és az elektronikus dokumentumokat archiválni kell, és a biztonsági másolatot elektronikus adathordozón tűzbiztos helyen kell tárolni. Az elektronikus érkeztető nyilvántartás elektronikus adathordozóra elmentett példányát az archiválást követő második évben meg kell semmisíteni.</w:t>
      </w:r>
      <w:r w:rsidR="00B7397A" w:rsidRPr="004426B5">
        <w:rPr>
          <w:noProof/>
          <w:szCs w:val="24"/>
        </w:rPr>
        <w:drawing>
          <wp:inline distT="0" distB="0" distL="0" distR="0" wp14:anchorId="1210AB55" wp14:editId="24898804">
            <wp:extent cx="3048" cy="3049"/>
            <wp:effectExtent l="0" t="0" r="0" b="0"/>
            <wp:docPr id="27921" name="Picture 27921"/>
            <wp:cNvGraphicFramePr/>
            <a:graphic xmlns:a="http://schemas.openxmlformats.org/drawingml/2006/main">
              <a:graphicData uri="http://schemas.openxmlformats.org/drawingml/2006/picture">
                <pic:pic xmlns:pic="http://schemas.openxmlformats.org/drawingml/2006/picture">
                  <pic:nvPicPr>
                    <pic:cNvPr id="27921" name="Picture 27921"/>
                    <pic:cNvPicPr/>
                  </pic:nvPicPr>
                  <pic:blipFill>
                    <a:blip r:embed="rId17"/>
                    <a:stretch>
                      <a:fillRect/>
                    </a:stretch>
                  </pic:blipFill>
                  <pic:spPr>
                    <a:xfrm>
                      <a:off x="0" y="0"/>
                      <a:ext cx="3048" cy="3049"/>
                    </a:xfrm>
                    <a:prstGeom prst="rect">
                      <a:avLst/>
                    </a:prstGeom>
                  </pic:spPr>
                </pic:pic>
              </a:graphicData>
            </a:graphic>
          </wp:inline>
        </w:drawing>
      </w:r>
    </w:p>
    <w:p w14:paraId="4DFCB2E6" w14:textId="77777777" w:rsidR="001C1167" w:rsidRPr="004426B5" w:rsidRDefault="00B7397A" w:rsidP="004426B5">
      <w:pPr>
        <w:spacing w:after="120" w:line="360" w:lineRule="auto"/>
        <w:ind w:left="14" w:right="14"/>
        <w:rPr>
          <w:szCs w:val="24"/>
        </w:rPr>
      </w:pPr>
      <w:r w:rsidRPr="004426B5">
        <w:rPr>
          <w:szCs w:val="24"/>
        </w:rPr>
        <w:t xml:space="preserve">Az ügykezelőnek az iratokat a beérkezés napján, de legkésőbb az azt követő munkanapon be kell iktatni. Soron kívül kell iktatni a határidős iratokat, táviratokat, elsőbbségi küldeményeket, a hivatalból tett </w:t>
      </w:r>
      <w:r w:rsidR="00480E40" w:rsidRPr="004426B5">
        <w:rPr>
          <w:szCs w:val="24"/>
        </w:rPr>
        <w:t>intézkedéseket tartalmazó „sürgős” jelzésű</w:t>
      </w:r>
      <w:r w:rsidRPr="004426B5">
        <w:rPr>
          <w:szCs w:val="24"/>
        </w:rPr>
        <w:t xml:space="preserve"> iratokat.</w:t>
      </w:r>
    </w:p>
    <w:p w14:paraId="7267EFC7" w14:textId="77777777" w:rsidR="001C1167" w:rsidRPr="004426B5" w:rsidRDefault="00B7397A" w:rsidP="004426B5">
      <w:pPr>
        <w:spacing w:after="120" w:line="360" w:lineRule="auto"/>
        <w:ind w:left="14" w:right="14"/>
        <w:rPr>
          <w:szCs w:val="24"/>
        </w:rPr>
      </w:pPr>
      <w:r w:rsidRPr="004426B5">
        <w:rPr>
          <w:szCs w:val="24"/>
        </w:rPr>
        <w:t>Az elektronikus úton érkezett iratok iktathatók automatikusan is.</w:t>
      </w:r>
    </w:p>
    <w:p w14:paraId="18669769" w14:textId="77777777" w:rsidR="001C1167" w:rsidRPr="004426B5" w:rsidRDefault="00B7397A" w:rsidP="004426B5">
      <w:pPr>
        <w:spacing w:after="120" w:line="360" w:lineRule="auto"/>
        <w:ind w:left="14" w:right="14"/>
        <w:rPr>
          <w:szCs w:val="24"/>
        </w:rPr>
      </w:pPr>
      <w:r w:rsidRPr="004426B5">
        <w:rPr>
          <w:szCs w:val="24"/>
        </w:rPr>
        <w:t>Ebben az esetben</w:t>
      </w:r>
    </w:p>
    <w:p w14:paraId="32CB6333" w14:textId="129C7F53" w:rsidR="00480E40" w:rsidRPr="004426B5" w:rsidRDefault="00B7397A" w:rsidP="004426B5">
      <w:pPr>
        <w:pStyle w:val="Listaszerbekezds"/>
        <w:numPr>
          <w:ilvl w:val="0"/>
          <w:numId w:val="35"/>
        </w:numPr>
        <w:spacing w:after="120" w:line="360" w:lineRule="auto"/>
        <w:ind w:right="902"/>
        <w:rPr>
          <w:szCs w:val="24"/>
        </w:rPr>
      </w:pPr>
      <w:r w:rsidRPr="004426B5">
        <w:rPr>
          <w:szCs w:val="24"/>
        </w:rPr>
        <w:t>a</w:t>
      </w:r>
      <w:r w:rsidR="003C013B">
        <w:rPr>
          <w:szCs w:val="24"/>
        </w:rPr>
        <w:t xml:space="preserve"> Magyarországi Romák</w:t>
      </w:r>
      <w:r w:rsidRPr="004426B5">
        <w:rPr>
          <w:szCs w:val="24"/>
        </w:rPr>
        <w:t xml:space="preserve"> Országos</w:t>
      </w:r>
      <w:r w:rsidR="003C013B">
        <w:rPr>
          <w:szCs w:val="24"/>
        </w:rPr>
        <w:t xml:space="preserve"> </w:t>
      </w:r>
      <w:r w:rsidR="007C5819" w:rsidRPr="004426B5">
        <w:rPr>
          <w:szCs w:val="24"/>
        </w:rPr>
        <w:t>Önkormányzat</w:t>
      </w:r>
      <w:r w:rsidR="003C013B">
        <w:rPr>
          <w:szCs w:val="24"/>
        </w:rPr>
        <w:t>a</w:t>
      </w:r>
      <w:r w:rsidRPr="004426B5">
        <w:rPr>
          <w:szCs w:val="24"/>
        </w:rPr>
        <w:t xml:space="preserve"> által előzetesen közzétett formátumban és alakban történik a dokumentum benyújtása; </w:t>
      </w:r>
    </w:p>
    <w:p w14:paraId="3FA95D04" w14:textId="77777777" w:rsidR="001C1167" w:rsidRPr="004426B5" w:rsidRDefault="00B7397A" w:rsidP="004426B5">
      <w:pPr>
        <w:pStyle w:val="Listaszerbekezds"/>
        <w:numPr>
          <w:ilvl w:val="0"/>
          <w:numId w:val="35"/>
        </w:numPr>
        <w:spacing w:after="120" w:line="360" w:lineRule="auto"/>
        <w:ind w:right="902"/>
        <w:rPr>
          <w:szCs w:val="24"/>
        </w:rPr>
      </w:pPr>
      <w:r w:rsidRPr="004426B5">
        <w:rPr>
          <w:szCs w:val="24"/>
        </w:rPr>
        <w:t>az iratkezelési szabályzat rendelkezik a tévesen az automatikus iktatási rendszerbe került iratok kezeléséről.</w:t>
      </w:r>
    </w:p>
    <w:p w14:paraId="5F6232D9" w14:textId="77777777" w:rsidR="001C1167" w:rsidRPr="004426B5" w:rsidRDefault="00B7397A" w:rsidP="004426B5">
      <w:pPr>
        <w:spacing w:after="120" w:line="360" w:lineRule="auto"/>
        <w:ind w:left="14" w:right="14"/>
        <w:rPr>
          <w:szCs w:val="24"/>
        </w:rPr>
      </w:pPr>
      <w:r w:rsidRPr="004426B5">
        <w:rPr>
          <w:szCs w:val="24"/>
        </w:rPr>
        <w:t>Nem kell iktatni, de nyilván kell tartani:</w:t>
      </w:r>
    </w:p>
    <w:p w14:paraId="5545AB36" w14:textId="77777777" w:rsidR="00480E40" w:rsidRPr="004426B5" w:rsidRDefault="00B7397A" w:rsidP="004426B5">
      <w:pPr>
        <w:pStyle w:val="Listaszerbekezds"/>
        <w:numPr>
          <w:ilvl w:val="0"/>
          <w:numId w:val="36"/>
        </w:numPr>
        <w:spacing w:after="120" w:line="360" w:lineRule="auto"/>
        <w:ind w:right="902"/>
        <w:rPr>
          <w:szCs w:val="24"/>
        </w:rPr>
      </w:pPr>
      <w:r w:rsidRPr="004426B5">
        <w:rPr>
          <w:szCs w:val="24"/>
        </w:rPr>
        <w:t>bemutatásra vagy jóváhagyás céljából visszavárólag érkezett iratokat;</w:t>
      </w:r>
    </w:p>
    <w:p w14:paraId="6CC62489" w14:textId="77777777" w:rsidR="00480E40" w:rsidRPr="004426B5" w:rsidRDefault="00B7397A" w:rsidP="004426B5">
      <w:pPr>
        <w:pStyle w:val="Listaszerbekezds"/>
        <w:numPr>
          <w:ilvl w:val="0"/>
          <w:numId w:val="36"/>
        </w:numPr>
        <w:spacing w:after="120" w:line="360" w:lineRule="auto"/>
        <w:ind w:right="902"/>
        <w:rPr>
          <w:szCs w:val="24"/>
        </w:rPr>
      </w:pPr>
      <w:r w:rsidRPr="004426B5">
        <w:rPr>
          <w:szCs w:val="24"/>
        </w:rPr>
        <w:t xml:space="preserve">nyugtákat, pénzügyi kimutatásokat, fizetésiszámla-kivonatokat, számlákat; </w:t>
      </w:r>
    </w:p>
    <w:p w14:paraId="08748785" w14:textId="77777777" w:rsidR="0005501A" w:rsidRDefault="00B7397A" w:rsidP="004426B5">
      <w:pPr>
        <w:pStyle w:val="Listaszerbekezds"/>
        <w:numPr>
          <w:ilvl w:val="0"/>
          <w:numId w:val="36"/>
        </w:numPr>
        <w:spacing w:after="120" w:line="360" w:lineRule="auto"/>
        <w:ind w:right="902"/>
        <w:rPr>
          <w:szCs w:val="24"/>
        </w:rPr>
      </w:pPr>
      <w:r w:rsidRPr="004426B5">
        <w:rPr>
          <w:szCs w:val="24"/>
        </w:rPr>
        <w:t>munkaügyi nyilvántartá</w:t>
      </w:r>
      <w:r w:rsidR="0005501A">
        <w:rPr>
          <w:szCs w:val="24"/>
        </w:rPr>
        <w:t>sokat;</w:t>
      </w:r>
    </w:p>
    <w:p w14:paraId="797FB495" w14:textId="77777777" w:rsidR="0005501A" w:rsidRDefault="00B7397A" w:rsidP="004426B5">
      <w:pPr>
        <w:pStyle w:val="Listaszerbekezds"/>
        <w:numPr>
          <w:ilvl w:val="0"/>
          <w:numId w:val="36"/>
        </w:numPr>
        <w:spacing w:after="120" w:line="360" w:lineRule="auto"/>
        <w:ind w:right="902"/>
        <w:rPr>
          <w:szCs w:val="24"/>
        </w:rPr>
      </w:pPr>
      <w:r w:rsidRPr="004426B5">
        <w:rPr>
          <w:szCs w:val="24"/>
        </w:rPr>
        <w:t>anyagkezeléssel</w:t>
      </w:r>
      <w:r w:rsidR="0005501A">
        <w:rPr>
          <w:szCs w:val="24"/>
        </w:rPr>
        <w:t xml:space="preserve"> kapcsolatos nyilvántartásokat;</w:t>
      </w:r>
    </w:p>
    <w:p w14:paraId="333FABF8" w14:textId="77777777" w:rsidR="001C1167" w:rsidRPr="004426B5" w:rsidRDefault="00B7397A" w:rsidP="004426B5">
      <w:pPr>
        <w:pStyle w:val="Listaszerbekezds"/>
        <w:numPr>
          <w:ilvl w:val="0"/>
          <w:numId w:val="36"/>
        </w:numPr>
        <w:spacing w:after="120" w:line="360" w:lineRule="auto"/>
        <w:ind w:right="902"/>
        <w:rPr>
          <w:szCs w:val="24"/>
        </w:rPr>
      </w:pPr>
      <w:r w:rsidRPr="004426B5">
        <w:rPr>
          <w:szCs w:val="24"/>
        </w:rPr>
        <w:t>visszaérkezett tértivevényeket és elektronikus visszaigazolásokat.</w:t>
      </w:r>
    </w:p>
    <w:p w14:paraId="2CB51C0A" w14:textId="77777777" w:rsidR="001C1167" w:rsidRPr="004426B5" w:rsidRDefault="00B7397A" w:rsidP="004426B5">
      <w:pPr>
        <w:spacing w:after="120" w:line="360" w:lineRule="auto"/>
        <w:ind w:left="106" w:right="14"/>
        <w:rPr>
          <w:szCs w:val="24"/>
        </w:rPr>
      </w:pPr>
      <w:r w:rsidRPr="004426B5">
        <w:rPr>
          <w:szCs w:val="24"/>
        </w:rPr>
        <w:t xml:space="preserve">Téves iktatás esetén a papír alapú iktatókönyvben a bejegyzést áthúzással kell </w:t>
      </w:r>
      <w:proofErr w:type="spellStart"/>
      <w:r w:rsidRPr="004426B5">
        <w:rPr>
          <w:szCs w:val="24"/>
        </w:rPr>
        <w:t>érvényteleníteni</w:t>
      </w:r>
      <w:proofErr w:type="spellEnd"/>
      <w:r w:rsidRPr="004426B5">
        <w:rPr>
          <w:szCs w:val="24"/>
        </w:rPr>
        <w:t xml:space="preserve"> oly módon, hogy az érvénytelenítés ténye - az eredeti bejegyzés olvashatósága mellett - kétségtelen legyen.</w:t>
      </w:r>
    </w:p>
    <w:p w14:paraId="3B018865" w14:textId="77777777" w:rsidR="001C1167" w:rsidRPr="004426B5" w:rsidRDefault="00B7397A" w:rsidP="004426B5">
      <w:pPr>
        <w:spacing w:after="120" w:line="360" w:lineRule="auto"/>
        <w:ind w:left="86" w:right="14"/>
        <w:rPr>
          <w:szCs w:val="24"/>
        </w:rPr>
      </w:pPr>
      <w:r w:rsidRPr="004426B5">
        <w:rPr>
          <w:szCs w:val="24"/>
        </w:rPr>
        <w:t>Elektronikus iktatókönyv használata esetén a változásokat (módosítás, az adatok fizikai törlése nélküli törlésre jelölése), tartalmuk megőrzésével, naplózással dokumentálni kell.</w:t>
      </w:r>
      <w:r w:rsidRPr="004426B5">
        <w:rPr>
          <w:noProof/>
          <w:szCs w:val="24"/>
        </w:rPr>
        <w:drawing>
          <wp:inline distT="0" distB="0" distL="0" distR="0" wp14:anchorId="4B33B467" wp14:editId="199CC10A">
            <wp:extent cx="3048" cy="33537"/>
            <wp:effectExtent l="0" t="0" r="0" b="0"/>
            <wp:docPr id="194456" name="Picture 194456"/>
            <wp:cNvGraphicFramePr/>
            <a:graphic xmlns:a="http://schemas.openxmlformats.org/drawingml/2006/main">
              <a:graphicData uri="http://schemas.openxmlformats.org/drawingml/2006/picture">
                <pic:pic xmlns:pic="http://schemas.openxmlformats.org/drawingml/2006/picture">
                  <pic:nvPicPr>
                    <pic:cNvPr id="194456" name="Picture 194456"/>
                    <pic:cNvPicPr/>
                  </pic:nvPicPr>
                  <pic:blipFill>
                    <a:blip r:embed="rId56"/>
                    <a:stretch>
                      <a:fillRect/>
                    </a:stretch>
                  </pic:blipFill>
                  <pic:spPr>
                    <a:xfrm>
                      <a:off x="0" y="0"/>
                      <a:ext cx="3048" cy="33537"/>
                    </a:xfrm>
                    <a:prstGeom prst="rect">
                      <a:avLst/>
                    </a:prstGeom>
                  </pic:spPr>
                </pic:pic>
              </a:graphicData>
            </a:graphic>
          </wp:inline>
        </w:drawing>
      </w:r>
    </w:p>
    <w:p w14:paraId="44DA5F96" w14:textId="77777777" w:rsidR="001C1167" w:rsidRPr="004426B5" w:rsidRDefault="00B7397A" w:rsidP="004426B5">
      <w:pPr>
        <w:spacing w:after="120" w:line="360" w:lineRule="auto"/>
        <w:ind w:left="77" w:right="14"/>
        <w:rPr>
          <w:szCs w:val="24"/>
        </w:rPr>
      </w:pPr>
      <w:r w:rsidRPr="004426B5">
        <w:rPr>
          <w:szCs w:val="24"/>
        </w:rPr>
        <w:t>A tévesen kiadott iktatószám nem használható fel újra.</w:t>
      </w:r>
    </w:p>
    <w:p w14:paraId="0891CF9E" w14:textId="77777777" w:rsidR="001C1167" w:rsidRPr="004426B5" w:rsidRDefault="00B7397A" w:rsidP="004426B5">
      <w:pPr>
        <w:spacing w:after="120" w:line="360" w:lineRule="auto"/>
        <w:ind w:left="14" w:right="14"/>
        <w:rPr>
          <w:szCs w:val="24"/>
        </w:rPr>
      </w:pPr>
      <w:r w:rsidRPr="004426B5">
        <w:rPr>
          <w:szCs w:val="24"/>
        </w:rPr>
        <w:lastRenderedPageBreak/>
        <w:t>A papír alapú iktatókönyvbe ceruzával beírni, sorszámot üresen hagyni, a felhasznált lapokat összeragasztani, a bejegyzett adatokat kiradírozni, vagy bármely más módon olvashatatlanná tenni nem szabad. Ha helyesbítés szükséges, a téves adatot vagy számot egy vonallal úgy kell áthúzni, hogy az eredeti feljegyzés olvasható maradjon. A javítást keltezéssel és kézjeggyel kell igazolni.</w:t>
      </w:r>
    </w:p>
    <w:p w14:paraId="5CD696DF" w14:textId="77777777" w:rsidR="001C1167" w:rsidRPr="004426B5" w:rsidRDefault="00B7397A" w:rsidP="004426B5">
      <w:pPr>
        <w:spacing w:after="120" w:line="360" w:lineRule="auto"/>
        <w:ind w:left="14" w:right="14"/>
        <w:rPr>
          <w:szCs w:val="24"/>
        </w:rPr>
      </w:pPr>
      <w:r w:rsidRPr="004426B5">
        <w:rPr>
          <w:szCs w:val="24"/>
        </w:rPr>
        <w:t>Iratkezelési szoftver alkalmazása esetén az utólagos módosítás té</w:t>
      </w:r>
      <w:r w:rsidR="00480E40" w:rsidRPr="004426B5">
        <w:rPr>
          <w:szCs w:val="24"/>
        </w:rPr>
        <w:t>nyét a jogosultsággal rendelkező</w:t>
      </w:r>
      <w:r w:rsidRPr="004426B5">
        <w:rPr>
          <w:szCs w:val="24"/>
        </w:rPr>
        <w:t xml:space="preserve"> felhasználó azonosítójával és a javítás idejének megjelölésével naplózni kell. A naplóban követhetően rögzíteni kell az eredeti és a módosított adatokat.</w:t>
      </w:r>
    </w:p>
    <w:p w14:paraId="2F66C4E0" w14:textId="77777777" w:rsidR="001C1167" w:rsidRPr="004426B5" w:rsidRDefault="00B7397A" w:rsidP="004426B5">
      <w:pPr>
        <w:spacing w:after="120" w:line="360" w:lineRule="auto"/>
        <w:ind w:left="14" w:right="14"/>
        <w:rPr>
          <w:szCs w:val="24"/>
        </w:rPr>
      </w:pPr>
      <w:r w:rsidRPr="004426B5">
        <w:rPr>
          <w:szCs w:val="24"/>
        </w:rPr>
        <w:t>Az irat iktatása előtt meg kell állapítani, hogy van-e előzménye.</w:t>
      </w:r>
    </w:p>
    <w:p w14:paraId="149B9361" w14:textId="77777777" w:rsidR="001C1167" w:rsidRPr="004426B5" w:rsidRDefault="00B7397A" w:rsidP="004426B5">
      <w:pPr>
        <w:spacing w:after="120" w:line="360" w:lineRule="auto"/>
        <w:ind w:left="14" w:right="14"/>
        <w:rPr>
          <w:szCs w:val="24"/>
        </w:rPr>
      </w:pPr>
      <w:r w:rsidRPr="004426B5">
        <w:rPr>
          <w:szCs w:val="24"/>
        </w:rPr>
        <w:t>Amennyiben a küldeménynek a tárgyévben van előzménye, akkor azt az előzmény következő alszámára kell iktatni.</w:t>
      </w:r>
    </w:p>
    <w:p w14:paraId="2F71A716" w14:textId="77777777" w:rsidR="001C1167" w:rsidRPr="004426B5" w:rsidRDefault="00B7397A" w:rsidP="004426B5">
      <w:pPr>
        <w:spacing w:after="120" w:line="360" w:lineRule="auto"/>
        <w:ind w:left="14" w:right="14"/>
        <w:rPr>
          <w:szCs w:val="24"/>
        </w:rPr>
      </w:pPr>
      <w:r w:rsidRPr="004426B5">
        <w:rPr>
          <w:szCs w:val="24"/>
        </w:rPr>
        <w:t>Amennyiben a küldeménynek a korábbi évben (években) van előzménye, akkor az előzményt a tárgyévi ügyirathoz kell szerelni és rögzíte</w:t>
      </w:r>
      <w:r w:rsidR="00480E40" w:rsidRPr="004426B5">
        <w:rPr>
          <w:szCs w:val="24"/>
        </w:rPr>
        <w:t>ni kell, az iktatókönyvben az előírat</w:t>
      </w:r>
      <w:r w:rsidRPr="004426B5">
        <w:rPr>
          <w:szCs w:val="24"/>
        </w:rPr>
        <w:t xml:space="preserve"> iktatószámát, az előzménynél pedig az utóirat iktatószámát. A szerelést papír alapú irat esetében az iraton is jelölni kell.</w:t>
      </w:r>
    </w:p>
    <w:p w14:paraId="3623CF55" w14:textId="77777777" w:rsidR="001C1167" w:rsidRDefault="00B7397A" w:rsidP="004426B5">
      <w:pPr>
        <w:spacing w:after="120" w:line="360" w:lineRule="auto"/>
        <w:ind w:left="14" w:right="14"/>
      </w:pPr>
      <w:r w:rsidRPr="004426B5">
        <w:rPr>
          <w:szCs w:val="24"/>
        </w:rPr>
        <w:t xml:space="preserve">A különböző években, de ugyanazon ügyben keletkezett iratoknak egy </w:t>
      </w:r>
      <w:r w:rsidR="00480E40" w:rsidRPr="004426B5">
        <w:rPr>
          <w:szCs w:val="24"/>
        </w:rPr>
        <w:t>főszám</w:t>
      </w:r>
      <w:r w:rsidRPr="004426B5">
        <w:rPr>
          <w:szCs w:val="24"/>
        </w:rPr>
        <w:t>on való n</w:t>
      </w:r>
      <w:r w:rsidR="00480E40" w:rsidRPr="004426B5">
        <w:rPr>
          <w:szCs w:val="24"/>
        </w:rPr>
        <w:t>yilvántartása esetén a különböző</w:t>
      </w:r>
      <w:r w:rsidRPr="004426B5">
        <w:rPr>
          <w:szCs w:val="24"/>
        </w:rPr>
        <w:t xml:space="preserve"> években, de ugyanazon ügyben keletkezett, egy </w:t>
      </w:r>
      <w:r w:rsidR="00480E40" w:rsidRPr="004426B5">
        <w:rPr>
          <w:szCs w:val="24"/>
        </w:rPr>
        <w:t>főszám</w:t>
      </w:r>
      <w:r w:rsidRPr="004426B5">
        <w:rPr>
          <w:szCs w:val="24"/>
        </w:rPr>
        <w:t>on nyilvántartható ügyek esetében a küldemén</w:t>
      </w:r>
      <w:r w:rsidR="00480E40" w:rsidRPr="004426B5">
        <w:rPr>
          <w:szCs w:val="24"/>
        </w:rPr>
        <w:t>yt az előzmény következő alszám</w:t>
      </w:r>
      <w:r w:rsidRPr="004426B5">
        <w:rPr>
          <w:szCs w:val="24"/>
        </w:rPr>
        <w:t>ára kell iktatni.</w:t>
      </w:r>
      <w:r>
        <w:br w:type="page"/>
      </w:r>
    </w:p>
    <w:p w14:paraId="16D5CFA4" w14:textId="77777777" w:rsidR="001C1167" w:rsidRDefault="00284EBC" w:rsidP="00480E40">
      <w:pPr>
        <w:spacing w:after="0" w:line="360" w:lineRule="auto"/>
        <w:ind w:left="648" w:right="586" w:hanging="10"/>
        <w:jc w:val="center"/>
      </w:pPr>
      <w:r>
        <w:lastRenderedPageBreak/>
        <w:t>III</w:t>
      </w:r>
      <w:r w:rsidR="00B7397A">
        <w:t>.5. Szignálás</w:t>
      </w:r>
    </w:p>
    <w:p w14:paraId="238B7F4D" w14:textId="77777777" w:rsidR="001C1167" w:rsidRDefault="00B7397A" w:rsidP="00284EBC">
      <w:pPr>
        <w:spacing w:after="120" w:line="360" w:lineRule="auto"/>
        <w:ind w:left="11" w:right="11"/>
      </w:pPr>
      <w:r>
        <w:rPr>
          <w:noProof/>
        </w:rPr>
        <w:drawing>
          <wp:inline distT="0" distB="0" distL="0" distR="0" wp14:anchorId="2DA66C82" wp14:editId="649D82D4">
            <wp:extent cx="3048" cy="3049"/>
            <wp:effectExtent l="0" t="0" r="0" b="0"/>
            <wp:docPr id="30569" name="Picture 30569"/>
            <wp:cNvGraphicFramePr/>
            <a:graphic xmlns:a="http://schemas.openxmlformats.org/drawingml/2006/main">
              <a:graphicData uri="http://schemas.openxmlformats.org/drawingml/2006/picture">
                <pic:pic xmlns:pic="http://schemas.openxmlformats.org/drawingml/2006/picture">
                  <pic:nvPicPr>
                    <pic:cNvPr id="30569" name="Picture 30569"/>
                    <pic:cNvPicPr/>
                  </pic:nvPicPr>
                  <pic:blipFill>
                    <a:blip r:embed="rId18"/>
                    <a:stretch>
                      <a:fillRect/>
                    </a:stretch>
                  </pic:blipFill>
                  <pic:spPr>
                    <a:xfrm>
                      <a:off x="0" y="0"/>
                      <a:ext cx="3048" cy="3049"/>
                    </a:xfrm>
                    <a:prstGeom prst="rect">
                      <a:avLst/>
                    </a:prstGeom>
                  </pic:spPr>
                </pic:pic>
              </a:graphicData>
            </a:graphic>
          </wp:inline>
        </w:drawing>
      </w:r>
      <w:r>
        <w:t>Az ügykezelő az érkezett iratot köteles a vezető megbízottjának átadni, a</w:t>
      </w:r>
      <w:r w:rsidR="00480E40">
        <w:t>ki kijelöli az ügyintézést végző</w:t>
      </w:r>
      <w:r>
        <w:t xml:space="preserve"> személyt (szignálás). Az Iratkezelési Szabályzat rendelkezhet úgy, hogy bizonyos, jól meghatározott iratcsoport esetén szignálás nélkül ahhoz az ügyintézőhöz kell továbbítani az iratot, aki jogosult az ügyben eljárni, az iratkezelési feljegyzéseket megtenni.</w:t>
      </w:r>
    </w:p>
    <w:p w14:paraId="227D8459" w14:textId="77777777" w:rsidR="003C013B" w:rsidRDefault="00B7397A" w:rsidP="003C013B">
      <w:pPr>
        <w:spacing w:after="120" w:line="360" w:lineRule="auto"/>
        <w:ind w:left="11" w:right="11"/>
      </w:pPr>
      <w:r>
        <w:t>Az irat szignálására jogosult meghatározza az elintézéssel kapcsolatos esetleges külön utasításait (feladatok, határidő, sürgősségi fok stb.). Ezeket a szignálás idejének megjelölésével írásban teszi meg.</w:t>
      </w:r>
    </w:p>
    <w:p w14:paraId="3526AC37" w14:textId="444B1509" w:rsidR="001C1167" w:rsidRDefault="003C013B" w:rsidP="003C013B">
      <w:pPr>
        <w:spacing w:after="120" w:line="360" w:lineRule="auto"/>
        <w:ind w:left="11" w:right="11"/>
      </w:pPr>
      <w:r>
        <w:t xml:space="preserve">A Magyarországi Romák Országos Önkormányzata </w:t>
      </w:r>
      <w:r w:rsidR="00B7397A">
        <w:t>vezetője elrendelheti az irat bemutatás előtti iktatását.</w:t>
      </w:r>
    </w:p>
    <w:p w14:paraId="27A97C12" w14:textId="77777777" w:rsidR="001C1167" w:rsidRDefault="00D333E2" w:rsidP="00284EBC">
      <w:pPr>
        <w:spacing w:before="240" w:after="120" w:line="360" w:lineRule="auto"/>
        <w:ind w:left="652" w:right="539" w:hanging="11"/>
        <w:jc w:val="center"/>
      </w:pPr>
      <w:r>
        <w:t>III</w:t>
      </w:r>
      <w:r w:rsidR="00B7397A">
        <w:t xml:space="preserve">.6. </w:t>
      </w:r>
      <w:proofErr w:type="spellStart"/>
      <w:r w:rsidR="00B7397A">
        <w:t>Kiadmányozás</w:t>
      </w:r>
      <w:proofErr w:type="spellEnd"/>
    </w:p>
    <w:p w14:paraId="2C0979F5" w14:textId="77777777" w:rsidR="001C1167" w:rsidRDefault="00B7397A" w:rsidP="00C97750">
      <w:pPr>
        <w:spacing w:after="120" w:line="360" w:lineRule="auto"/>
        <w:ind w:left="0" w:right="14"/>
      </w:pPr>
      <w:r>
        <w:t>Küls</w:t>
      </w:r>
      <w:r w:rsidR="00480E40">
        <w:t>ő</w:t>
      </w:r>
      <w:r>
        <w:t xml:space="preserve"> szervhez vagy személyhez küldendő iratot kiadmányként csak a szervezeti és működési szabályzatban, ügyrendben meghatározott, </w:t>
      </w:r>
      <w:proofErr w:type="spellStart"/>
      <w:r>
        <w:t>kiadmányozási</w:t>
      </w:r>
      <w:proofErr w:type="spellEnd"/>
      <w:r w:rsidR="005B78BC">
        <w:t xml:space="preserve"> </w:t>
      </w:r>
      <w:r>
        <w:t>joggal rendelkező személy írhat alá.</w:t>
      </w:r>
    </w:p>
    <w:p w14:paraId="0298876C" w14:textId="77777777" w:rsidR="001C1167" w:rsidRDefault="00B7397A" w:rsidP="00C97750">
      <w:pPr>
        <w:spacing w:after="120" w:line="360" w:lineRule="auto"/>
        <w:ind w:left="0" w:right="14"/>
      </w:pPr>
      <w:r>
        <w:t xml:space="preserve">Külső szervhez vagy személyhez kiadmányt csak hitelesen lehet </w:t>
      </w:r>
      <w:r w:rsidR="005B78BC">
        <w:t>továbbítani</w:t>
      </w:r>
      <w:r>
        <w:t>.</w:t>
      </w:r>
      <w:r>
        <w:rPr>
          <w:noProof/>
        </w:rPr>
        <w:drawing>
          <wp:inline distT="0" distB="0" distL="0" distR="0" wp14:anchorId="09B0E36C" wp14:editId="621168FE">
            <wp:extent cx="3048" cy="9147"/>
            <wp:effectExtent l="0" t="0" r="0" b="0"/>
            <wp:docPr id="194459" name="Picture 194459"/>
            <wp:cNvGraphicFramePr/>
            <a:graphic xmlns:a="http://schemas.openxmlformats.org/drawingml/2006/main">
              <a:graphicData uri="http://schemas.openxmlformats.org/drawingml/2006/picture">
                <pic:pic xmlns:pic="http://schemas.openxmlformats.org/drawingml/2006/picture">
                  <pic:nvPicPr>
                    <pic:cNvPr id="194459" name="Picture 194459"/>
                    <pic:cNvPicPr/>
                  </pic:nvPicPr>
                  <pic:blipFill>
                    <a:blip r:embed="rId57"/>
                    <a:stretch>
                      <a:fillRect/>
                    </a:stretch>
                  </pic:blipFill>
                  <pic:spPr>
                    <a:xfrm>
                      <a:off x="0" y="0"/>
                      <a:ext cx="3048" cy="9147"/>
                    </a:xfrm>
                    <a:prstGeom prst="rect">
                      <a:avLst/>
                    </a:prstGeom>
                  </pic:spPr>
                </pic:pic>
              </a:graphicData>
            </a:graphic>
          </wp:inline>
        </w:drawing>
      </w:r>
    </w:p>
    <w:p w14:paraId="308FDE6D" w14:textId="77777777" w:rsidR="001C1167" w:rsidRDefault="00B7397A" w:rsidP="00D333E2">
      <w:pPr>
        <w:spacing w:after="120" w:line="360" w:lineRule="auto"/>
        <w:ind w:left="14" w:right="14"/>
      </w:pPr>
      <w:r>
        <w:t>Nem minősül kiadmánynak az elektronikus visszaigazolás, a fizetési azonosítóról és az iktatószámról szóló elektronikus tájékoztatás, valamint az Iratkezelési Szabályzatban meghatározott egyéb dokumentumok</w:t>
      </w:r>
    </w:p>
    <w:p w14:paraId="1A54CB2D" w14:textId="77777777" w:rsidR="001C1167" w:rsidRDefault="00B7397A" w:rsidP="00D333E2">
      <w:pPr>
        <w:spacing w:after="120" w:line="360" w:lineRule="auto"/>
        <w:ind w:left="14" w:right="14"/>
      </w:pPr>
      <w:r>
        <w:t>Jogszabály eltérő rendelkezése hiányában az irat akkor hiteles kiadmány, ha</w:t>
      </w:r>
      <w:r w:rsidR="00D333E2">
        <w:t>:</w:t>
      </w:r>
    </w:p>
    <w:p w14:paraId="42034415" w14:textId="77777777" w:rsidR="00480E40" w:rsidRDefault="00B7397A" w:rsidP="00D333E2">
      <w:pPr>
        <w:pStyle w:val="Listaszerbekezds"/>
        <w:numPr>
          <w:ilvl w:val="0"/>
          <w:numId w:val="33"/>
        </w:numPr>
        <w:spacing w:after="120" w:line="360" w:lineRule="auto"/>
        <w:ind w:right="14"/>
      </w:pPr>
      <w:r>
        <w:t xml:space="preserve">azt az illetékes </w:t>
      </w:r>
      <w:proofErr w:type="spellStart"/>
      <w:r>
        <w:t>kiadmányozó</w:t>
      </w:r>
      <w:proofErr w:type="spellEnd"/>
      <w:r>
        <w:t xml:space="preserve"> saját kezűleg aláírja, és aláírása mellett az Országos Roma </w:t>
      </w:r>
      <w:r w:rsidR="007C5819">
        <w:t>Önkormányzat</w:t>
      </w:r>
      <w:r w:rsidR="00480E40">
        <w:t xml:space="preserve"> hivatalos bélyegző</w:t>
      </w:r>
      <w:r>
        <w:t xml:space="preserve">lenyomata szerepel, </w:t>
      </w:r>
    </w:p>
    <w:p w14:paraId="12579F17" w14:textId="77777777" w:rsidR="00480E40" w:rsidRDefault="00B7397A" w:rsidP="00D333E2">
      <w:pPr>
        <w:pStyle w:val="Listaszerbekezds"/>
        <w:numPr>
          <w:ilvl w:val="0"/>
          <w:numId w:val="33"/>
        </w:numPr>
        <w:spacing w:after="120" w:line="360" w:lineRule="auto"/>
        <w:ind w:right="14"/>
      </w:pPr>
      <w:r>
        <w:t xml:space="preserve">a </w:t>
      </w:r>
      <w:proofErr w:type="spellStart"/>
      <w:r>
        <w:t>kiadmányozó</w:t>
      </w:r>
      <w:proofErr w:type="spellEnd"/>
      <w:r>
        <w:t xml:space="preserve"> neve mellett az "s. k." jelzés szerepel, a hitelesítésre felhatalmazott személy azt aláírásával igazolja, továbbá a felhatalmazott személy aláírása me</w:t>
      </w:r>
      <w:r w:rsidR="00480E40">
        <w:t>llett a szerv hivatalos bélyegző</w:t>
      </w:r>
      <w:r>
        <w:t>lenyomata szerepel,</w:t>
      </w:r>
    </w:p>
    <w:p w14:paraId="467EF771" w14:textId="77777777" w:rsidR="00480E40" w:rsidRDefault="00B7397A" w:rsidP="00D333E2">
      <w:pPr>
        <w:pStyle w:val="Listaszerbekezds"/>
        <w:numPr>
          <w:ilvl w:val="0"/>
          <w:numId w:val="33"/>
        </w:numPr>
        <w:spacing w:after="120" w:line="360" w:lineRule="auto"/>
        <w:ind w:right="14"/>
      </w:pPr>
      <w:r>
        <w:t xml:space="preserve">a közigazgatási hatóság a közigazgatási felhasználásra vonatkozó követelményeknek megfelelő elektronikus aláírással látta el, </w:t>
      </w:r>
    </w:p>
    <w:p w14:paraId="0FE78BD6" w14:textId="77777777" w:rsidR="00480E40" w:rsidRDefault="00B7397A" w:rsidP="00D333E2">
      <w:pPr>
        <w:pStyle w:val="Listaszerbekezds"/>
        <w:numPr>
          <w:ilvl w:val="0"/>
          <w:numId w:val="33"/>
        </w:numPr>
        <w:spacing w:after="120" w:line="360" w:lineRule="auto"/>
        <w:ind w:right="14"/>
      </w:pPr>
      <w:r>
        <w:t>a bíró, az igazságügyi alkalmazott, a bírósági végrehajtó, a közjegyző a külön jogszabályban meghatározott követelményeknek megfelelő elektronikus aláírással látta el, vagy</w:t>
      </w:r>
    </w:p>
    <w:p w14:paraId="40EC45CB" w14:textId="77777777" w:rsidR="001C1167" w:rsidRDefault="00B7397A" w:rsidP="00D333E2">
      <w:pPr>
        <w:pStyle w:val="Listaszerbekezds"/>
        <w:numPr>
          <w:ilvl w:val="0"/>
          <w:numId w:val="33"/>
        </w:numPr>
        <w:spacing w:after="120" w:line="360" w:lineRule="auto"/>
        <w:ind w:right="14"/>
      </w:pPr>
      <w:r>
        <w:lastRenderedPageBreak/>
        <w:t>a hivatalos iratok elektronikus kézbesítéséről és az elektronikus tértivevényről szóló törvényben meghatározottak szerint elektronikus közokiratnak minősül és az elküldését igazoló visszaigazolás rendelkezésre áll.</w:t>
      </w:r>
    </w:p>
    <w:p w14:paraId="433E474D" w14:textId="77777777" w:rsidR="001C1167" w:rsidRDefault="00B7397A" w:rsidP="00D333E2">
      <w:pPr>
        <w:spacing w:before="120" w:after="120" w:line="360" w:lineRule="auto"/>
        <w:ind w:left="0" w:right="11"/>
      </w:pPr>
      <w:r>
        <w:t>Nyomdai sokszorosítás esetén elegendő</w:t>
      </w:r>
      <w:r w:rsidR="00D333E2">
        <w:t>:</w:t>
      </w:r>
    </w:p>
    <w:p w14:paraId="4742248C" w14:textId="53B0CFC7" w:rsidR="00480E40" w:rsidRDefault="00B7397A" w:rsidP="00D333E2">
      <w:pPr>
        <w:pStyle w:val="Listaszerbekezds"/>
        <w:numPr>
          <w:ilvl w:val="0"/>
          <w:numId w:val="33"/>
        </w:numPr>
        <w:spacing w:after="120" w:line="360" w:lineRule="auto"/>
        <w:ind w:right="14"/>
      </w:pPr>
      <w:r>
        <w:t xml:space="preserve">a </w:t>
      </w:r>
      <w:proofErr w:type="spellStart"/>
      <w:r>
        <w:t>kiadmányozó</w:t>
      </w:r>
      <w:proofErr w:type="spellEnd"/>
      <w:r>
        <w:t xml:space="preserve"> neve mellett az "s. k." jelzés és </w:t>
      </w:r>
      <w:r w:rsidR="003C013B">
        <w:t>a Magyarországi Romák Országos Önkormányzata</w:t>
      </w:r>
      <w:r w:rsidR="00480E40">
        <w:t xml:space="preserve"> bélyegző</w:t>
      </w:r>
      <w:r w:rsidR="00D333E2">
        <w:t>lenyomata, vagy</w:t>
      </w:r>
    </w:p>
    <w:p w14:paraId="4F80E4F4" w14:textId="6A63C61D" w:rsidR="001C1167" w:rsidRDefault="00B7397A" w:rsidP="00D333E2">
      <w:pPr>
        <w:pStyle w:val="Listaszerbekezds"/>
        <w:numPr>
          <w:ilvl w:val="0"/>
          <w:numId w:val="33"/>
        </w:numPr>
        <w:spacing w:after="120" w:line="360" w:lineRule="auto"/>
        <w:ind w:right="14"/>
      </w:pPr>
      <w:r>
        <w:t xml:space="preserve">a </w:t>
      </w:r>
      <w:proofErr w:type="spellStart"/>
      <w:r>
        <w:t>kiadmányozó</w:t>
      </w:r>
      <w:proofErr w:type="spellEnd"/>
      <w:r>
        <w:t xml:space="preserve"> alakhű aláírás mintája és </w:t>
      </w:r>
      <w:r w:rsidR="003C013B">
        <w:t xml:space="preserve">a Magyarországi Romák Országos Önkormányzata </w:t>
      </w:r>
      <w:r w:rsidR="00480E40">
        <w:t>bélyegző</w:t>
      </w:r>
      <w:r>
        <w:t>lenyomata.</w:t>
      </w:r>
    </w:p>
    <w:p w14:paraId="1EDC332B" w14:textId="16A237BC" w:rsidR="001C1167" w:rsidRDefault="003C013B" w:rsidP="00D333E2">
      <w:pPr>
        <w:spacing w:after="120" w:line="360" w:lineRule="auto"/>
        <w:ind w:left="14" w:right="14"/>
      </w:pPr>
      <w:r>
        <w:t>A Magyarországi Romák Országos Önkormányzata</w:t>
      </w:r>
      <w:r w:rsidR="00B7397A">
        <w:t xml:space="preserve"> által készített hiteles kiadmányról a külön jogszabályban foglaltak szerint lehet hiteles másolatot készíteni.</w:t>
      </w:r>
    </w:p>
    <w:p w14:paraId="00A3B9E3" w14:textId="1D273957" w:rsidR="001C1167" w:rsidRDefault="00B7397A" w:rsidP="00D333E2">
      <w:pPr>
        <w:spacing w:after="120" w:line="360" w:lineRule="auto"/>
        <w:ind w:left="14" w:right="14"/>
      </w:pPr>
      <w:r>
        <w:t>A</w:t>
      </w:r>
      <w:r w:rsidR="003C013B">
        <w:t xml:space="preserve"> Magyarországi Romák</w:t>
      </w:r>
      <w:r>
        <w:t xml:space="preserve"> Országos </w:t>
      </w:r>
      <w:r w:rsidR="007C5819">
        <w:t>Önkormányzat</w:t>
      </w:r>
      <w:r>
        <w:t xml:space="preserve">nál keletkezett iratokról az iratot őrző szervezeti egység vezetője, </w:t>
      </w:r>
      <w:r>
        <w:rPr>
          <w:noProof/>
        </w:rPr>
        <w:drawing>
          <wp:inline distT="0" distB="0" distL="0" distR="0" wp14:anchorId="50F5D268" wp14:editId="0195BC79">
            <wp:extent cx="3048" cy="3049"/>
            <wp:effectExtent l="0" t="0" r="0" b="0"/>
            <wp:docPr id="32498" name="Picture 32498"/>
            <wp:cNvGraphicFramePr/>
            <a:graphic xmlns:a="http://schemas.openxmlformats.org/drawingml/2006/main">
              <a:graphicData uri="http://schemas.openxmlformats.org/drawingml/2006/picture">
                <pic:pic xmlns:pic="http://schemas.openxmlformats.org/drawingml/2006/picture">
                  <pic:nvPicPr>
                    <pic:cNvPr id="32498" name="Picture 32498"/>
                    <pic:cNvPicPr/>
                  </pic:nvPicPr>
                  <pic:blipFill>
                    <a:blip r:embed="rId20"/>
                    <a:stretch>
                      <a:fillRect/>
                    </a:stretch>
                  </pic:blipFill>
                  <pic:spPr>
                    <a:xfrm>
                      <a:off x="0" y="0"/>
                      <a:ext cx="3048" cy="3049"/>
                    </a:xfrm>
                    <a:prstGeom prst="rect">
                      <a:avLst/>
                    </a:prstGeom>
                  </pic:spPr>
                </pic:pic>
              </a:graphicData>
            </a:graphic>
          </wp:inline>
        </w:drawing>
      </w:r>
      <w:r>
        <w:t>vagy ügyintézője hitelesítési záradékolással jogosult papíralapú és elektronikus másolatot is kiadni.</w:t>
      </w:r>
      <w:r>
        <w:rPr>
          <w:noProof/>
        </w:rPr>
        <w:drawing>
          <wp:inline distT="0" distB="0" distL="0" distR="0" wp14:anchorId="686C1584" wp14:editId="15826590">
            <wp:extent cx="3048" cy="9147"/>
            <wp:effectExtent l="0" t="0" r="0" b="0"/>
            <wp:docPr id="194463" name="Picture 194463"/>
            <wp:cNvGraphicFramePr/>
            <a:graphic xmlns:a="http://schemas.openxmlformats.org/drawingml/2006/main">
              <a:graphicData uri="http://schemas.openxmlformats.org/drawingml/2006/picture">
                <pic:pic xmlns:pic="http://schemas.openxmlformats.org/drawingml/2006/picture">
                  <pic:nvPicPr>
                    <pic:cNvPr id="194463" name="Picture 194463"/>
                    <pic:cNvPicPr/>
                  </pic:nvPicPr>
                  <pic:blipFill>
                    <a:blip r:embed="rId58"/>
                    <a:stretch>
                      <a:fillRect/>
                    </a:stretch>
                  </pic:blipFill>
                  <pic:spPr>
                    <a:xfrm>
                      <a:off x="0" y="0"/>
                      <a:ext cx="3048" cy="9147"/>
                    </a:xfrm>
                    <a:prstGeom prst="rect">
                      <a:avLst/>
                    </a:prstGeom>
                  </pic:spPr>
                </pic:pic>
              </a:graphicData>
            </a:graphic>
          </wp:inline>
        </w:drawing>
      </w:r>
    </w:p>
    <w:p w14:paraId="241EF4F6" w14:textId="5CD90E43" w:rsidR="001C1167" w:rsidRDefault="00B7397A" w:rsidP="00D333E2">
      <w:pPr>
        <w:spacing w:after="120" w:line="360" w:lineRule="auto"/>
        <w:ind w:left="14" w:right="14"/>
      </w:pPr>
      <w:r>
        <w:t xml:space="preserve">A </w:t>
      </w:r>
      <w:proofErr w:type="spellStart"/>
      <w:r>
        <w:t>k</w:t>
      </w:r>
      <w:r w:rsidR="00480E40">
        <w:t>iadmányozáshoz</w:t>
      </w:r>
      <w:proofErr w:type="spellEnd"/>
      <w:r w:rsidR="00480E40">
        <w:t xml:space="preserve"> használt bélyegző</w:t>
      </w:r>
      <w:r>
        <w:t>kr</w:t>
      </w:r>
      <w:r w:rsidR="00480E40">
        <w:t>ő</w:t>
      </w:r>
      <w:r>
        <w:t>l, érvényes aláírás-bélye</w:t>
      </w:r>
      <w:r w:rsidR="00480E40">
        <w:t>gzőkrő</w:t>
      </w:r>
      <w:r>
        <w:t xml:space="preserve">l és a hivatalos célra felhasználható elektronikus aláírásokról nyilvántartást kell vezetni. </w:t>
      </w:r>
      <w:r w:rsidR="003C013B">
        <w:t>A Magyarországi Romák Országos Önkormányzata</w:t>
      </w:r>
      <w:r>
        <w:t xml:space="preserve"> által használt valamennyi bélyegző és elektronikus aláírás kezelésének rendjéről és nyilvántartásáról az iratkezelési szabályzat vagy más belső szabályzat rendelkezik.</w:t>
      </w:r>
      <w:r>
        <w:rPr>
          <w:noProof/>
        </w:rPr>
        <w:drawing>
          <wp:inline distT="0" distB="0" distL="0" distR="0" wp14:anchorId="467F06E0" wp14:editId="123796BF">
            <wp:extent cx="3048" cy="18293"/>
            <wp:effectExtent l="0" t="0" r="0" b="0"/>
            <wp:docPr id="194465" name="Picture 194465"/>
            <wp:cNvGraphicFramePr/>
            <a:graphic xmlns:a="http://schemas.openxmlformats.org/drawingml/2006/main">
              <a:graphicData uri="http://schemas.openxmlformats.org/drawingml/2006/picture">
                <pic:pic xmlns:pic="http://schemas.openxmlformats.org/drawingml/2006/picture">
                  <pic:nvPicPr>
                    <pic:cNvPr id="194465" name="Picture 194465"/>
                    <pic:cNvPicPr/>
                  </pic:nvPicPr>
                  <pic:blipFill>
                    <a:blip r:embed="rId59"/>
                    <a:stretch>
                      <a:fillRect/>
                    </a:stretch>
                  </pic:blipFill>
                  <pic:spPr>
                    <a:xfrm>
                      <a:off x="0" y="0"/>
                      <a:ext cx="3048" cy="18293"/>
                    </a:xfrm>
                    <a:prstGeom prst="rect">
                      <a:avLst/>
                    </a:prstGeom>
                  </pic:spPr>
                </pic:pic>
              </a:graphicData>
            </a:graphic>
          </wp:inline>
        </w:drawing>
      </w:r>
    </w:p>
    <w:p w14:paraId="52A83D63" w14:textId="77777777" w:rsidR="001C1167" w:rsidRDefault="00B44673" w:rsidP="00284EBC">
      <w:pPr>
        <w:spacing w:before="240" w:after="120" w:line="360" w:lineRule="auto"/>
        <w:ind w:left="652" w:right="590" w:hanging="11"/>
        <w:jc w:val="center"/>
      </w:pPr>
      <w:r>
        <w:t>III</w:t>
      </w:r>
      <w:r w:rsidR="00B7397A">
        <w:t>.7. Expediálás</w:t>
      </w:r>
    </w:p>
    <w:p w14:paraId="1B47D0E7" w14:textId="324FA740" w:rsidR="001C1167" w:rsidRDefault="003C013B" w:rsidP="00B44673">
      <w:pPr>
        <w:spacing w:after="120" w:line="360" w:lineRule="auto"/>
        <w:ind w:left="11" w:right="11"/>
      </w:pPr>
      <w:r>
        <w:t>A Magyarországi Romák Országos Önkormányzata</w:t>
      </w:r>
      <w:r w:rsidR="00B7397A">
        <w:t xml:space="preserve"> ügykezelőjének </w:t>
      </w:r>
      <w:r w:rsidR="00B44673">
        <w:t>ellenőriznie</w:t>
      </w:r>
      <w:r w:rsidR="00B7397A">
        <w:t xml:space="preserve"> kell, hogy a hitelesített iratokon végrehajtottak-e minden kiadói utasítást, és a mellékleteket csatolták-e. E feladat elvégzése után dokumentálni kell a nyilvántartással, továbbítással kapcsolatos információkat.</w:t>
      </w:r>
    </w:p>
    <w:p w14:paraId="2D25E61E" w14:textId="77777777" w:rsidR="001C1167" w:rsidRDefault="00B7397A" w:rsidP="00B44673">
      <w:pPr>
        <w:spacing w:after="120" w:line="360" w:lineRule="auto"/>
        <w:ind w:left="11" w:right="11"/>
      </w:pPr>
      <w:r>
        <w:t>A küldeményeket a továbbítás módja szerint kell csoportosítani (posta, külön kézbesítő, futárszolgálat stb.).</w:t>
      </w:r>
    </w:p>
    <w:p w14:paraId="21F9C938" w14:textId="77777777" w:rsidR="00B44673" w:rsidRDefault="00B7397A" w:rsidP="00B44673">
      <w:pPr>
        <w:spacing w:after="120" w:line="360" w:lineRule="auto"/>
        <w:ind w:left="11" w:right="11"/>
      </w:pPr>
      <w:r>
        <w:t xml:space="preserve">Az elektronikus iratok kézbesítésének rendjét a közfeladatot ellátó szerv az iratkezelési szabályzatában - az adott közfeladatot ellátó szervre és eljárására vonatkozó, továbbá az elektronikus iratok kézbesítését </w:t>
      </w:r>
      <w:r w:rsidR="00B44673">
        <w:t>előíró</w:t>
      </w:r>
      <w:r>
        <w:t xml:space="preserve"> jogszabályi rendelkezések figyelembevételével - határozza meg.</w:t>
      </w:r>
    </w:p>
    <w:p w14:paraId="2F8A67C0" w14:textId="77777777" w:rsidR="003C013B" w:rsidRDefault="003C013B" w:rsidP="00B44673">
      <w:pPr>
        <w:spacing w:before="240" w:after="120" w:line="360" w:lineRule="auto"/>
        <w:ind w:left="11" w:right="11"/>
        <w:jc w:val="center"/>
      </w:pPr>
    </w:p>
    <w:p w14:paraId="06A9254A" w14:textId="0238CD08" w:rsidR="001C1167" w:rsidRDefault="00B44673" w:rsidP="00B44673">
      <w:pPr>
        <w:spacing w:before="240" w:after="120" w:line="360" w:lineRule="auto"/>
        <w:ind w:left="11" w:right="11"/>
        <w:jc w:val="center"/>
      </w:pPr>
      <w:r>
        <w:lastRenderedPageBreak/>
        <w:t>III</w:t>
      </w:r>
      <w:r w:rsidR="00B7397A">
        <w:t xml:space="preserve">.8. </w:t>
      </w:r>
      <w:proofErr w:type="spellStart"/>
      <w:r w:rsidR="00B7397A">
        <w:t>Irattár</w:t>
      </w:r>
      <w:r w:rsidR="003C013B">
        <w:t>o</w:t>
      </w:r>
      <w:r w:rsidR="00B7397A">
        <w:t>zás</w:t>
      </w:r>
      <w:proofErr w:type="spellEnd"/>
      <w:r w:rsidR="00B7397A">
        <w:rPr>
          <w:noProof/>
        </w:rPr>
        <w:drawing>
          <wp:inline distT="0" distB="0" distL="0" distR="0" wp14:anchorId="799EC8EB" wp14:editId="5B8ECDAA">
            <wp:extent cx="3048" cy="3049"/>
            <wp:effectExtent l="0" t="0" r="0" b="0"/>
            <wp:docPr id="34390" name="Picture 34390"/>
            <wp:cNvGraphicFramePr/>
            <a:graphic xmlns:a="http://schemas.openxmlformats.org/drawingml/2006/main">
              <a:graphicData uri="http://schemas.openxmlformats.org/drawingml/2006/picture">
                <pic:pic xmlns:pic="http://schemas.openxmlformats.org/drawingml/2006/picture">
                  <pic:nvPicPr>
                    <pic:cNvPr id="34390" name="Picture 34390"/>
                    <pic:cNvPicPr/>
                  </pic:nvPicPr>
                  <pic:blipFill>
                    <a:blip r:embed="rId49"/>
                    <a:stretch>
                      <a:fillRect/>
                    </a:stretch>
                  </pic:blipFill>
                  <pic:spPr>
                    <a:xfrm>
                      <a:off x="0" y="0"/>
                      <a:ext cx="3048" cy="3049"/>
                    </a:xfrm>
                    <a:prstGeom prst="rect">
                      <a:avLst/>
                    </a:prstGeom>
                  </pic:spPr>
                </pic:pic>
              </a:graphicData>
            </a:graphic>
          </wp:inline>
        </w:drawing>
      </w:r>
    </w:p>
    <w:p w14:paraId="22084759" w14:textId="77777777" w:rsidR="001C1167" w:rsidRDefault="00B7397A" w:rsidP="00B44673">
      <w:pPr>
        <w:spacing w:after="120" w:line="360" w:lineRule="auto"/>
        <w:ind w:left="14" w:right="14"/>
      </w:pPr>
      <w:r>
        <w:t xml:space="preserve">Az irattárba adást és az irattári anyag kezelését dokumentáltan, </w:t>
      </w:r>
      <w:r w:rsidR="00B44673">
        <w:t>visszakereshetően</w:t>
      </w:r>
      <w:r>
        <w:t xml:space="preserve"> kell végezni.</w:t>
      </w:r>
    </w:p>
    <w:p w14:paraId="32A5F567" w14:textId="77777777" w:rsidR="001C1167" w:rsidRDefault="00B7397A" w:rsidP="00B44673">
      <w:pPr>
        <w:spacing w:after="120" w:line="360" w:lineRule="auto"/>
        <w:ind w:left="19" w:right="-10"/>
      </w:pPr>
      <w:r>
        <w:t xml:space="preserve">Az ügyintézőnek legkésőbb az ügy befejezésével egyidejűleg meg kell határoznia (papír alapú irat esetén rávezetnie) az irattári tételszámot, és meg kell vizsgálnia az </w:t>
      </w:r>
      <w:r w:rsidR="00B44673">
        <w:t>előírt</w:t>
      </w:r>
      <w:r>
        <w:t xml:space="preserve"> kezelési és kiadási utasítások teljesülését.</w:t>
      </w:r>
    </w:p>
    <w:p w14:paraId="23C4429E" w14:textId="77777777" w:rsidR="001C1167" w:rsidRDefault="00B7397A" w:rsidP="00B44673">
      <w:pPr>
        <w:spacing w:after="120" w:line="360" w:lineRule="auto"/>
        <w:ind w:left="14" w:right="14"/>
      </w:pPr>
      <w:r>
        <w:t>A feleslegessé vált munkapéldányokat és másolatokat az ügyiratból ki kell emelni, és a selejtezési eljárás mellőzésével meg kell semmisíteni.</w:t>
      </w:r>
    </w:p>
    <w:p w14:paraId="3B3C64D7" w14:textId="77777777" w:rsidR="001C1167" w:rsidRDefault="00B7397A" w:rsidP="00B44673">
      <w:pPr>
        <w:spacing w:after="120" w:line="360" w:lineRule="auto"/>
        <w:ind w:left="14" w:right="14"/>
      </w:pPr>
      <w:r>
        <w:t xml:space="preserve">Az irattárba helyezés alkalmával az ügykezelő köteles </w:t>
      </w:r>
      <w:r w:rsidR="00B44673">
        <w:t>ellenőrizni</w:t>
      </w:r>
      <w:r>
        <w:t xml:space="preserve">, hogy az ügykezelés szabályainak eleget tettek-e. Amennyiben az ügykezelő hiányosságot észlel az iraton, visszaadja az ügyintézőnek, aki gondoskodik annak javításáról. Ezt követően az iktatókönyv megfelelő rovatába be kell vezetni az </w:t>
      </w:r>
      <w:r>
        <w:rPr>
          <w:noProof/>
        </w:rPr>
        <w:drawing>
          <wp:inline distT="0" distB="0" distL="0" distR="0" wp14:anchorId="1074DAFC" wp14:editId="6E01C26C">
            <wp:extent cx="3048" cy="3049"/>
            <wp:effectExtent l="0" t="0" r="0" b="0"/>
            <wp:docPr id="34391" name="Picture 34391"/>
            <wp:cNvGraphicFramePr/>
            <a:graphic xmlns:a="http://schemas.openxmlformats.org/drawingml/2006/main">
              <a:graphicData uri="http://schemas.openxmlformats.org/drawingml/2006/picture">
                <pic:pic xmlns:pic="http://schemas.openxmlformats.org/drawingml/2006/picture">
                  <pic:nvPicPr>
                    <pic:cNvPr id="34391" name="Picture 34391"/>
                    <pic:cNvPicPr/>
                  </pic:nvPicPr>
                  <pic:blipFill>
                    <a:blip r:embed="rId48"/>
                    <a:stretch>
                      <a:fillRect/>
                    </a:stretch>
                  </pic:blipFill>
                  <pic:spPr>
                    <a:xfrm>
                      <a:off x="0" y="0"/>
                      <a:ext cx="3048" cy="3049"/>
                    </a:xfrm>
                    <a:prstGeom prst="rect">
                      <a:avLst/>
                    </a:prstGeom>
                  </pic:spPr>
                </pic:pic>
              </a:graphicData>
            </a:graphic>
          </wp:inline>
        </w:drawing>
      </w:r>
      <w:r>
        <w:t>irattárba helyezés időpontját.</w:t>
      </w:r>
    </w:p>
    <w:p w14:paraId="16F563D9" w14:textId="77777777" w:rsidR="001C1167" w:rsidRDefault="00B7397A" w:rsidP="00B44673">
      <w:pPr>
        <w:spacing w:after="120" w:line="360" w:lineRule="auto"/>
        <w:ind w:left="14" w:right="14"/>
      </w:pPr>
      <w:r>
        <w:t xml:space="preserve">Az irattárban a papír alapú ügyiratokat - biztosítva azok gyors és hatékony </w:t>
      </w:r>
      <w:r w:rsidR="00B44673">
        <w:t>visszakereshetőségét</w:t>
      </w:r>
      <w:r>
        <w:t>, selejtezését, valamint átadás-átvételét - a közfeladatot ellátó szerv iratkezelési szabályzatában meghatározott rendben kell tárolni.</w:t>
      </w:r>
    </w:p>
    <w:p w14:paraId="5F044A35" w14:textId="77777777" w:rsidR="001C1167" w:rsidRDefault="00B7397A" w:rsidP="00B44673">
      <w:pPr>
        <w:spacing w:after="120" w:line="360" w:lineRule="auto"/>
        <w:ind w:left="14" w:right="14"/>
      </w:pPr>
      <w:r>
        <w:t>A központi irattárba</w:t>
      </w:r>
      <w:r w:rsidR="00B44673">
        <w:t>:</w:t>
      </w:r>
    </w:p>
    <w:p w14:paraId="429FACF1" w14:textId="77777777" w:rsidR="00B44673" w:rsidRDefault="00B7397A" w:rsidP="00B44673">
      <w:pPr>
        <w:pStyle w:val="Listaszerbekezds"/>
        <w:numPr>
          <w:ilvl w:val="0"/>
          <w:numId w:val="31"/>
        </w:numPr>
        <w:spacing w:after="120" w:line="360" w:lineRule="auto"/>
        <w:ind w:right="14"/>
      </w:pPr>
      <w:r>
        <w:t xml:space="preserve">a lezárt évfolyamú, papír alapú ügyiratokat és azok papír alapú segédkönyveit, </w:t>
      </w:r>
    </w:p>
    <w:p w14:paraId="02BA83A7" w14:textId="77777777" w:rsidR="00B44673" w:rsidRDefault="00B7397A" w:rsidP="00B44673">
      <w:pPr>
        <w:pStyle w:val="Listaszerbekezds"/>
        <w:numPr>
          <w:ilvl w:val="0"/>
          <w:numId w:val="31"/>
        </w:numPr>
        <w:spacing w:after="120" w:line="360" w:lineRule="auto"/>
        <w:ind w:right="14"/>
        <w:rPr>
          <w:noProof/>
        </w:rPr>
      </w:pPr>
      <w:r>
        <w:t xml:space="preserve">a </w:t>
      </w:r>
      <w:r w:rsidR="00480E40">
        <w:t>főszám</w:t>
      </w:r>
      <w:r>
        <w:t xml:space="preserve"> átvitelére jogosult szerveknek - az iratkezelési szabályzatban meghatározott helyi megőrzési </w:t>
      </w:r>
      <w:r w:rsidR="00B44673">
        <w:t>idő</w:t>
      </w:r>
      <w:r>
        <w:t xml:space="preserve"> után - az évfolyam lezárásától függetlenül a lezárt ügyiratait, továbbá </w:t>
      </w:r>
    </w:p>
    <w:p w14:paraId="485958F0" w14:textId="77777777" w:rsidR="001C1167" w:rsidRDefault="00B7397A" w:rsidP="00B44673">
      <w:pPr>
        <w:pStyle w:val="Listaszerbekezds"/>
        <w:numPr>
          <w:ilvl w:val="0"/>
          <w:numId w:val="31"/>
        </w:numPr>
        <w:spacing w:after="120" w:line="360" w:lineRule="auto"/>
        <w:ind w:right="14"/>
      </w:pPr>
      <w:r>
        <w:t xml:space="preserve">az elektronikus érkeztető nyilvántartás, elektronikus iktatókönyvek, azok adatállományainak és az elektronikus dokumentumok az év utolsó munkanapi iktatási állapotát tükröző, </w:t>
      </w:r>
      <w:r w:rsidR="00B44673">
        <w:t>időbélyegzővel</w:t>
      </w:r>
      <w:r>
        <w:t xml:space="preserve"> ellátott, elektronikus adathordozóra elmentett változatát</w:t>
      </w:r>
    </w:p>
    <w:p w14:paraId="26B5BCAB" w14:textId="77777777" w:rsidR="001C1167" w:rsidRDefault="00B7397A" w:rsidP="00B44673">
      <w:pPr>
        <w:spacing w:after="120" w:line="360" w:lineRule="auto"/>
        <w:ind w:left="14" w:right="14"/>
      </w:pPr>
      <w:r>
        <w:t>kell leadni.</w:t>
      </w:r>
    </w:p>
    <w:p w14:paraId="2513AF8F" w14:textId="77777777" w:rsidR="001C1167" w:rsidRDefault="00B7397A" w:rsidP="00B44673">
      <w:pPr>
        <w:spacing w:after="120" w:line="360" w:lineRule="auto"/>
        <w:ind w:left="14" w:right="14"/>
      </w:pPr>
      <w:r>
        <w:t xml:space="preserve">Az elektronikus dokumentumokat tartalmazó adathordozó esetében a központi irattárban csak az irattári tervben meghatározott őrzési időnek </w:t>
      </w:r>
      <w:r w:rsidR="00B44673">
        <w:t>megfelelően</w:t>
      </w:r>
      <w:r>
        <w:t xml:space="preserve"> aktualizált állapotot </w:t>
      </w:r>
      <w:r w:rsidR="00B44673">
        <w:t>tükröző</w:t>
      </w:r>
      <w:r>
        <w:t xml:space="preserve"> példányt lehet tárolni.</w:t>
      </w:r>
    </w:p>
    <w:p w14:paraId="7F42C6B4" w14:textId="77777777" w:rsidR="001C1167" w:rsidRDefault="00B7397A" w:rsidP="00B44673">
      <w:pPr>
        <w:spacing w:after="120" w:line="360" w:lineRule="auto"/>
        <w:ind w:left="14" w:right="14"/>
      </w:pPr>
      <w:r>
        <w:t>Az azonos iktatóhelyhez és azonos évkörhöz tartozó elektronikusan tárolt iratokat, kezelési feljegyzéseket, nyilvántartási adatokat közös rendszerben kell kezelni. Megfelelő jogosultsági rendszer alkalmazása esetén a különböző iktatóhelyekhez tartozó iratok közös rendszerben is tárolhatók.</w:t>
      </w:r>
    </w:p>
    <w:p w14:paraId="3FCDEBB7" w14:textId="77777777" w:rsidR="001C1167" w:rsidRDefault="00B7397A" w:rsidP="00480E40">
      <w:pPr>
        <w:spacing w:after="0" w:line="360" w:lineRule="auto"/>
        <w:ind w:left="14" w:right="14"/>
      </w:pPr>
      <w:r>
        <w:lastRenderedPageBreak/>
        <w:t xml:space="preserve">Az elektronikusan tárolt és archivált adatállományok, elektronikus dokumentumok utólagos </w:t>
      </w:r>
      <w:r w:rsidR="00B44673">
        <w:t>olvashatóságát</w:t>
      </w:r>
      <w:r>
        <w:t xml:space="preserve">, </w:t>
      </w:r>
      <w:r w:rsidR="00B44673">
        <w:t>visszakereshetőségét</w:t>
      </w:r>
      <w:r>
        <w:t xml:space="preserve">, használatát a megőrzési </w:t>
      </w:r>
      <w:r w:rsidR="00B44673">
        <w:t>idő</w:t>
      </w:r>
      <w:r>
        <w:t xml:space="preserve"> lejáratáig biztosítani kell.</w:t>
      </w:r>
    </w:p>
    <w:p w14:paraId="59D89CED" w14:textId="6D071C39" w:rsidR="001C1167" w:rsidRDefault="003C013B" w:rsidP="00480E40">
      <w:pPr>
        <w:spacing w:after="0" w:line="360" w:lineRule="auto"/>
        <w:ind w:left="14" w:right="14"/>
      </w:pPr>
      <w:r>
        <w:t>A Magyarországi Romák Országos Önkormányzata</w:t>
      </w:r>
      <w:r w:rsidR="00B7397A">
        <w:t xml:space="preserve"> dolgozói az érvényes belső szabályzatban rögzített jogosultságuk alapján az irattárból hivatalos használatra kölcsönözhetnek ügyiratokat.</w:t>
      </w:r>
    </w:p>
    <w:p w14:paraId="66091AF2" w14:textId="77777777" w:rsidR="001C1167" w:rsidRDefault="00B7397A" w:rsidP="00480E40">
      <w:pPr>
        <w:spacing w:after="0" w:line="360" w:lineRule="auto"/>
        <w:ind w:left="14" w:right="14"/>
      </w:pPr>
      <w:r>
        <w:t xml:space="preserve">A kölcsönzést utólagosan is </w:t>
      </w:r>
      <w:r w:rsidR="00B44673">
        <w:t>ellenőrizhető</w:t>
      </w:r>
      <w:r>
        <w:t xml:space="preserve"> módon, dokumentáltan kell végezni.</w:t>
      </w:r>
    </w:p>
    <w:p w14:paraId="065B9082" w14:textId="77777777" w:rsidR="001C1167" w:rsidRDefault="00B7397A" w:rsidP="00480E40">
      <w:pPr>
        <w:spacing w:after="0" w:line="360" w:lineRule="auto"/>
        <w:ind w:left="14" w:right="14"/>
      </w:pPr>
      <w:r>
        <w:t>Papír alapú iratok esetében az irattárból kiadott ügyiratról ügyiratpótló lapot kell készíteni, amelyet mint elismervényt az átvevő aláír. Az aláírt ügyiratpótló lapot a kölcsönzés ideje alatt az irattárban az ügyirat helyén kell tárolni.</w:t>
      </w:r>
    </w:p>
    <w:p w14:paraId="01C36F7F" w14:textId="77777777" w:rsidR="001C1167" w:rsidRDefault="00B7397A" w:rsidP="00B44673">
      <w:pPr>
        <w:spacing w:after="0" w:line="360" w:lineRule="auto"/>
        <w:ind w:left="11" w:right="11"/>
      </w:pPr>
      <w:r>
        <w:t>Elektronikus ügyiratok esetében a jogosult felhasználók naplózás mellett tekinthetik meg az ügyiratot és annak iratait.</w:t>
      </w:r>
    </w:p>
    <w:p w14:paraId="41990B51" w14:textId="77777777" w:rsidR="001C1167" w:rsidRDefault="00B44673" w:rsidP="00B44673">
      <w:pPr>
        <w:spacing w:before="240" w:after="120" w:line="360" w:lineRule="auto"/>
        <w:ind w:left="652" w:right="578" w:hanging="11"/>
        <w:jc w:val="center"/>
      </w:pPr>
      <w:r>
        <w:t>III</w:t>
      </w:r>
      <w:r w:rsidR="00B7397A">
        <w:t>.9. Selejtezés</w:t>
      </w:r>
    </w:p>
    <w:p w14:paraId="2753F467" w14:textId="44CD7CAD" w:rsidR="001C1167" w:rsidRPr="003B55E5" w:rsidRDefault="003B55E5" w:rsidP="00480E40">
      <w:pPr>
        <w:spacing w:after="0" w:line="360" w:lineRule="auto"/>
        <w:ind w:left="14" w:right="14"/>
        <w:rPr>
          <w:rStyle w:val="Kiemels"/>
          <w:i w:val="0"/>
        </w:rPr>
      </w:pPr>
      <w:r w:rsidRPr="003B55E5">
        <w:rPr>
          <w:rStyle w:val="Kiemels"/>
          <w:i w:val="0"/>
        </w:rPr>
        <w:t xml:space="preserve">Az iratselejtezésről - a legalább évente egyszer, legfeljebb évente négyszer - készített selejtezési jegyzőkönyvet az iratkezelésért felelős vezető jóváhagyását követően az illetékes levéltárhoz kell továbbítani a selejtezés engedélyezése végett. </w:t>
      </w:r>
      <w:r w:rsidR="00B7397A" w:rsidRPr="003B55E5">
        <w:rPr>
          <w:rStyle w:val="Kiemels"/>
          <w:i w:val="0"/>
        </w:rPr>
        <w:t xml:space="preserve">Az </w:t>
      </w:r>
      <w:r w:rsidR="00B44673" w:rsidRPr="003B55E5">
        <w:rPr>
          <w:rStyle w:val="Kiemels"/>
          <w:i w:val="0"/>
        </w:rPr>
        <w:t>iratselejtezésről</w:t>
      </w:r>
      <w:r w:rsidR="00B7397A" w:rsidRPr="003B55E5">
        <w:rPr>
          <w:rStyle w:val="Kiemels"/>
          <w:i w:val="0"/>
        </w:rPr>
        <w:t xml:space="preserve"> a selejtezési bizottság tagjai által aláírt, és </w:t>
      </w:r>
      <w:r w:rsidR="003C013B">
        <w:t>a Magyarországi Romák Országos Önkormányzata</w:t>
      </w:r>
      <w:r w:rsidR="00B7397A" w:rsidRPr="003B55E5">
        <w:rPr>
          <w:rStyle w:val="Kiemels"/>
          <w:i w:val="0"/>
        </w:rPr>
        <w:t xml:space="preserve"> körbélyegzőjének lenyomatával ellátott selejtezési jegyzőkönyvet kell készíteni, melyet iktatás után a Magyar </w:t>
      </w:r>
      <w:r w:rsidR="00FB7596" w:rsidRPr="003B55E5">
        <w:rPr>
          <w:rStyle w:val="Kiemels"/>
          <w:i w:val="0"/>
        </w:rPr>
        <w:t>Nemzeti</w:t>
      </w:r>
      <w:r w:rsidR="00B7397A" w:rsidRPr="003B55E5">
        <w:rPr>
          <w:rStyle w:val="Kiemels"/>
          <w:i w:val="0"/>
        </w:rPr>
        <w:t xml:space="preserve"> Levéltárhoz kell továbbítani, a selejtezés engedélyezése végett.</w:t>
      </w:r>
    </w:p>
    <w:p w14:paraId="5AD3D2F5" w14:textId="77777777" w:rsidR="001C1167" w:rsidRPr="003B55E5" w:rsidRDefault="00B7397A" w:rsidP="00480E40">
      <w:pPr>
        <w:spacing w:after="0" w:line="360" w:lineRule="auto"/>
        <w:ind w:left="14" w:right="14"/>
        <w:rPr>
          <w:rStyle w:val="Kiemels"/>
          <w:i w:val="0"/>
        </w:rPr>
      </w:pPr>
      <w:r w:rsidRPr="003B55E5">
        <w:rPr>
          <w:rStyle w:val="Kiemels"/>
          <w:i w:val="0"/>
        </w:rPr>
        <w:t xml:space="preserve">A Magyar Nemzeti Levéltár az iratok megsemmisítését a szükséges ellenőrzés után a selejtezési </w:t>
      </w:r>
      <w:r w:rsidR="00B44673" w:rsidRPr="003B55E5">
        <w:rPr>
          <w:rStyle w:val="Kiemels"/>
          <w:i w:val="0"/>
        </w:rPr>
        <w:t>jegyzőkönyv</w:t>
      </w:r>
      <w:r w:rsidRPr="003B55E5">
        <w:rPr>
          <w:rStyle w:val="Kiemels"/>
          <w:i w:val="0"/>
        </w:rPr>
        <w:t xml:space="preserve"> visszaküldött példányára írt záradékkal engedélyezi.</w:t>
      </w:r>
    </w:p>
    <w:p w14:paraId="0B50DC0C" w14:textId="77777777" w:rsidR="001C1167" w:rsidRDefault="00B7397A" w:rsidP="00480E40">
      <w:pPr>
        <w:spacing w:after="0" w:line="360" w:lineRule="auto"/>
        <w:ind w:left="14" w:right="14"/>
      </w:pPr>
      <w:r>
        <w:t xml:space="preserve">A </w:t>
      </w:r>
      <w:r w:rsidR="00B44673">
        <w:t>megsemmisítésről</w:t>
      </w:r>
      <w:r>
        <w:t xml:space="preserve"> az Országos Roma </w:t>
      </w:r>
      <w:r w:rsidR="007C5819">
        <w:t>Önkormányzat</w:t>
      </w:r>
      <w:r>
        <w:t xml:space="preserve"> vezetője az adatvédelmi és biztonsági előírások figyelembevételével gondoskodik.</w:t>
      </w:r>
    </w:p>
    <w:p w14:paraId="38166012" w14:textId="77777777" w:rsidR="001C1167" w:rsidRDefault="00B7397A" w:rsidP="00480E40">
      <w:pPr>
        <w:spacing w:after="0" w:line="360" w:lineRule="auto"/>
        <w:ind w:left="14" w:right="14"/>
      </w:pPr>
      <w:r>
        <w:t>A megőrzési határidő lejáratának számításakor az irattári tételbe sorolás évében</w:t>
      </w:r>
      <w:r w:rsidR="00B44673">
        <w:t xml:space="preserve"> érvényes irattári tervben megj</w:t>
      </w:r>
      <w:r>
        <w:t xml:space="preserve">elölt megőrzési </w:t>
      </w:r>
      <w:r w:rsidR="00B44673">
        <w:t>időt</w:t>
      </w:r>
      <w:r>
        <w:t xml:space="preserve"> az ügyirat lezárását követő év első napjától kell számítani.</w:t>
      </w:r>
    </w:p>
    <w:p w14:paraId="4D7076B8" w14:textId="77777777" w:rsidR="001C1167" w:rsidRDefault="00B7397A" w:rsidP="00480E40">
      <w:pPr>
        <w:spacing w:after="0" w:line="360" w:lineRule="auto"/>
        <w:ind w:left="14" w:right="14"/>
      </w:pPr>
      <w:r>
        <w:t xml:space="preserve">Elektronikus dokumentumkezelés esetén az adatbázisban levő iratok </w:t>
      </w:r>
      <w:proofErr w:type="spellStart"/>
      <w:r>
        <w:t>meta</w:t>
      </w:r>
      <w:proofErr w:type="spellEnd"/>
      <w:r>
        <w:t xml:space="preserve"> adatainak selejtezése fizikai törlés nélkül, a selejtezés tényre vonatkozó megjelöléssel történik. A selejtezést követően az elektronikus dokumentumokat meg kell semmisíteni, azaz visszaállíthatatlanul törölni kell az adatállományból.</w:t>
      </w:r>
      <w:r>
        <w:rPr>
          <w:noProof/>
        </w:rPr>
        <w:drawing>
          <wp:inline distT="0" distB="0" distL="0" distR="0" wp14:anchorId="548C9102" wp14:editId="2FA3E999">
            <wp:extent cx="9144" cy="12196"/>
            <wp:effectExtent l="0" t="0" r="0" b="0"/>
            <wp:docPr id="194468" name="Picture 194468"/>
            <wp:cNvGraphicFramePr/>
            <a:graphic xmlns:a="http://schemas.openxmlformats.org/drawingml/2006/main">
              <a:graphicData uri="http://schemas.openxmlformats.org/drawingml/2006/picture">
                <pic:pic xmlns:pic="http://schemas.openxmlformats.org/drawingml/2006/picture">
                  <pic:nvPicPr>
                    <pic:cNvPr id="194468" name="Picture 194468"/>
                    <pic:cNvPicPr/>
                  </pic:nvPicPr>
                  <pic:blipFill>
                    <a:blip r:embed="rId60"/>
                    <a:stretch>
                      <a:fillRect/>
                    </a:stretch>
                  </pic:blipFill>
                  <pic:spPr>
                    <a:xfrm>
                      <a:off x="0" y="0"/>
                      <a:ext cx="9144" cy="12196"/>
                    </a:xfrm>
                    <a:prstGeom prst="rect">
                      <a:avLst/>
                    </a:prstGeom>
                  </pic:spPr>
                </pic:pic>
              </a:graphicData>
            </a:graphic>
          </wp:inline>
        </w:drawing>
      </w:r>
    </w:p>
    <w:p w14:paraId="787AB07C" w14:textId="77777777" w:rsidR="003C013B" w:rsidRDefault="003C013B" w:rsidP="00480E40">
      <w:pPr>
        <w:spacing w:after="0" w:line="360" w:lineRule="auto"/>
        <w:ind w:left="648" w:right="494" w:hanging="10"/>
        <w:jc w:val="center"/>
      </w:pPr>
    </w:p>
    <w:p w14:paraId="2081CA8D" w14:textId="77777777" w:rsidR="003C013B" w:rsidRDefault="003C013B" w:rsidP="00480E40">
      <w:pPr>
        <w:spacing w:after="0" w:line="360" w:lineRule="auto"/>
        <w:ind w:left="648" w:right="494" w:hanging="10"/>
        <w:jc w:val="center"/>
      </w:pPr>
    </w:p>
    <w:p w14:paraId="0F3D25CA" w14:textId="77777777" w:rsidR="003C013B" w:rsidRDefault="003C013B" w:rsidP="00480E40">
      <w:pPr>
        <w:spacing w:after="0" w:line="360" w:lineRule="auto"/>
        <w:ind w:left="648" w:right="494" w:hanging="10"/>
        <w:jc w:val="center"/>
      </w:pPr>
    </w:p>
    <w:p w14:paraId="6E874510" w14:textId="2E4459FE" w:rsidR="001C1167" w:rsidRDefault="00B7397A" w:rsidP="00480E40">
      <w:pPr>
        <w:spacing w:after="0" w:line="360" w:lineRule="auto"/>
        <w:ind w:left="648" w:right="494" w:hanging="10"/>
        <w:jc w:val="center"/>
      </w:pPr>
      <w:r>
        <w:lastRenderedPageBreak/>
        <w:t>III. 10. Levéltárba adás</w:t>
      </w:r>
    </w:p>
    <w:p w14:paraId="567156F2" w14:textId="77777777" w:rsidR="001C1167" w:rsidRDefault="00B7397A" w:rsidP="00DE7A22">
      <w:pPr>
        <w:spacing w:before="120" w:after="0" w:line="360" w:lineRule="auto"/>
        <w:ind w:left="120" w:right="11"/>
      </w:pPr>
      <w:r>
        <w:t xml:space="preserve">A nem selejtezhető köziratok teljes és lezárt évfolyamait a tizenöt évnél régebben keletkezett, államtitkot vagy szolgálati titkot tartalmazó, nem selejtezhető iratok kivétellel - a keletkezés naptári évétől </w:t>
      </w:r>
      <w:r>
        <w:rPr>
          <w:noProof/>
        </w:rPr>
        <w:drawing>
          <wp:inline distT="0" distB="0" distL="0" distR="0" wp14:anchorId="3E454D54" wp14:editId="03B45295">
            <wp:extent cx="6096" cy="9147"/>
            <wp:effectExtent l="0" t="0" r="0" b="0"/>
            <wp:docPr id="194472" name="Picture 194472"/>
            <wp:cNvGraphicFramePr/>
            <a:graphic xmlns:a="http://schemas.openxmlformats.org/drawingml/2006/main">
              <a:graphicData uri="http://schemas.openxmlformats.org/drawingml/2006/picture">
                <pic:pic xmlns:pic="http://schemas.openxmlformats.org/drawingml/2006/picture">
                  <pic:nvPicPr>
                    <pic:cNvPr id="194472" name="Picture 194472"/>
                    <pic:cNvPicPr/>
                  </pic:nvPicPr>
                  <pic:blipFill>
                    <a:blip r:embed="rId61"/>
                    <a:stretch>
                      <a:fillRect/>
                    </a:stretch>
                  </pic:blipFill>
                  <pic:spPr>
                    <a:xfrm>
                      <a:off x="0" y="0"/>
                      <a:ext cx="6096" cy="9147"/>
                    </a:xfrm>
                    <a:prstGeom prst="rect">
                      <a:avLst/>
                    </a:prstGeom>
                  </pic:spPr>
                </pic:pic>
              </a:graphicData>
            </a:graphic>
          </wp:inline>
        </w:drawing>
      </w:r>
      <w:r>
        <w:t xml:space="preserve">számított tizenötödik év végéig kell a Magyar </w:t>
      </w:r>
      <w:r w:rsidR="00FB7596">
        <w:t>Nemzeti</w:t>
      </w:r>
      <w:r>
        <w:t xml:space="preserve"> Levéltárnak átadni.</w:t>
      </w:r>
      <w:r>
        <w:rPr>
          <w:noProof/>
        </w:rPr>
        <w:drawing>
          <wp:inline distT="0" distB="0" distL="0" distR="0" wp14:anchorId="37D0C10C" wp14:editId="5E8AB58F">
            <wp:extent cx="6096" cy="9147"/>
            <wp:effectExtent l="0" t="0" r="0" b="0"/>
            <wp:docPr id="194474" name="Picture 194474"/>
            <wp:cNvGraphicFramePr/>
            <a:graphic xmlns:a="http://schemas.openxmlformats.org/drawingml/2006/main">
              <a:graphicData uri="http://schemas.openxmlformats.org/drawingml/2006/picture">
                <pic:pic xmlns:pic="http://schemas.openxmlformats.org/drawingml/2006/picture">
                  <pic:nvPicPr>
                    <pic:cNvPr id="194474" name="Picture 194474"/>
                    <pic:cNvPicPr/>
                  </pic:nvPicPr>
                  <pic:blipFill>
                    <a:blip r:embed="rId62"/>
                    <a:stretch>
                      <a:fillRect/>
                    </a:stretch>
                  </pic:blipFill>
                  <pic:spPr>
                    <a:xfrm>
                      <a:off x="0" y="0"/>
                      <a:ext cx="6096" cy="9147"/>
                    </a:xfrm>
                    <a:prstGeom prst="rect">
                      <a:avLst/>
                    </a:prstGeom>
                  </pic:spPr>
                </pic:pic>
              </a:graphicData>
            </a:graphic>
          </wp:inline>
        </w:drawing>
      </w:r>
    </w:p>
    <w:p w14:paraId="55215D8D" w14:textId="77777777" w:rsidR="003B55E5" w:rsidRPr="003B55E5" w:rsidRDefault="003B55E5" w:rsidP="00DE7A22">
      <w:pPr>
        <w:spacing w:before="120" w:after="0" w:line="360" w:lineRule="auto"/>
        <w:ind w:left="120" w:right="11"/>
        <w:rPr>
          <w:rStyle w:val="Finomkiemels"/>
          <w:i w:val="0"/>
        </w:rPr>
      </w:pPr>
      <w:r w:rsidRPr="003B55E5">
        <w:rPr>
          <w:rStyle w:val="Finomkiemels"/>
          <w:i w:val="0"/>
        </w:rPr>
        <w:t>Az nem selejtezhető köziratok teljes és lezárt évfolyamait abban az esetben, ha a közfeladatot ellátó szervnek a nem selejtezhető iratokra ügyviteli szempontból még rendszeresen szüksége van, vagy akkor, ha az illetékes közlevéltár az iratok átvételéhez szükséges raktári férőhellyel nem rendelkezik, további tíz évre külön engedély nélkül meghosszabbítható. Az átadási-átvételi határidő tíz éven túli meghosszabbítását egy alkalommal, legfeljebb további tizenöt év időtartamra a kultúráért felelős miniszter engedélyezi.</w:t>
      </w:r>
    </w:p>
    <w:p w14:paraId="7C0EC9AE" w14:textId="6B5705B5" w:rsidR="001C1167" w:rsidRPr="003B55E5" w:rsidRDefault="00B7397A" w:rsidP="00DE7A22">
      <w:pPr>
        <w:spacing w:before="120" w:after="0" w:line="360" w:lineRule="auto"/>
        <w:ind w:left="101" w:right="11"/>
        <w:rPr>
          <w:rStyle w:val="Finomkiemels"/>
          <w:i w:val="0"/>
        </w:rPr>
      </w:pPr>
      <w:r w:rsidRPr="003B55E5">
        <w:rPr>
          <w:rStyle w:val="Finomkiemels"/>
          <w:i w:val="0"/>
        </w:rPr>
        <w:t xml:space="preserve">A nem selejtezhető köziratok átadásának-átvételének időpontjáról </w:t>
      </w:r>
      <w:r w:rsidR="003C013B">
        <w:t>a Magyarországi Romák Országos Önkormányzata</w:t>
      </w:r>
      <w:r w:rsidRPr="003B55E5">
        <w:rPr>
          <w:rStyle w:val="Finomkiemels"/>
          <w:i w:val="0"/>
        </w:rPr>
        <w:t xml:space="preserve"> és a Magyar </w:t>
      </w:r>
      <w:r w:rsidR="005B78BC" w:rsidRPr="003B55E5">
        <w:rPr>
          <w:rStyle w:val="Finomkiemels"/>
          <w:i w:val="0"/>
        </w:rPr>
        <w:t>Nemzeti</w:t>
      </w:r>
      <w:r w:rsidRPr="003B55E5">
        <w:rPr>
          <w:rStyle w:val="Finomkiemels"/>
          <w:i w:val="0"/>
        </w:rPr>
        <w:t xml:space="preserve"> Levéltár közösen állapodik meg.</w:t>
      </w:r>
    </w:p>
    <w:p w14:paraId="5E5C01C9" w14:textId="0CAC5362" w:rsidR="001C1167" w:rsidRPr="003B55E5" w:rsidRDefault="00B7397A" w:rsidP="00DE7A22">
      <w:pPr>
        <w:spacing w:before="120" w:after="0" w:line="360" w:lineRule="auto"/>
        <w:ind w:left="14" w:right="11"/>
        <w:rPr>
          <w:rStyle w:val="Finomkiemels"/>
          <w:i w:val="0"/>
        </w:rPr>
      </w:pPr>
      <w:r w:rsidRPr="003B55E5">
        <w:rPr>
          <w:rStyle w:val="Finomkiemels"/>
          <w:i w:val="0"/>
          <w:noProof/>
        </w:rPr>
        <w:drawing>
          <wp:anchor distT="0" distB="0" distL="114300" distR="114300" simplePos="0" relativeHeight="251663360" behindDoc="0" locked="0" layoutInCell="1" allowOverlap="0" wp14:anchorId="0A6424BD" wp14:editId="3EE22ED1">
            <wp:simplePos x="0" y="0"/>
            <wp:positionH relativeFrom="page">
              <wp:posOffset>3797808</wp:posOffset>
            </wp:positionH>
            <wp:positionV relativeFrom="page">
              <wp:posOffset>9796017</wp:posOffset>
            </wp:positionV>
            <wp:extent cx="3048" cy="3049"/>
            <wp:effectExtent l="0" t="0" r="0" b="0"/>
            <wp:wrapTopAndBottom/>
            <wp:docPr id="38072" name="Picture 38072"/>
            <wp:cNvGraphicFramePr/>
            <a:graphic xmlns:a="http://schemas.openxmlformats.org/drawingml/2006/main">
              <a:graphicData uri="http://schemas.openxmlformats.org/drawingml/2006/picture">
                <pic:pic xmlns:pic="http://schemas.openxmlformats.org/drawingml/2006/picture">
                  <pic:nvPicPr>
                    <pic:cNvPr id="38072" name="Picture 38072"/>
                    <pic:cNvPicPr/>
                  </pic:nvPicPr>
                  <pic:blipFill>
                    <a:blip r:embed="rId49"/>
                    <a:stretch>
                      <a:fillRect/>
                    </a:stretch>
                  </pic:blipFill>
                  <pic:spPr>
                    <a:xfrm>
                      <a:off x="0" y="0"/>
                      <a:ext cx="3048" cy="3049"/>
                    </a:xfrm>
                    <a:prstGeom prst="rect">
                      <a:avLst/>
                    </a:prstGeom>
                  </pic:spPr>
                </pic:pic>
              </a:graphicData>
            </a:graphic>
          </wp:anchor>
        </w:drawing>
      </w:r>
      <w:r w:rsidRPr="003B55E5">
        <w:rPr>
          <w:rStyle w:val="Finomkiemels"/>
          <w:i w:val="0"/>
        </w:rPr>
        <w:t xml:space="preserve">A 15 éves átadás-átvételi határidő abban az esetben, ha </w:t>
      </w:r>
      <w:r w:rsidR="003C013B">
        <w:t>a Magyarországi Romák Országos Önkormányzatának</w:t>
      </w:r>
      <w:r w:rsidRPr="003B55E5">
        <w:rPr>
          <w:rStyle w:val="Finomkiemels"/>
          <w:i w:val="0"/>
        </w:rPr>
        <w:t xml:space="preserve"> a nem selejtezhető iratokra ügyviteli szempontból még rendszeresen szüksége van, illetőleg akkor, ha a Magyar Nemzeti Levéltár az iratok átvételéhez szükséges raktári férőhellyel nem rendelkezik, további öt évre külön engedély nélkül meghosszabbítható. Az átadás-átvételi határidő öt éven túli meghosszabbítását egy alkalommal, legfeljebb tíz év időtartamra a kultúráért felelős miniszter engedélyezi. Ennél hosszabb irattári őrzési </w:t>
      </w:r>
      <w:r w:rsidR="00DE7A22" w:rsidRPr="003B55E5">
        <w:rPr>
          <w:rStyle w:val="Finomkiemels"/>
          <w:i w:val="0"/>
        </w:rPr>
        <w:t>időt</w:t>
      </w:r>
      <w:r w:rsidRPr="003B55E5">
        <w:rPr>
          <w:rStyle w:val="Finomkiemels"/>
          <w:i w:val="0"/>
        </w:rPr>
        <w:t xml:space="preserve"> csak jogszabály állapíthat meg.</w:t>
      </w:r>
    </w:p>
    <w:p w14:paraId="0ABD5351" w14:textId="77777777" w:rsidR="001C1167" w:rsidRPr="003B55E5" w:rsidRDefault="00B7397A" w:rsidP="00DE7A22">
      <w:pPr>
        <w:spacing w:before="120" w:after="0" w:line="360" w:lineRule="auto"/>
        <w:ind w:left="14" w:right="11"/>
        <w:rPr>
          <w:rStyle w:val="Finomkiemels"/>
          <w:i w:val="0"/>
        </w:rPr>
      </w:pPr>
      <w:r w:rsidRPr="003B55E5">
        <w:rPr>
          <w:rStyle w:val="Finomkiemels"/>
          <w:i w:val="0"/>
        </w:rPr>
        <w:t xml:space="preserve">Magyar Nemzeti Levéltár tizenöt éven belül keletkezett közirat átvételére csak jogszabály alapján </w:t>
      </w:r>
      <w:r w:rsidR="00DE7A22" w:rsidRPr="003B55E5">
        <w:rPr>
          <w:rStyle w:val="Finomkiemels"/>
          <w:i w:val="0"/>
        </w:rPr>
        <w:t>kötelezhető</w:t>
      </w:r>
      <w:r w:rsidRPr="003B55E5">
        <w:rPr>
          <w:rStyle w:val="Finomkiemels"/>
          <w:i w:val="0"/>
        </w:rPr>
        <w:t>.</w:t>
      </w:r>
    </w:p>
    <w:p w14:paraId="1C31EEFE" w14:textId="36F4FD74" w:rsidR="001C1167" w:rsidRPr="003B55E5" w:rsidRDefault="003C013B" w:rsidP="00DE7A22">
      <w:pPr>
        <w:spacing w:before="120" w:after="0" w:line="360" w:lineRule="auto"/>
        <w:ind w:left="14" w:right="11"/>
        <w:rPr>
          <w:rStyle w:val="Finomkiemels"/>
          <w:i w:val="0"/>
        </w:rPr>
      </w:pPr>
      <w:r>
        <w:t>A Magyarországi Romák Országos Önkormányzata</w:t>
      </w:r>
      <w:r w:rsidR="00B7397A" w:rsidRPr="003B55E5">
        <w:rPr>
          <w:rStyle w:val="Finomkiemels"/>
          <w:i w:val="0"/>
        </w:rPr>
        <w:t xml:space="preserve"> azoknak a nem selejtezhető iratoknak a használatát, amelyek az 1995. évi LXVI. törvényben meghatározott kutatási korlátozási </w:t>
      </w:r>
      <w:r w:rsidR="00DE7A22" w:rsidRPr="003B55E5">
        <w:rPr>
          <w:rStyle w:val="Finomkiemels"/>
          <w:i w:val="0"/>
        </w:rPr>
        <w:t>idő</w:t>
      </w:r>
      <w:r w:rsidR="00B7397A" w:rsidRPr="003B55E5">
        <w:rPr>
          <w:rStyle w:val="Finomkiemels"/>
          <w:i w:val="0"/>
        </w:rPr>
        <w:t xml:space="preserve"> eltelte után is az őrizetében vannak, a közlevéltárban lévő anyagra vonatkozó szabályok szerint köteles biztosítani.</w:t>
      </w:r>
    </w:p>
    <w:p w14:paraId="42AA5253" w14:textId="4A283847" w:rsidR="001C1167" w:rsidRPr="003B55E5" w:rsidRDefault="00B7397A" w:rsidP="00DE7A22">
      <w:pPr>
        <w:spacing w:before="120" w:after="0" w:line="360" w:lineRule="auto"/>
        <w:ind w:left="14" w:right="11"/>
        <w:rPr>
          <w:rStyle w:val="Finomkiemels"/>
          <w:i w:val="0"/>
        </w:rPr>
      </w:pPr>
      <w:r w:rsidRPr="003B55E5">
        <w:rPr>
          <w:rStyle w:val="Finomkiemels"/>
          <w:i w:val="0"/>
        </w:rPr>
        <w:t xml:space="preserve">A Magyar Nemzeti Levéltár számára átadandó ügyiratokat az ügyviteli segédletekkel együtt nem fertőzött állapotban, levéltári őrzésre alkalmas savmentes dobozokban </w:t>
      </w:r>
      <w:r w:rsidR="003C013B">
        <w:t xml:space="preserve">a Magyarországi Romák Országos Önkormányzata </w:t>
      </w:r>
      <w:r w:rsidRPr="003B55E5">
        <w:rPr>
          <w:rStyle w:val="Finomkiemels"/>
          <w:i w:val="0"/>
        </w:rPr>
        <w:t xml:space="preserve">költségére az irattári terv szerint, átadás-átvételi jegyzőkönyv kíséretében, annak mellékletét képező átadási egység szerinti (doboz, csomag stb.) tételjegyzékkel együtt, teljes, lezárt évfolyamokban kell átadni. A visszatartott ügyiratokról külön jegyzéket kell készíteni. Az átadási </w:t>
      </w:r>
      <w:r w:rsidRPr="003B55E5">
        <w:rPr>
          <w:rStyle w:val="Finomkiemels"/>
          <w:i w:val="0"/>
        </w:rPr>
        <w:lastRenderedPageBreak/>
        <w:t>jegyzéket és a visszatartott iratokról készített jegyzéket - a levéltárral egyeztetett módon - elektronikus formában is át kell adni.</w:t>
      </w:r>
    </w:p>
    <w:p w14:paraId="1B252201" w14:textId="77777777" w:rsidR="001C1167" w:rsidRPr="003B55E5" w:rsidRDefault="00B7397A" w:rsidP="00DE7A22">
      <w:pPr>
        <w:spacing w:before="120" w:after="0" w:line="360" w:lineRule="auto"/>
        <w:ind w:left="14" w:right="11"/>
        <w:rPr>
          <w:rStyle w:val="Finomkiemels"/>
          <w:i w:val="0"/>
        </w:rPr>
      </w:pPr>
      <w:r w:rsidRPr="003B55E5">
        <w:rPr>
          <w:rStyle w:val="Finomkiemels"/>
          <w:i w:val="0"/>
        </w:rPr>
        <w:t>Az elektronikusan tárolt ügyiratok átadását a</w:t>
      </w:r>
      <w:r w:rsidR="005B78BC" w:rsidRPr="003B55E5">
        <w:rPr>
          <w:rStyle w:val="Finomkiemels"/>
          <w:i w:val="0"/>
        </w:rPr>
        <w:t xml:space="preserve"> </w:t>
      </w:r>
      <w:r w:rsidRPr="003B55E5">
        <w:rPr>
          <w:rStyle w:val="Finomkiemels"/>
          <w:i w:val="0"/>
        </w:rPr>
        <w:t>34/2016. (XI.30.) EMMI rendeletben meghatározott formátum szerint kell elvégezni.</w:t>
      </w:r>
      <w:r w:rsidRPr="003B55E5">
        <w:rPr>
          <w:rStyle w:val="Finomkiemels"/>
          <w:i w:val="0"/>
          <w:noProof/>
        </w:rPr>
        <w:drawing>
          <wp:inline distT="0" distB="0" distL="0" distR="0" wp14:anchorId="062ADEB2" wp14:editId="35AE132E">
            <wp:extent cx="3048" cy="6098"/>
            <wp:effectExtent l="0" t="0" r="0" b="0"/>
            <wp:docPr id="38535" name="Picture 38535"/>
            <wp:cNvGraphicFramePr/>
            <a:graphic xmlns:a="http://schemas.openxmlformats.org/drawingml/2006/main">
              <a:graphicData uri="http://schemas.openxmlformats.org/drawingml/2006/picture">
                <pic:pic xmlns:pic="http://schemas.openxmlformats.org/drawingml/2006/picture">
                  <pic:nvPicPr>
                    <pic:cNvPr id="38535" name="Picture 38535"/>
                    <pic:cNvPicPr/>
                  </pic:nvPicPr>
                  <pic:blipFill>
                    <a:blip r:embed="rId63"/>
                    <a:stretch>
                      <a:fillRect/>
                    </a:stretch>
                  </pic:blipFill>
                  <pic:spPr>
                    <a:xfrm>
                      <a:off x="0" y="0"/>
                      <a:ext cx="3048" cy="6098"/>
                    </a:xfrm>
                    <a:prstGeom prst="rect">
                      <a:avLst/>
                    </a:prstGeom>
                  </pic:spPr>
                </pic:pic>
              </a:graphicData>
            </a:graphic>
          </wp:inline>
        </w:drawing>
      </w:r>
      <w:r w:rsidRPr="003B55E5">
        <w:rPr>
          <w:rStyle w:val="Finomkiemels"/>
          <w:i w:val="0"/>
        </w:rPr>
        <w:br w:type="page"/>
      </w:r>
    </w:p>
    <w:p w14:paraId="7A9650C2" w14:textId="77777777" w:rsidR="001C1167" w:rsidRPr="003B55E5" w:rsidRDefault="00B7397A" w:rsidP="00B44673">
      <w:pPr>
        <w:spacing w:after="120" w:line="360" w:lineRule="auto"/>
        <w:ind w:left="652" w:right="544" w:hanging="11"/>
        <w:jc w:val="center"/>
        <w:rPr>
          <w:rStyle w:val="Finomkiemels"/>
          <w:i w:val="0"/>
        </w:rPr>
      </w:pPr>
      <w:r w:rsidRPr="003B55E5">
        <w:rPr>
          <w:rStyle w:val="Finomkiemels"/>
          <w:i w:val="0"/>
        </w:rPr>
        <w:lastRenderedPageBreak/>
        <w:t>IV. Hozzáférés az iratokhoz, az iratok védelme</w:t>
      </w:r>
    </w:p>
    <w:p w14:paraId="73A51EDB" w14:textId="77777777" w:rsidR="001C1167" w:rsidRDefault="00B7397A" w:rsidP="00480E40">
      <w:pPr>
        <w:spacing w:after="0" w:line="360" w:lineRule="auto"/>
        <w:ind w:left="14" w:right="14"/>
      </w:pPr>
      <w:r>
        <w:t>Az iratokkal és az azok kezeléséhez alkalmazott elektronikus adathordozókkal kapcsolatban minden esetben rendelkezni kell a szükséges védelmi intézkedésekről, beleértve a vírusvédelmet és a kéretlen elektronikus üzenetek elleni védekezést is. Biztosítani kell az illetéktelen hozzáférés megakadályozását mind a papíralapú, mind a gépi adathordozó esetében.</w:t>
      </w:r>
    </w:p>
    <w:p w14:paraId="209DA57B" w14:textId="77777777" w:rsidR="001C1167" w:rsidRDefault="00B7397A" w:rsidP="00480E40">
      <w:pPr>
        <w:spacing w:after="0" w:line="360" w:lineRule="auto"/>
        <w:ind w:left="14" w:right="14"/>
      </w:pPr>
      <w:r>
        <w:t xml:space="preserve">Az Országos Roma </w:t>
      </w:r>
      <w:r w:rsidR="007C5819">
        <w:t>Önkormányzat</w:t>
      </w:r>
      <w:r>
        <w:t xml:space="preserve"> alkalmazottai csak azokhoz az - akár papíralapú, akár elektronikus adathordozón tárolt - iratokhoz, illetőleg adatokhoz férhetnek hozzá, amelyekre munkakörük ellátásához szükségük van, vagy amelyre az felhatalmazást ad. A hozzáférési jogosultságot folyamatosan naprakészen kell tartani.</w:t>
      </w:r>
    </w:p>
    <w:p w14:paraId="5AE22524" w14:textId="77777777" w:rsidR="00E6212F" w:rsidRDefault="00B7397A" w:rsidP="00E6212F">
      <w:pPr>
        <w:spacing w:after="0" w:line="360" w:lineRule="auto"/>
        <w:ind w:left="14" w:right="14"/>
      </w:pPr>
      <w:r>
        <w:t xml:space="preserve">Az iratokhoz a </w:t>
      </w:r>
      <w:proofErr w:type="spellStart"/>
      <w:r>
        <w:t>kiadmányozó</w:t>
      </w:r>
      <w:proofErr w:type="spellEnd"/>
      <w:r>
        <w:t xml:space="preserve"> döntése alapján az alábbi kezelési utasítások alkalmazhatók:</w:t>
      </w:r>
    </w:p>
    <w:p w14:paraId="30B7BE88" w14:textId="77777777" w:rsidR="001C1167" w:rsidRDefault="00B7397A" w:rsidP="00E6212F">
      <w:pPr>
        <w:pStyle w:val="Listaszerbekezds"/>
        <w:numPr>
          <w:ilvl w:val="0"/>
          <w:numId w:val="30"/>
        </w:numPr>
        <w:spacing w:after="0" w:line="360" w:lineRule="auto"/>
        <w:ind w:right="14"/>
      </w:pPr>
      <w:r>
        <w:t>Saját kezű felbontásra!”</w:t>
      </w:r>
      <w:r>
        <w:rPr>
          <w:noProof/>
        </w:rPr>
        <w:drawing>
          <wp:inline distT="0" distB="0" distL="0" distR="0" wp14:anchorId="72228E3F" wp14:editId="32B7EC1E">
            <wp:extent cx="27432" cy="45732"/>
            <wp:effectExtent l="0" t="0" r="0" b="0"/>
            <wp:docPr id="39364" name="Picture 39364"/>
            <wp:cNvGraphicFramePr/>
            <a:graphic xmlns:a="http://schemas.openxmlformats.org/drawingml/2006/main">
              <a:graphicData uri="http://schemas.openxmlformats.org/drawingml/2006/picture">
                <pic:pic xmlns:pic="http://schemas.openxmlformats.org/drawingml/2006/picture">
                  <pic:nvPicPr>
                    <pic:cNvPr id="39364" name="Picture 39364"/>
                    <pic:cNvPicPr/>
                  </pic:nvPicPr>
                  <pic:blipFill>
                    <a:blip r:embed="rId64" cstate="print"/>
                    <a:stretch>
                      <a:fillRect/>
                    </a:stretch>
                  </pic:blipFill>
                  <pic:spPr>
                    <a:xfrm>
                      <a:off x="0" y="0"/>
                      <a:ext cx="27432" cy="45732"/>
                    </a:xfrm>
                    <a:prstGeom prst="rect">
                      <a:avLst/>
                    </a:prstGeom>
                  </pic:spPr>
                </pic:pic>
              </a:graphicData>
            </a:graphic>
          </wp:inline>
        </w:drawing>
      </w:r>
    </w:p>
    <w:p w14:paraId="141522D4" w14:textId="77777777" w:rsidR="001C1167" w:rsidRDefault="00B7397A" w:rsidP="00E6212F">
      <w:pPr>
        <w:pStyle w:val="Listaszerbekezds"/>
        <w:numPr>
          <w:ilvl w:val="0"/>
          <w:numId w:val="30"/>
        </w:numPr>
        <w:spacing w:after="0" w:line="360" w:lineRule="auto"/>
        <w:ind w:right="14"/>
      </w:pPr>
      <w:r>
        <w:t>„Más szervnek nem adható át!”</w:t>
      </w:r>
      <w:r w:rsidR="00DE7A22">
        <w:t>,</w:t>
      </w:r>
    </w:p>
    <w:p w14:paraId="09E5D412" w14:textId="77777777" w:rsidR="001C1167" w:rsidRDefault="00B7397A" w:rsidP="00E6212F">
      <w:pPr>
        <w:pStyle w:val="Listaszerbekezds"/>
        <w:numPr>
          <w:ilvl w:val="0"/>
          <w:numId w:val="30"/>
        </w:numPr>
        <w:spacing w:after="0" w:line="360" w:lineRule="auto"/>
        <w:ind w:right="14"/>
      </w:pPr>
      <w:r>
        <w:t xml:space="preserve">„Nem </w:t>
      </w:r>
      <w:r w:rsidR="00E6212F">
        <w:t>másolható!</w:t>
      </w:r>
      <w:r>
        <w:t xml:space="preserve"> ”</w:t>
      </w:r>
      <w:r>
        <w:rPr>
          <w:noProof/>
        </w:rPr>
        <w:drawing>
          <wp:inline distT="0" distB="0" distL="0" distR="0" wp14:anchorId="54E9FDA9" wp14:editId="2FB5102A">
            <wp:extent cx="24384" cy="45733"/>
            <wp:effectExtent l="0" t="0" r="0" b="0"/>
            <wp:docPr id="39367" name="Picture 39367"/>
            <wp:cNvGraphicFramePr/>
            <a:graphic xmlns:a="http://schemas.openxmlformats.org/drawingml/2006/main">
              <a:graphicData uri="http://schemas.openxmlformats.org/drawingml/2006/picture">
                <pic:pic xmlns:pic="http://schemas.openxmlformats.org/drawingml/2006/picture">
                  <pic:nvPicPr>
                    <pic:cNvPr id="39367" name="Picture 39367"/>
                    <pic:cNvPicPr/>
                  </pic:nvPicPr>
                  <pic:blipFill>
                    <a:blip r:embed="rId65"/>
                    <a:stretch>
                      <a:fillRect/>
                    </a:stretch>
                  </pic:blipFill>
                  <pic:spPr>
                    <a:xfrm>
                      <a:off x="0" y="0"/>
                      <a:ext cx="24384" cy="45733"/>
                    </a:xfrm>
                    <a:prstGeom prst="rect">
                      <a:avLst/>
                    </a:prstGeom>
                  </pic:spPr>
                </pic:pic>
              </a:graphicData>
            </a:graphic>
          </wp:inline>
        </w:drawing>
      </w:r>
    </w:p>
    <w:p w14:paraId="51055ABB" w14:textId="77777777" w:rsidR="001C1167" w:rsidRDefault="00B7397A" w:rsidP="00E6212F">
      <w:pPr>
        <w:pStyle w:val="Listaszerbekezds"/>
        <w:numPr>
          <w:ilvl w:val="0"/>
          <w:numId w:val="30"/>
        </w:numPr>
        <w:spacing w:after="0" w:line="360" w:lineRule="auto"/>
        <w:ind w:right="14"/>
      </w:pPr>
      <w:r>
        <w:t>„Kivonat nem készíthető!”</w:t>
      </w:r>
      <w:r>
        <w:rPr>
          <w:noProof/>
        </w:rPr>
        <w:drawing>
          <wp:inline distT="0" distB="0" distL="0" distR="0" wp14:anchorId="5039F7F2" wp14:editId="5AE9CCD7">
            <wp:extent cx="3048" cy="6098"/>
            <wp:effectExtent l="0" t="0" r="0" b="0"/>
            <wp:docPr id="39368" name="Picture 39368"/>
            <wp:cNvGraphicFramePr/>
            <a:graphic xmlns:a="http://schemas.openxmlformats.org/drawingml/2006/main">
              <a:graphicData uri="http://schemas.openxmlformats.org/drawingml/2006/picture">
                <pic:pic xmlns:pic="http://schemas.openxmlformats.org/drawingml/2006/picture">
                  <pic:nvPicPr>
                    <pic:cNvPr id="39368" name="Picture 39368"/>
                    <pic:cNvPicPr/>
                  </pic:nvPicPr>
                  <pic:blipFill>
                    <a:blip r:embed="rId66"/>
                    <a:stretch>
                      <a:fillRect/>
                    </a:stretch>
                  </pic:blipFill>
                  <pic:spPr>
                    <a:xfrm>
                      <a:off x="0" y="0"/>
                      <a:ext cx="3048" cy="6098"/>
                    </a:xfrm>
                    <a:prstGeom prst="rect">
                      <a:avLst/>
                    </a:prstGeom>
                  </pic:spPr>
                </pic:pic>
              </a:graphicData>
            </a:graphic>
          </wp:inline>
        </w:drawing>
      </w:r>
      <w:r w:rsidR="00DE7A22">
        <w:t>,</w:t>
      </w:r>
    </w:p>
    <w:p w14:paraId="55768782" w14:textId="77777777" w:rsidR="001C1167" w:rsidRDefault="00B7397A" w:rsidP="00E6212F">
      <w:pPr>
        <w:pStyle w:val="Listaszerbekezds"/>
        <w:numPr>
          <w:ilvl w:val="0"/>
          <w:numId w:val="30"/>
        </w:numPr>
        <w:spacing w:after="0" w:line="360" w:lineRule="auto"/>
        <w:ind w:right="14"/>
      </w:pPr>
      <w:r>
        <w:t xml:space="preserve">„Elolvasás után </w:t>
      </w:r>
      <w:r w:rsidR="00DE7A22">
        <w:t>visszaküldendő</w:t>
      </w:r>
      <w:r>
        <w:rPr>
          <w:noProof/>
        </w:rPr>
        <w:drawing>
          <wp:inline distT="0" distB="0" distL="0" distR="0" wp14:anchorId="56642A59" wp14:editId="5BB974CB">
            <wp:extent cx="103632" cy="106710"/>
            <wp:effectExtent l="0" t="0" r="0" b="0"/>
            <wp:docPr id="194480" name="Picture 194480"/>
            <wp:cNvGraphicFramePr/>
            <a:graphic xmlns:a="http://schemas.openxmlformats.org/drawingml/2006/main">
              <a:graphicData uri="http://schemas.openxmlformats.org/drawingml/2006/picture">
                <pic:pic xmlns:pic="http://schemas.openxmlformats.org/drawingml/2006/picture">
                  <pic:nvPicPr>
                    <pic:cNvPr id="194480" name="Picture 194480"/>
                    <pic:cNvPicPr/>
                  </pic:nvPicPr>
                  <pic:blipFill>
                    <a:blip r:embed="rId67" cstate="print"/>
                    <a:stretch>
                      <a:fillRect/>
                    </a:stretch>
                  </pic:blipFill>
                  <pic:spPr>
                    <a:xfrm>
                      <a:off x="0" y="0"/>
                      <a:ext cx="103632" cy="106710"/>
                    </a:xfrm>
                    <a:prstGeom prst="rect">
                      <a:avLst/>
                    </a:prstGeom>
                  </pic:spPr>
                </pic:pic>
              </a:graphicData>
            </a:graphic>
          </wp:inline>
        </w:drawing>
      </w:r>
      <w:r w:rsidR="00DE7A22">
        <w:t>,</w:t>
      </w:r>
    </w:p>
    <w:p w14:paraId="3F395C52" w14:textId="77777777" w:rsidR="00DE7A22" w:rsidRDefault="00B7397A" w:rsidP="00E6212F">
      <w:pPr>
        <w:pStyle w:val="Listaszerbekezds"/>
        <w:numPr>
          <w:ilvl w:val="0"/>
          <w:numId w:val="30"/>
        </w:numPr>
        <w:spacing w:after="0" w:line="360" w:lineRule="auto"/>
        <w:ind w:right="14"/>
      </w:pPr>
      <w:r>
        <w:t>„Zárt borítékban tárolandó!” (a kezelésére vonatko</w:t>
      </w:r>
      <w:r w:rsidR="00DE7A22">
        <w:t>zó utasítások megjelölésével.),</w:t>
      </w:r>
    </w:p>
    <w:p w14:paraId="16978451" w14:textId="77777777" w:rsidR="001C1167" w:rsidRDefault="00B7397A" w:rsidP="00E6212F">
      <w:pPr>
        <w:pStyle w:val="Listaszerbekezds"/>
        <w:numPr>
          <w:ilvl w:val="0"/>
          <w:numId w:val="30"/>
        </w:numPr>
        <w:spacing w:after="0" w:line="360" w:lineRule="auto"/>
        <w:ind w:right="14"/>
      </w:pPr>
      <w:r>
        <w:t>valamint más, az adathordozó sajátosságától függő egyéb szükséges utasítás.</w:t>
      </w:r>
    </w:p>
    <w:p w14:paraId="4DBBD8B0" w14:textId="77777777" w:rsidR="001C1167" w:rsidRDefault="00B7397A" w:rsidP="00DE7A22">
      <w:pPr>
        <w:spacing w:before="120" w:after="240" w:line="360" w:lineRule="auto"/>
        <w:ind w:left="11" w:right="11"/>
      </w:pPr>
      <w:r>
        <w:t>A fent meghatározott kezelési utasítások nem korlátozhatják a közérdekű adatok megismerését.</w:t>
      </w:r>
      <w:r>
        <w:rPr>
          <w:noProof/>
        </w:rPr>
        <w:drawing>
          <wp:inline distT="0" distB="0" distL="0" distR="0" wp14:anchorId="74C26F20" wp14:editId="622E2798">
            <wp:extent cx="3048" cy="3049"/>
            <wp:effectExtent l="0" t="0" r="0" b="0"/>
            <wp:docPr id="39378" name="Picture 39378"/>
            <wp:cNvGraphicFramePr/>
            <a:graphic xmlns:a="http://schemas.openxmlformats.org/drawingml/2006/main">
              <a:graphicData uri="http://schemas.openxmlformats.org/drawingml/2006/picture">
                <pic:pic xmlns:pic="http://schemas.openxmlformats.org/drawingml/2006/picture">
                  <pic:nvPicPr>
                    <pic:cNvPr id="39378" name="Picture 39378"/>
                    <pic:cNvPicPr/>
                  </pic:nvPicPr>
                  <pic:blipFill>
                    <a:blip r:embed="rId22"/>
                    <a:stretch>
                      <a:fillRect/>
                    </a:stretch>
                  </pic:blipFill>
                  <pic:spPr>
                    <a:xfrm>
                      <a:off x="0" y="0"/>
                      <a:ext cx="3048" cy="3049"/>
                    </a:xfrm>
                    <a:prstGeom prst="rect">
                      <a:avLst/>
                    </a:prstGeom>
                  </pic:spPr>
                </pic:pic>
              </a:graphicData>
            </a:graphic>
          </wp:inline>
        </w:drawing>
      </w:r>
    </w:p>
    <w:p w14:paraId="3A74B9CB" w14:textId="77777777" w:rsidR="001C1167" w:rsidRDefault="00B7397A" w:rsidP="00DE7A22">
      <w:pPr>
        <w:spacing w:after="120" w:line="360" w:lineRule="auto"/>
        <w:ind w:left="652" w:right="533" w:hanging="11"/>
        <w:jc w:val="center"/>
      </w:pPr>
      <w:r>
        <w:t xml:space="preserve">V. Rendelkezések az Országos Roma </w:t>
      </w:r>
      <w:r w:rsidR="007C5819">
        <w:t>Önkormányzat</w:t>
      </w:r>
      <w:r>
        <w:t xml:space="preserve"> megszűnése esetére</w:t>
      </w:r>
    </w:p>
    <w:p w14:paraId="2B088321" w14:textId="77777777" w:rsidR="001C1167" w:rsidRDefault="00B7397A" w:rsidP="00DE7A22">
      <w:pPr>
        <w:spacing w:after="120" w:line="360" w:lineRule="auto"/>
        <w:ind w:left="11" w:right="11"/>
      </w:pPr>
      <w:r>
        <w:rPr>
          <w:noProof/>
        </w:rPr>
        <w:drawing>
          <wp:inline distT="0" distB="0" distL="0" distR="0" wp14:anchorId="1FB1CD8F" wp14:editId="0327AA8A">
            <wp:extent cx="9144" cy="9147"/>
            <wp:effectExtent l="0" t="0" r="0" b="0"/>
            <wp:docPr id="194483" name="Picture 194483"/>
            <wp:cNvGraphicFramePr/>
            <a:graphic xmlns:a="http://schemas.openxmlformats.org/drawingml/2006/main">
              <a:graphicData uri="http://schemas.openxmlformats.org/drawingml/2006/picture">
                <pic:pic xmlns:pic="http://schemas.openxmlformats.org/drawingml/2006/picture">
                  <pic:nvPicPr>
                    <pic:cNvPr id="194483" name="Picture 194483"/>
                    <pic:cNvPicPr/>
                  </pic:nvPicPr>
                  <pic:blipFill>
                    <a:blip r:embed="rId68" cstate="print"/>
                    <a:stretch>
                      <a:fillRect/>
                    </a:stretch>
                  </pic:blipFill>
                  <pic:spPr>
                    <a:xfrm>
                      <a:off x="0" y="0"/>
                      <a:ext cx="9144" cy="9147"/>
                    </a:xfrm>
                    <a:prstGeom prst="rect">
                      <a:avLst/>
                    </a:prstGeom>
                  </pic:spPr>
                </pic:pic>
              </a:graphicData>
            </a:graphic>
          </wp:inline>
        </w:drawing>
      </w:r>
      <w:r>
        <w:t xml:space="preserve">Az Országos Roma </w:t>
      </w:r>
      <w:r w:rsidR="007C5819">
        <w:t>Önkormányzat</w:t>
      </w:r>
      <w:r>
        <w:t xml:space="preserve"> megszüntetése vagy feladatkörének megváltoztatása esetén a </w:t>
      </w:r>
      <w:r w:rsidR="00DE7A22">
        <w:t>rendelkező</w:t>
      </w:r>
      <w:r>
        <w:t xml:space="preserve"> szerv köteles intézkedni az Országos Roma Önkormányzat irattári anyagának további </w:t>
      </w:r>
      <w:r w:rsidR="00DE7A22">
        <w:t>elhelyezéséről,</w:t>
      </w:r>
      <w:r>
        <w:t xml:space="preserve"> biztonságos megőrzéséről, kezeléséről és használhatóságáról.</w:t>
      </w:r>
    </w:p>
    <w:p w14:paraId="009B4F6D" w14:textId="77777777" w:rsidR="001C1167" w:rsidRDefault="00B7397A" w:rsidP="00DE7A22">
      <w:pPr>
        <w:spacing w:after="120" w:line="360" w:lineRule="auto"/>
        <w:ind w:left="11" w:right="11"/>
      </w:pPr>
      <w:r>
        <w:rPr>
          <w:noProof/>
        </w:rPr>
        <w:drawing>
          <wp:inline distT="0" distB="0" distL="0" distR="0" wp14:anchorId="23C61D77" wp14:editId="026533F4">
            <wp:extent cx="3048" cy="3049"/>
            <wp:effectExtent l="0" t="0" r="0" b="0"/>
            <wp:docPr id="40495" name="Picture 40495"/>
            <wp:cNvGraphicFramePr/>
            <a:graphic xmlns:a="http://schemas.openxmlformats.org/drawingml/2006/main">
              <a:graphicData uri="http://schemas.openxmlformats.org/drawingml/2006/picture">
                <pic:pic xmlns:pic="http://schemas.openxmlformats.org/drawingml/2006/picture">
                  <pic:nvPicPr>
                    <pic:cNvPr id="40495" name="Picture 40495"/>
                    <pic:cNvPicPr/>
                  </pic:nvPicPr>
                  <pic:blipFill>
                    <a:blip r:embed="rId30"/>
                    <a:stretch>
                      <a:fillRect/>
                    </a:stretch>
                  </pic:blipFill>
                  <pic:spPr>
                    <a:xfrm>
                      <a:off x="0" y="0"/>
                      <a:ext cx="3048" cy="3049"/>
                    </a:xfrm>
                    <a:prstGeom prst="rect">
                      <a:avLst/>
                    </a:prstGeom>
                  </pic:spPr>
                </pic:pic>
              </a:graphicData>
            </a:graphic>
          </wp:inline>
        </w:drawing>
      </w:r>
      <w:r>
        <w:t xml:space="preserve">Ha az Országos Roma </w:t>
      </w:r>
      <w:r w:rsidR="007C5819">
        <w:t>Önkormányzat</w:t>
      </w:r>
      <w:r>
        <w:t xml:space="preserve"> más szervbe olvad be, iratait a feladatait átvevő szerv irattárában kell elhelyezni.</w:t>
      </w:r>
    </w:p>
    <w:p w14:paraId="6142B22E" w14:textId="77777777" w:rsidR="001C1167" w:rsidRDefault="00B7397A" w:rsidP="00DE7A22">
      <w:pPr>
        <w:spacing w:after="120" w:line="360" w:lineRule="auto"/>
        <w:ind w:left="11" w:right="11"/>
      </w:pPr>
      <w:r>
        <w:t xml:space="preserve">Ha az Országos Roma </w:t>
      </w:r>
      <w:r w:rsidR="007C5819">
        <w:t>Önkormányzat</w:t>
      </w:r>
      <w:r>
        <w:t xml:space="preserve"> feladatköre több szerv között oszlik meg, vagy valamely szerv egyes feladatait egy másik szerv veszi át, az irattári anyagot csak irattári tételenként szabad megosztani. Az egyes ügyiratokra vonatkozó igényt másolat készítésével vagy kölcsönzéssel kell teljesíteni. Az irattári anyag irattári </w:t>
      </w:r>
      <w:proofErr w:type="spellStart"/>
      <w:r>
        <w:t>tételenkénti</w:t>
      </w:r>
      <w:proofErr w:type="spellEnd"/>
      <w:r>
        <w:t xml:space="preserve"> megosztását a Magyar </w:t>
      </w:r>
      <w:r w:rsidR="005B78BC">
        <w:t xml:space="preserve">Nemzeti </w:t>
      </w:r>
      <w:r>
        <w:t>Levéltár egyetértésével kell elvégez-</w:t>
      </w:r>
    </w:p>
    <w:p w14:paraId="56BA87A5" w14:textId="77777777" w:rsidR="001C1167" w:rsidRDefault="00B7397A" w:rsidP="00480E40">
      <w:pPr>
        <w:spacing w:after="0" w:line="360" w:lineRule="auto"/>
        <w:ind w:left="14" w:right="14"/>
      </w:pPr>
      <w:r>
        <w:lastRenderedPageBreak/>
        <w:t xml:space="preserve">Ha az Országos Roma </w:t>
      </w:r>
      <w:r w:rsidR="007C5819">
        <w:t>Önkormányzat</w:t>
      </w:r>
      <w:r>
        <w:t xml:space="preserve"> jogutód nélkül szűnik meg, irattári anyagának maradandó </w:t>
      </w:r>
      <w:r w:rsidR="00B32242">
        <w:t>értékű</w:t>
      </w:r>
      <w:r>
        <w:t xml:space="preserve"> részét a Magyar </w:t>
      </w:r>
      <w:r w:rsidR="005B78BC">
        <w:t>Nemzeti</w:t>
      </w:r>
      <w:r>
        <w:t xml:space="preserve"> Levéltárban kell elhelyezni. Az irattári anyag többi részének meghatározott ideig történő további őrzéséhez, kezeléséhez, illetőleg selejtezéséhez szükséges költségek biztosításáról a </w:t>
      </w:r>
      <w:r w:rsidR="00E6212F">
        <w:t>megszüntetésről</w:t>
      </w:r>
      <w:r>
        <w:t xml:space="preserve"> intézkedő szerv gondoskodik.</w:t>
      </w:r>
    </w:p>
    <w:p w14:paraId="4CF2B0B0" w14:textId="77777777" w:rsidR="001C1167" w:rsidRDefault="00B7397A" w:rsidP="00E6212F">
      <w:pPr>
        <w:spacing w:before="240" w:after="120" w:line="360" w:lineRule="auto"/>
        <w:ind w:left="3793" w:right="11"/>
      </w:pPr>
      <w:r>
        <w:t>VI. Záró rendelkezések</w:t>
      </w:r>
    </w:p>
    <w:p w14:paraId="1571316C" w14:textId="77777777" w:rsidR="001C1167" w:rsidRDefault="00B7397A" w:rsidP="00480E40">
      <w:pPr>
        <w:spacing w:after="0" w:line="360" w:lineRule="auto"/>
        <w:ind w:left="14" w:right="14"/>
      </w:pPr>
      <w:r>
        <w:t>Az iratkezelés rendszerét csak a naptári év kezdetén lehet megváltoztatni.</w:t>
      </w:r>
    </w:p>
    <w:p w14:paraId="3281BBC6" w14:textId="316DFE90" w:rsidR="001C1167" w:rsidRDefault="00B7397A" w:rsidP="00480E40">
      <w:pPr>
        <w:spacing w:after="0" w:line="360" w:lineRule="auto"/>
        <w:ind w:left="14" w:right="14"/>
      </w:pPr>
      <w:r>
        <w:t xml:space="preserve">Jelen Iratkezelési Szabályzat </w:t>
      </w:r>
      <w:r w:rsidR="005B78BC">
        <w:t>202</w:t>
      </w:r>
      <w:r w:rsidR="00C7485B">
        <w:t>5</w:t>
      </w:r>
      <w:r w:rsidR="00E6212F">
        <w:t xml:space="preserve">. </w:t>
      </w:r>
      <w:r w:rsidR="00012479">
        <w:t>január</w:t>
      </w:r>
      <w:r w:rsidR="00E6212F">
        <w:t xml:space="preserve"> 1-jén lép hatályba.</w:t>
      </w:r>
    </w:p>
    <w:p w14:paraId="360D75F8" w14:textId="77777777" w:rsidR="00E6212F" w:rsidRDefault="00E6212F" w:rsidP="00480E40">
      <w:pPr>
        <w:tabs>
          <w:tab w:val="center" w:pos="5102"/>
        </w:tabs>
        <w:spacing w:after="0" w:line="360" w:lineRule="auto"/>
        <w:ind w:left="0"/>
        <w:jc w:val="left"/>
      </w:pPr>
    </w:p>
    <w:p w14:paraId="3D73792B" w14:textId="2E0A7CDD" w:rsidR="001C1167" w:rsidRDefault="005B78BC" w:rsidP="00E6212F">
      <w:pPr>
        <w:tabs>
          <w:tab w:val="center" w:pos="5102"/>
        </w:tabs>
        <w:spacing w:after="0" w:line="360" w:lineRule="auto"/>
        <w:ind w:left="0"/>
        <w:jc w:val="left"/>
      </w:pPr>
      <w:r>
        <w:t>Budapest, 202</w:t>
      </w:r>
      <w:r w:rsidR="00C7485B">
        <w:t>5</w:t>
      </w:r>
      <w:r w:rsidR="00E6212F">
        <w:t xml:space="preserve">. </w:t>
      </w:r>
      <w:r w:rsidR="00012479">
        <w:t>január</w:t>
      </w:r>
      <w:r w:rsidR="00E6212F">
        <w:t xml:space="preserve"> 1.</w:t>
      </w:r>
    </w:p>
    <w:p w14:paraId="33B7753C" w14:textId="77777777" w:rsidR="00C7485B" w:rsidRDefault="00C7485B" w:rsidP="00C7485B">
      <w:pPr>
        <w:tabs>
          <w:tab w:val="center" w:pos="5102"/>
        </w:tabs>
        <w:spacing w:after="0" w:line="240" w:lineRule="auto"/>
        <w:ind w:left="5103"/>
        <w:jc w:val="center"/>
      </w:pPr>
      <w:r>
        <w:t>Nagy Zsolt</w:t>
      </w:r>
    </w:p>
    <w:p w14:paraId="11FC4ACE" w14:textId="71212DB7" w:rsidR="00A3509D" w:rsidRDefault="00D026ED" w:rsidP="00C7485B">
      <w:pPr>
        <w:tabs>
          <w:tab w:val="center" w:pos="5102"/>
        </w:tabs>
        <w:spacing w:after="0" w:line="240" w:lineRule="auto"/>
        <w:ind w:left="5103"/>
        <w:jc w:val="center"/>
      </w:pPr>
      <w:r>
        <w:t>hivatalvezető</w:t>
      </w:r>
      <w:r w:rsidR="00A3509D">
        <w:br/>
      </w:r>
      <w:r w:rsidR="00C7485B">
        <w:t xml:space="preserve">Magyarországi Romák </w:t>
      </w:r>
      <w:r w:rsidR="00A3509D">
        <w:t>Országos</w:t>
      </w:r>
      <w:r w:rsidR="00C7485B">
        <w:t xml:space="preserve"> </w:t>
      </w:r>
      <w:r w:rsidR="00A3509D">
        <w:t>Önkormányzat</w:t>
      </w:r>
      <w:r w:rsidR="009F0160">
        <w:t>a</w:t>
      </w:r>
      <w:r w:rsidR="00C7485B">
        <w:t xml:space="preserve"> </w:t>
      </w:r>
      <w:r w:rsidR="00A3509D">
        <w:t>Hivatala</w:t>
      </w:r>
    </w:p>
    <w:p w14:paraId="16CE6EB2" w14:textId="77777777" w:rsidR="00E6212F" w:rsidRDefault="00E6212F" w:rsidP="00E6212F">
      <w:pPr>
        <w:tabs>
          <w:tab w:val="center" w:pos="5102"/>
        </w:tabs>
        <w:spacing w:after="0" w:line="360" w:lineRule="auto"/>
        <w:ind w:left="0"/>
        <w:jc w:val="left"/>
      </w:pPr>
    </w:p>
    <w:p w14:paraId="08795C70" w14:textId="77777777" w:rsidR="00012479" w:rsidRDefault="00012479">
      <w:pPr>
        <w:spacing w:after="160" w:line="259" w:lineRule="auto"/>
        <w:ind w:left="0"/>
        <w:jc w:val="left"/>
      </w:pPr>
      <w:r>
        <w:br w:type="page"/>
      </w:r>
    </w:p>
    <w:p w14:paraId="32DBE9E3" w14:textId="77777777" w:rsidR="00012479" w:rsidRDefault="00012479" w:rsidP="00012479">
      <w:pPr>
        <w:spacing w:after="160" w:line="259" w:lineRule="auto"/>
        <w:ind w:left="0"/>
        <w:jc w:val="center"/>
      </w:pPr>
      <w:r>
        <w:lastRenderedPageBreak/>
        <w:t>Záradék</w:t>
      </w:r>
    </w:p>
    <w:p w14:paraId="39A881F5" w14:textId="6BF45EFC" w:rsidR="00012479" w:rsidRDefault="00012479" w:rsidP="00576139">
      <w:pPr>
        <w:spacing w:after="160" w:line="259" w:lineRule="auto"/>
        <w:ind w:left="0"/>
      </w:pPr>
      <w:r>
        <w:t>Jelen szabályzatot a</w:t>
      </w:r>
      <w:r w:rsidR="00B001DE">
        <w:t xml:space="preserve"> Magyarországi Romák Országos Önkormányzat Közgyűlése  a …../2025. (X.31.) </w:t>
      </w:r>
      <w:r>
        <w:t>határozatával utólagosan hagyta jóvá.</w:t>
      </w:r>
    </w:p>
    <w:p w14:paraId="4052C916" w14:textId="77777777" w:rsidR="00576139" w:rsidRDefault="00576139" w:rsidP="00576139">
      <w:pPr>
        <w:spacing w:after="160" w:line="259" w:lineRule="auto"/>
        <w:ind w:left="0"/>
      </w:pPr>
    </w:p>
    <w:p w14:paraId="42F91879" w14:textId="77777777" w:rsidR="00576139" w:rsidRDefault="00576139" w:rsidP="00576139">
      <w:pPr>
        <w:spacing w:after="160" w:line="259" w:lineRule="auto"/>
        <w:ind w:left="0"/>
      </w:pPr>
    </w:p>
    <w:p w14:paraId="692CBEBC" w14:textId="0EF2866D" w:rsidR="00576139" w:rsidRDefault="00576139" w:rsidP="00576139">
      <w:pPr>
        <w:spacing w:after="160" w:line="259" w:lineRule="auto"/>
        <w:ind w:left="0"/>
      </w:pPr>
      <w:r>
        <w:t>Budapest,</w:t>
      </w:r>
      <w:r w:rsidR="00B001DE">
        <w:t xml:space="preserve"> 2025. október 31.</w:t>
      </w:r>
    </w:p>
    <w:p w14:paraId="749E17E6" w14:textId="77777777" w:rsidR="00576139" w:rsidRDefault="00576139" w:rsidP="00576139">
      <w:pPr>
        <w:spacing w:after="160" w:line="259" w:lineRule="auto"/>
        <w:ind w:left="0"/>
      </w:pPr>
    </w:p>
    <w:p w14:paraId="7007B814" w14:textId="77777777" w:rsidR="00576139" w:rsidRDefault="00576139" w:rsidP="00576139">
      <w:pPr>
        <w:spacing w:after="160" w:line="259" w:lineRule="auto"/>
        <w:ind w:left="0"/>
      </w:pPr>
    </w:p>
    <w:p w14:paraId="35E6047D" w14:textId="77777777" w:rsidR="00B001DE" w:rsidRDefault="00B001DE" w:rsidP="00576139">
      <w:pPr>
        <w:spacing w:after="160" w:line="259" w:lineRule="auto"/>
        <w:ind w:left="4536"/>
        <w:jc w:val="center"/>
        <w:rPr>
          <w:ins w:id="3" w:author="Linda" w:date="2025-10-26T18:22:00Z"/>
        </w:rPr>
      </w:pPr>
      <w:r>
        <w:t>Nagy Zsolt</w:t>
      </w:r>
    </w:p>
    <w:p w14:paraId="4167E010" w14:textId="0E85965C" w:rsidR="00576139" w:rsidRDefault="009D68D3" w:rsidP="00576139">
      <w:pPr>
        <w:spacing w:after="160" w:line="259" w:lineRule="auto"/>
        <w:ind w:left="4536"/>
        <w:jc w:val="center"/>
      </w:pPr>
      <w:r>
        <w:t>Hivatalvezető</w:t>
      </w:r>
    </w:p>
    <w:p w14:paraId="490BAB0A" w14:textId="5E8BD932" w:rsidR="009D68D3" w:rsidRDefault="00B001DE" w:rsidP="00576139">
      <w:pPr>
        <w:spacing w:after="160" w:line="259" w:lineRule="auto"/>
        <w:ind w:left="4536"/>
        <w:jc w:val="center"/>
      </w:pPr>
      <w:r>
        <w:t xml:space="preserve">Magyarországi Romák Országos Önkormányzatának </w:t>
      </w:r>
      <w:r w:rsidR="009D68D3">
        <w:t>Hivatala</w:t>
      </w:r>
    </w:p>
    <w:p w14:paraId="5FAD87AE" w14:textId="77777777" w:rsidR="00576139" w:rsidRDefault="00576139" w:rsidP="00576139">
      <w:pPr>
        <w:spacing w:after="160" w:line="259" w:lineRule="auto"/>
        <w:ind w:left="0"/>
      </w:pPr>
    </w:p>
    <w:p w14:paraId="1F3B1161" w14:textId="77777777" w:rsidR="00012479" w:rsidRDefault="00012479">
      <w:pPr>
        <w:spacing w:after="160" w:line="259" w:lineRule="auto"/>
        <w:ind w:left="0"/>
        <w:jc w:val="left"/>
      </w:pPr>
      <w:r>
        <w:br w:type="page"/>
      </w:r>
    </w:p>
    <w:p w14:paraId="381670AF" w14:textId="77777777" w:rsidR="00E6212F" w:rsidRDefault="00E6212F" w:rsidP="00E6212F">
      <w:pPr>
        <w:tabs>
          <w:tab w:val="center" w:pos="5102"/>
        </w:tabs>
        <w:spacing w:after="0" w:line="360" w:lineRule="auto"/>
        <w:ind w:left="0"/>
        <w:jc w:val="left"/>
        <w:sectPr w:rsidR="00E6212F">
          <w:headerReference w:type="even" r:id="rId69"/>
          <w:headerReference w:type="default" r:id="rId70"/>
          <w:footerReference w:type="even" r:id="rId71"/>
          <w:footerReference w:type="default" r:id="rId72"/>
          <w:headerReference w:type="first" r:id="rId73"/>
          <w:footerReference w:type="first" r:id="rId74"/>
          <w:pgSz w:w="11904" w:h="16834"/>
          <w:pgMar w:top="1947" w:right="1008" w:bottom="2021" w:left="989" w:header="708" w:footer="648" w:gutter="0"/>
          <w:cols w:space="708"/>
        </w:sectPr>
      </w:pPr>
    </w:p>
    <w:p w14:paraId="4FEDB720" w14:textId="77777777" w:rsidR="00622B29" w:rsidRDefault="00622B29" w:rsidP="00622B29">
      <w:pPr>
        <w:overflowPunct w:val="0"/>
        <w:autoSpaceDE w:val="0"/>
        <w:autoSpaceDN w:val="0"/>
        <w:adjustRightInd w:val="0"/>
        <w:spacing w:after="0" w:line="240" w:lineRule="auto"/>
        <w:ind w:left="0"/>
        <w:jc w:val="center"/>
        <w:textAlignment w:val="baseline"/>
        <w:rPr>
          <w:b/>
          <w:color w:val="auto"/>
          <w:szCs w:val="20"/>
        </w:rPr>
      </w:pPr>
      <w:r w:rsidRPr="00622B29">
        <w:rPr>
          <w:b/>
          <w:color w:val="auto"/>
          <w:szCs w:val="20"/>
        </w:rPr>
        <w:lastRenderedPageBreak/>
        <w:t>IRATTÁRI TERV</w:t>
      </w:r>
    </w:p>
    <w:p w14:paraId="6D97206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0"/>
        </w:rPr>
      </w:pPr>
    </w:p>
    <w:p w14:paraId="59C26708" w14:textId="77777777" w:rsidR="00622B29" w:rsidRPr="00622B29" w:rsidRDefault="00622B29" w:rsidP="00622B29">
      <w:pPr>
        <w:numPr>
          <w:ilvl w:val="1"/>
          <w:numId w:val="24"/>
        </w:numPr>
        <w:overflowPunct w:val="0"/>
        <w:autoSpaceDE w:val="0"/>
        <w:autoSpaceDN w:val="0"/>
        <w:adjustRightInd w:val="0"/>
        <w:spacing w:after="0" w:line="240" w:lineRule="auto"/>
        <w:jc w:val="left"/>
        <w:textAlignment w:val="baseline"/>
        <w:rPr>
          <w:color w:val="auto"/>
          <w:szCs w:val="20"/>
        </w:rPr>
      </w:pPr>
      <w:r w:rsidRPr="00622B29">
        <w:rPr>
          <w:color w:val="auto"/>
          <w:szCs w:val="20"/>
        </w:rPr>
        <w:t xml:space="preserve">Az irattári terv az egységes iratkezelés érdekében az irattári anyagot tételekre (tárgyi csoportokra, indokolt esetben iratfajtákra) tagolja, a feladat- és hatáskörökhöz igazodó rendszerezésben sorolja fel, meghatározza a selejtezhető irattári tételekbe tartozó iratok ügyviteli célú megőrzésének időtartamát, továbbá a nem selejtezhető iratok levéltárba adásának határidejét. </w:t>
      </w:r>
    </w:p>
    <w:p w14:paraId="11F77B7F" w14:textId="77777777" w:rsidR="00622B29" w:rsidRPr="00622B29" w:rsidRDefault="00622B29" w:rsidP="00622B29">
      <w:pPr>
        <w:overflowPunct w:val="0"/>
        <w:autoSpaceDE w:val="0"/>
        <w:autoSpaceDN w:val="0"/>
        <w:adjustRightInd w:val="0"/>
        <w:spacing w:after="0" w:line="240" w:lineRule="auto"/>
        <w:ind w:left="720"/>
        <w:textAlignment w:val="baseline"/>
        <w:rPr>
          <w:color w:val="auto"/>
          <w:szCs w:val="20"/>
        </w:rPr>
      </w:pPr>
    </w:p>
    <w:p w14:paraId="5E496597" w14:textId="77777777" w:rsidR="00622B29" w:rsidRPr="00622B29" w:rsidRDefault="00622B29" w:rsidP="00622B29">
      <w:pPr>
        <w:numPr>
          <w:ilvl w:val="1"/>
          <w:numId w:val="24"/>
        </w:numPr>
        <w:overflowPunct w:val="0"/>
        <w:autoSpaceDE w:val="0"/>
        <w:autoSpaceDN w:val="0"/>
        <w:adjustRightInd w:val="0"/>
        <w:spacing w:after="0" w:line="240" w:lineRule="auto"/>
        <w:jc w:val="left"/>
        <w:textAlignment w:val="baseline"/>
        <w:rPr>
          <w:color w:val="auto"/>
          <w:szCs w:val="20"/>
        </w:rPr>
      </w:pPr>
      <w:r w:rsidRPr="00622B29">
        <w:rPr>
          <w:color w:val="auto"/>
          <w:szCs w:val="20"/>
        </w:rPr>
        <w:t>Az irattári terv általános és különös részre tagozódik, az irattári tételek csoportosítása ennek megfelelően történik. Az általános részbe az ORÖ és a Hivatal működtetésével kapcsolatos, több szervezeti egységet is érintő irattári tételek kerülnek, a különös részbe az ORÖ és a Hivatal alapfeladataihoz kapcsolódó irattári tételek tartozhatnak. Ennek megfelelően – az iratkezelési szoftver tagolását megtartva – az irattári terv az általános és különös részeket a következők szerint tartalmazza:</w:t>
      </w:r>
    </w:p>
    <w:p w14:paraId="40CB435F" w14:textId="77777777" w:rsidR="00622B29" w:rsidRPr="00622B29" w:rsidRDefault="00622B29" w:rsidP="00622B29">
      <w:pPr>
        <w:overflowPunct w:val="0"/>
        <w:autoSpaceDE w:val="0"/>
        <w:autoSpaceDN w:val="0"/>
        <w:adjustRightInd w:val="0"/>
        <w:spacing w:after="0" w:line="240" w:lineRule="auto"/>
        <w:ind w:left="708"/>
        <w:jc w:val="left"/>
        <w:textAlignment w:val="baseline"/>
        <w:rPr>
          <w:color w:val="auto"/>
          <w:szCs w:val="20"/>
        </w:rPr>
      </w:pPr>
    </w:p>
    <w:tbl>
      <w:tblPr>
        <w:tblStyle w:val="Rcsostblzat"/>
        <w:tblW w:w="0" w:type="auto"/>
        <w:tblInd w:w="720" w:type="dxa"/>
        <w:tblLook w:val="04A0" w:firstRow="1" w:lastRow="0" w:firstColumn="1" w:lastColumn="0" w:noHBand="0" w:noVBand="1"/>
      </w:tblPr>
      <w:tblGrid>
        <w:gridCol w:w="3870"/>
        <w:gridCol w:w="4472"/>
      </w:tblGrid>
      <w:tr w:rsidR="00622B29" w:rsidRPr="00622B29" w14:paraId="42312627" w14:textId="77777777" w:rsidTr="00E6212F">
        <w:tc>
          <w:tcPr>
            <w:tcW w:w="3918" w:type="dxa"/>
          </w:tcPr>
          <w:p w14:paraId="50E47478"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rPr>
            </w:pPr>
            <w:r w:rsidRPr="00622B29">
              <w:rPr>
                <w:color w:val="auto"/>
              </w:rPr>
              <w:t>Általános rész</w:t>
            </w:r>
          </w:p>
        </w:tc>
        <w:tc>
          <w:tcPr>
            <w:tcW w:w="4536" w:type="dxa"/>
          </w:tcPr>
          <w:p w14:paraId="6754FB14"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rPr>
            </w:pPr>
            <w:r w:rsidRPr="00622B29">
              <w:rPr>
                <w:color w:val="auto"/>
              </w:rPr>
              <w:t>Különös rész</w:t>
            </w:r>
          </w:p>
        </w:tc>
      </w:tr>
      <w:tr w:rsidR="00622B29" w:rsidRPr="00622B29" w14:paraId="0C421D97" w14:textId="77777777" w:rsidTr="00E6212F">
        <w:tc>
          <w:tcPr>
            <w:tcW w:w="3918" w:type="dxa"/>
          </w:tcPr>
          <w:p w14:paraId="7291719E"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r w:rsidRPr="00622B29">
              <w:rPr>
                <w:color w:val="auto"/>
              </w:rPr>
              <w:t>I. Közgyűlés, bizottságok iratai</w:t>
            </w:r>
          </w:p>
        </w:tc>
        <w:tc>
          <w:tcPr>
            <w:tcW w:w="4536" w:type="dxa"/>
          </w:tcPr>
          <w:p w14:paraId="50C0B73A" w14:textId="39B717CC" w:rsidR="00622B29" w:rsidRPr="00622B29" w:rsidRDefault="00622B29" w:rsidP="00A41EA8">
            <w:pPr>
              <w:overflowPunct w:val="0"/>
              <w:autoSpaceDE w:val="0"/>
              <w:autoSpaceDN w:val="0"/>
              <w:adjustRightInd w:val="0"/>
              <w:spacing w:after="0" w:line="240" w:lineRule="auto"/>
              <w:ind w:left="0"/>
              <w:textAlignment w:val="baseline"/>
              <w:rPr>
                <w:color w:val="auto"/>
              </w:rPr>
            </w:pPr>
            <w:r w:rsidRPr="00622B29">
              <w:rPr>
                <w:color w:val="auto"/>
              </w:rPr>
              <w:t xml:space="preserve">X. </w:t>
            </w:r>
            <w:r w:rsidR="00B91EBF">
              <w:rPr>
                <w:color w:val="auto"/>
              </w:rPr>
              <w:t>KÖZNEVELÉS</w:t>
            </w:r>
          </w:p>
        </w:tc>
      </w:tr>
      <w:tr w:rsidR="00622B29" w:rsidRPr="00622B29" w14:paraId="0553613B" w14:textId="77777777" w:rsidTr="00E6212F">
        <w:tc>
          <w:tcPr>
            <w:tcW w:w="3918" w:type="dxa"/>
          </w:tcPr>
          <w:p w14:paraId="5F75E473"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r w:rsidRPr="00622B29">
              <w:rPr>
                <w:color w:val="auto"/>
              </w:rPr>
              <w:t>II. Nemzetiségi önkormányzat iratai</w:t>
            </w:r>
          </w:p>
        </w:tc>
        <w:tc>
          <w:tcPr>
            <w:tcW w:w="4536" w:type="dxa"/>
          </w:tcPr>
          <w:p w14:paraId="48C9EB44"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r w:rsidRPr="00622B29">
              <w:rPr>
                <w:color w:val="auto"/>
              </w:rPr>
              <w:t>XI. Közművelődés és kulturális tevékenység</w:t>
            </w:r>
          </w:p>
        </w:tc>
      </w:tr>
      <w:tr w:rsidR="00622B29" w:rsidRPr="00622B29" w14:paraId="2EBD1CF6" w14:textId="77777777" w:rsidTr="00E6212F">
        <w:tc>
          <w:tcPr>
            <w:tcW w:w="3918" w:type="dxa"/>
          </w:tcPr>
          <w:p w14:paraId="6AC5B985"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r w:rsidRPr="00622B29">
              <w:rPr>
                <w:color w:val="auto"/>
              </w:rPr>
              <w:t>III. Szervezet működés</w:t>
            </w:r>
          </w:p>
        </w:tc>
        <w:tc>
          <w:tcPr>
            <w:tcW w:w="4536" w:type="dxa"/>
          </w:tcPr>
          <w:p w14:paraId="3E6B2026"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r w:rsidRPr="00622B29">
              <w:rPr>
                <w:color w:val="auto"/>
              </w:rPr>
              <w:t>XII. Országos Roma Kulturális és Média Centrum iratai</w:t>
            </w:r>
          </w:p>
        </w:tc>
      </w:tr>
      <w:tr w:rsidR="00622B29" w:rsidRPr="00622B29" w14:paraId="38899615" w14:textId="77777777" w:rsidTr="00E6212F">
        <w:tc>
          <w:tcPr>
            <w:tcW w:w="3918" w:type="dxa"/>
          </w:tcPr>
          <w:p w14:paraId="280CC3F7"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r w:rsidRPr="00622B29">
              <w:rPr>
                <w:color w:val="auto"/>
              </w:rPr>
              <w:t>IV</w:t>
            </w:r>
            <w:r w:rsidR="00077827" w:rsidRPr="00622B29">
              <w:rPr>
                <w:color w:val="auto"/>
              </w:rPr>
              <w:t>: Iratkezelés</w:t>
            </w:r>
            <w:r w:rsidRPr="00622B29">
              <w:rPr>
                <w:color w:val="auto"/>
              </w:rPr>
              <w:t>, ügyvitel</w:t>
            </w:r>
          </w:p>
        </w:tc>
        <w:tc>
          <w:tcPr>
            <w:tcW w:w="4536" w:type="dxa"/>
          </w:tcPr>
          <w:p w14:paraId="0CC68FDC"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r w:rsidRPr="00622B29">
              <w:rPr>
                <w:color w:val="auto"/>
              </w:rPr>
              <w:t>XIII. Országos Roma Misszió</w:t>
            </w:r>
            <w:r w:rsidR="00A41EA8">
              <w:rPr>
                <w:color w:val="auto"/>
              </w:rPr>
              <w:t xml:space="preserve"> iratai</w:t>
            </w:r>
          </w:p>
        </w:tc>
      </w:tr>
      <w:tr w:rsidR="00622B29" w:rsidRPr="00622B29" w14:paraId="5C983D15" w14:textId="77777777" w:rsidTr="00E6212F">
        <w:tc>
          <w:tcPr>
            <w:tcW w:w="3918" w:type="dxa"/>
          </w:tcPr>
          <w:p w14:paraId="114F6F16"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r w:rsidRPr="00622B29">
              <w:rPr>
                <w:color w:val="auto"/>
              </w:rPr>
              <w:t>V. Személyzeti, bér- és munkaügyek</w:t>
            </w:r>
          </w:p>
        </w:tc>
        <w:tc>
          <w:tcPr>
            <w:tcW w:w="4536" w:type="dxa"/>
          </w:tcPr>
          <w:p w14:paraId="2F654F19" w14:textId="77777777" w:rsidR="00622B29" w:rsidRPr="00622B29" w:rsidRDefault="00622B29" w:rsidP="00622B29">
            <w:pPr>
              <w:spacing w:after="160" w:line="259" w:lineRule="auto"/>
              <w:ind w:left="0"/>
              <w:jc w:val="left"/>
              <w:rPr>
                <w:color w:val="auto"/>
              </w:rPr>
            </w:pPr>
            <w:r w:rsidRPr="00622B29">
              <w:rPr>
                <w:color w:val="auto"/>
              </w:rPr>
              <w:t>XIV. Országos Roma Sportközpont</w:t>
            </w:r>
            <w:r w:rsidR="00A41EA8">
              <w:rPr>
                <w:color w:val="auto"/>
              </w:rPr>
              <w:t xml:space="preserve"> iratai</w:t>
            </w:r>
          </w:p>
        </w:tc>
      </w:tr>
      <w:tr w:rsidR="00622B29" w:rsidRPr="00622B29" w14:paraId="36F50F10" w14:textId="77777777" w:rsidTr="00E6212F">
        <w:tc>
          <w:tcPr>
            <w:tcW w:w="3918" w:type="dxa"/>
          </w:tcPr>
          <w:p w14:paraId="576C4803"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r w:rsidRPr="00622B29">
              <w:rPr>
                <w:color w:val="auto"/>
              </w:rPr>
              <w:t>VI. Pénz- és vagyonkezelés</w:t>
            </w:r>
          </w:p>
        </w:tc>
        <w:tc>
          <w:tcPr>
            <w:tcW w:w="4536" w:type="dxa"/>
          </w:tcPr>
          <w:p w14:paraId="70137ED1" w14:textId="77777777" w:rsidR="00622B29" w:rsidRPr="00622B29" w:rsidRDefault="00622B29" w:rsidP="00622B29">
            <w:pPr>
              <w:spacing w:after="160" w:line="259" w:lineRule="auto"/>
              <w:ind w:left="0"/>
              <w:jc w:val="left"/>
              <w:rPr>
                <w:color w:val="auto"/>
              </w:rPr>
            </w:pPr>
            <w:r w:rsidRPr="00622B29">
              <w:rPr>
                <w:color w:val="auto"/>
              </w:rPr>
              <w:t>XV. Országos Roma Foglalkoztatási Központ</w:t>
            </w:r>
            <w:r w:rsidR="00A41EA8">
              <w:rPr>
                <w:color w:val="auto"/>
              </w:rPr>
              <w:t xml:space="preserve"> iratai</w:t>
            </w:r>
          </w:p>
        </w:tc>
      </w:tr>
      <w:tr w:rsidR="00622B29" w:rsidRPr="00622B29" w14:paraId="207E67A5" w14:textId="77777777" w:rsidTr="00E6212F">
        <w:tc>
          <w:tcPr>
            <w:tcW w:w="3918" w:type="dxa"/>
          </w:tcPr>
          <w:p w14:paraId="724FAB75"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r w:rsidRPr="00622B29">
              <w:rPr>
                <w:color w:val="auto"/>
              </w:rPr>
              <w:t>VII. Hivatal szervezet</w:t>
            </w:r>
            <w:r w:rsidR="00077827">
              <w:rPr>
                <w:color w:val="auto"/>
              </w:rPr>
              <w:t xml:space="preserve">, </w:t>
            </w:r>
            <w:r w:rsidR="00077827" w:rsidRPr="00622B29">
              <w:rPr>
                <w:color w:val="auto"/>
              </w:rPr>
              <w:t>működés</w:t>
            </w:r>
          </w:p>
        </w:tc>
        <w:tc>
          <w:tcPr>
            <w:tcW w:w="4536" w:type="dxa"/>
          </w:tcPr>
          <w:p w14:paraId="75718EC1" w14:textId="77777777" w:rsidR="00622B29" w:rsidRPr="00622B29" w:rsidRDefault="00622B29" w:rsidP="00622B29">
            <w:pPr>
              <w:spacing w:after="160" w:line="259" w:lineRule="auto"/>
              <w:ind w:left="0"/>
              <w:jc w:val="left"/>
              <w:rPr>
                <w:color w:val="auto"/>
              </w:rPr>
            </w:pPr>
          </w:p>
        </w:tc>
      </w:tr>
      <w:tr w:rsidR="00622B29" w:rsidRPr="00622B29" w14:paraId="5B5EF0E3" w14:textId="77777777" w:rsidTr="00E6212F">
        <w:tc>
          <w:tcPr>
            <w:tcW w:w="3924" w:type="dxa"/>
          </w:tcPr>
          <w:p w14:paraId="2C5ADD37"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r w:rsidRPr="00622B29">
              <w:rPr>
                <w:color w:val="auto"/>
              </w:rPr>
              <w:t>VIII. Hivatal pénz- és vagyonkezelés</w:t>
            </w:r>
          </w:p>
        </w:tc>
        <w:tc>
          <w:tcPr>
            <w:tcW w:w="4536" w:type="dxa"/>
          </w:tcPr>
          <w:p w14:paraId="34E54A44" w14:textId="77777777" w:rsidR="00622B29" w:rsidRPr="00622B29" w:rsidRDefault="00622B29" w:rsidP="00622B29">
            <w:pPr>
              <w:overflowPunct w:val="0"/>
              <w:autoSpaceDE w:val="0"/>
              <w:autoSpaceDN w:val="0"/>
              <w:adjustRightInd w:val="0"/>
              <w:spacing w:after="0" w:line="240" w:lineRule="auto"/>
              <w:ind w:left="0"/>
              <w:textAlignment w:val="baseline"/>
              <w:rPr>
                <w:color w:val="auto"/>
              </w:rPr>
            </w:pPr>
          </w:p>
        </w:tc>
      </w:tr>
    </w:tbl>
    <w:p w14:paraId="644C1AAA" w14:textId="77777777" w:rsidR="00622B29" w:rsidRPr="00622B29" w:rsidRDefault="00622B29" w:rsidP="00622B29">
      <w:pPr>
        <w:overflowPunct w:val="0"/>
        <w:autoSpaceDE w:val="0"/>
        <w:autoSpaceDN w:val="0"/>
        <w:adjustRightInd w:val="0"/>
        <w:spacing w:after="0" w:line="240" w:lineRule="auto"/>
        <w:ind w:left="720"/>
        <w:textAlignment w:val="baseline"/>
        <w:rPr>
          <w:color w:val="auto"/>
          <w:szCs w:val="20"/>
        </w:rPr>
      </w:pPr>
    </w:p>
    <w:p w14:paraId="56A7E2AB" w14:textId="77777777" w:rsidR="00622B29" w:rsidRPr="00622B29" w:rsidRDefault="00622B29" w:rsidP="00622B29">
      <w:pPr>
        <w:numPr>
          <w:ilvl w:val="1"/>
          <w:numId w:val="24"/>
        </w:numPr>
        <w:overflowPunct w:val="0"/>
        <w:autoSpaceDE w:val="0"/>
        <w:autoSpaceDN w:val="0"/>
        <w:adjustRightInd w:val="0"/>
        <w:spacing w:after="0" w:line="240" w:lineRule="auto"/>
        <w:jc w:val="left"/>
        <w:textAlignment w:val="baseline"/>
        <w:rPr>
          <w:color w:val="auto"/>
          <w:szCs w:val="20"/>
        </w:rPr>
      </w:pPr>
      <w:r w:rsidRPr="00622B29">
        <w:rPr>
          <w:color w:val="auto"/>
          <w:szCs w:val="20"/>
        </w:rPr>
        <w:t>A Hivatal ügyköreinek megfelelően kialakított legkisebb – egyéni irattári őrzési idővel rendelkező – irattári egység az irattári tétel, amelybe több egyedi ügy iratai tartoznak.</w:t>
      </w:r>
    </w:p>
    <w:p w14:paraId="01AF9E14" w14:textId="77777777" w:rsidR="00622B29" w:rsidRPr="00622B29" w:rsidRDefault="00622B29" w:rsidP="00622B29">
      <w:pPr>
        <w:numPr>
          <w:ilvl w:val="1"/>
          <w:numId w:val="24"/>
        </w:numPr>
        <w:overflowPunct w:val="0"/>
        <w:autoSpaceDE w:val="0"/>
        <w:autoSpaceDN w:val="0"/>
        <w:adjustRightInd w:val="0"/>
        <w:spacing w:after="0" w:line="240" w:lineRule="auto"/>
        <w:jc w:val="left"/>
        <w:textAlignment w:val="baseline"/>
        <w:rPr>
          <w:color w:val="auto"/>
          <w:szCs w:val="20"/>
        </w:rPr>
      </w:pPr>
      <w:r w:rsidRPr="00622B29">
        <w:rPr>
          <w:color w:val="auto"/>
          <w:szCs w:val="20"/>
        </w:rPr>
        <w:t>Az irattári tételeket különböző főcsoportokra, azon belül csoportokra és alcsoportokba kell besorolni. Az irattári terv különös részén belül a főcsoportok szervezeti egységenként is kialakíthatók.</w:t>
      </w:r>
    </w:p>
    <w:p w14:paraId="49502494" w14:textId="77777777" w:rsidR="00622B29" w:rsidRPr="00622B29" w:rsidRDefault="00622B29" w:rsidP="00622B29">
      <w:pPr>
        <w:numPr>
          <w:ilvl w:val="1"/>
          <w:numId w:val="24"/>
        </w:numPr>
        <w:overflowPunct w:val="0"/>
        <w:autoSpaceDE w:val="0"/>
        <w:autoSpaceDN w:val="0"/>
        <w:adjustRightInd w:val="0"/>
        <w:spacing w:after="0" w:line="240" w:lineRule="auto"/>
        <w:jc w:val="left"/>
        <w:textAlignment w:val="baseline"/>
        <w:rPr>
          <w:color w:val="auto"/>
          <w:szCs w:val="20"/>
        </w:rPr>
      </w:pPr>
      <w:r w:rsidRPr="00622B29">
        <w:rPr>
          <w:color w:val="auto"/>
          <w:szCs w:val="20"/>
        </w:rPr>
        <w:t>Az irattári tételeket az irattári tervben elfoglalt helyüknek megfelelő azonosítóval (irattári tételszámmal) kell ellátni.</w:t>
      </w:r>
    </w:p>
    <w:p w14:paraId="22982E44" w14:textId="77777777" w:rsidR="00622B29" w:rsidRPr="00622B29" w:rsidRDefault="00622B29" w:rsidP="00622B29">
      <w:pPr>
        <w:numPr>
          <w:ilvl w:val="1"/>
          <w:numId w:val="24"/>
        </w:numPr>
        <w:overflowPunct w:val="0"/>
        <w:autoSpaceDE w:val="0"/>
        <w:autoSpaceDN w:val="0"/>
        <w:adjustRightInd w:val="0"/>
        <w:spacing w:after="0" w:line="240" w:lineRule="auto"/>
        <w:jc w:val="left"/>
        <w:textAlignment w:val="baseline"/>
        <w:rPr>
          <w:color w:val="auto"/>
          <w:szCs w:val="20"/>
        </w:rPr>
      </w:pPr>
      <w:r w:rsidRPr="00622B29">
        <w:rPr>
          <w:color w:val="auto"/>
          <w:szCs w:val="20"/>
        </w:rPr>
        <w:t>Az őrzési idő meghatározza a selejtezendő irattári tételekbe tartozó iratok ügyviteli megőrzésének időtartamát években, illetve meghatározza a nem selejtezendő tételeket.</w:t>
      </w:r>
    </w:p>
    <w:p w14:paraId="4333B1C8" w14:textId="77777777" w:rsidR="00622B29" w:rsidRPr="00622B29" w:rsidRDefault="00622B29" w:rsidP="00622B29">
      <w:pPr>
        <w:numPr>
          <w:ilvl w:val="2"/>
          <w:numId w:val="24"/>
        </w:numPr>
        <w:overflowPunct w:val="0"/>
        <w:autoSpaceDE w:val="0"/>
        <w:autoSpaceDN w:val="0"/>
        <w:adjustRightInd w:val="0"/>
        <w:spacing w:after="0" w:line="240" w:lineRule="auto"/>
        <w:ind w:left="1418" w:hanging="709"/>
        <w:jc w:val="left"/>
        <w:textAlignment w:val="baseline"/>
        <w:rPr>
          <w:color w:val="auto"/>
          <w:szCs w:val="20"/>
        </w:rPr>
      </w:pPr>
      <w:r w:rsidRPr="00622B29">
        <w:rPr>
          <w:color w:val="auto"/>
          <w:szCs w:val="20"/>
        </w:rPr>
        <w:t xml:space="preserve">A nem selejtezhető tételek köre az iratképző szervnél határidő nélkül </w:t>
      </w:r>
      <w:proofErr w:type="spellStart"/>
      <w:r w:rsidRPr="00622B29">
        <w:rPr>
          <w:color w:val="auto"/>
          <w:szCs w:val="20"/>
        </w:rPr>
        <w:t>őrizendő</w:t>
      </w:r>
      <w:proofErr w:type="spellEnd"/>
      <w:r w:rsidRPr="00622B29">
        <w:rPr>
          <w:color w:val="auto"/>
          <w:szCs w:val="20"/>
        </w:rPr>
        <w:t xml:space="preserve"> tételek vagy a levéltárba adandó iratok köre.</w:t>
      </w:r>
    </w:p>
    <w:p w14:paraId="31381FA5" w14:textId="77777777" w:rsidR="00622B29" w:rsidRPr="00622B29" w:rsidRDefault="00622B29" w:rsidP="00622B29">
      <w:pPr>
        <w:numPr>
          <w:ilvl w:val="2"/>
          <w:numId w:val="24"/>
        </w:numPr>
        <w:overflowPunct w:val="0"/>
        <w:autoSpaceDE w:val="0"/>
        <w:autoSpaceDN w:val="0"/>
        <w:adjustRightInd w:val="0"/>
        <w:spacing w:after="0" w:line="240" w:lineRule="auto"/>
        <w:ind w:left="1418" w:hanging="709"/>
        <w:jc w:val="left"/>
        <w:textAlignment w:val="baseline"/>
        <w:rPr>
          <w:color w:val="auto"/>
          <w:szCs w:val="20"/>
        </w:rPr>
      </w:pPr>
      <w:r w:rsidRPr="00622B29">
        <w:rPr>
          <w:color w:val="auto"/>
          <w:szCs w:val="20"/>
        </w:rPr>
        <w:t>A levéltári átadás ideje az irat lezárását követő 15. év.</w:t>
      </w:r>
    </w:p>
    <w:p w14:paraId="5122DC8D" w14:textId="77777777" w:rsidR="00622B29" w:rsidRPr="00622B29" w:rsidRDefault="00622B29" w:rsidP="00622B29">
      <w:pPr>
        <w:overflowPunct w:val="0"/>
        <w:autoSpaceDE w:val="0"/>
        <w:autoSpaceDN w:val="0"/>
        <w:adjustRightInd w:val="0"/>
        <w:spacing w:after="0" w:line="240" w:lineRule="auto"/>
        <w:ind w:left="0"/>
        <w:textAlignment w:val="baseline"/>
        <w:rPr>
          <w:color w:val="auto"/>
          <w:szCs w:val="20"/>
        </w:rPr>
      </w:pPr>
    </w:p>
    <w:p w14:paraId="4173DE5F" w14:textId="77777777" w:rsidR="00622B29" w:rsidRPr="00622B29" w:rsidRDefault="00622B29" w:rsidP="00622B29">
      <w:pPr>
        <w:overflowPunct w:val="0"/>
        <w:autoSpaceDE w:val="0"/>
        <w:autoSpaceDN w:val="0"/>
        <w:adjustRightInd w:val="0"/>
        <w:spacing w:after="0" w:line="240" w:lineRule="auto"/>
        <w:ind w:left="0"/>
        <w:textAlignment w:val="baseline"/>
        <w:rPr>
          <w:color w:val="auto"/>
          <w:szCs w:val="20"/>
        </w:rPr>
      </w:pPr>
      <w:r w:rsidRPr="00622B29">
        <w:rPr>
          <w:color w:val="auto"/>
          <w:szCs w:val="20"/>
        </w:rPr>
        <w:t>Az irattári tervben előforduló rövidítések:</w:t>
      </w:r>
    </w:p>
    <w:p w14:paraId="1526B17D" w14:textId="77777777" w:rsidR="00622B29" w:rsidRPr="00622B29" w:rsidRDefault="00622B29" w:rsidP="00622B29">
      <w:pPr>
        <w:overflowPunct w:val="0"/>
        <w:autoSpaceDE w:val="0"/>
        <w:autoSpaceDN w:val="0"/>
        <w:adjustRightInd w:val="0"/>
        <w:spacing w:after="0" w:line="240" w:lineRule="auto"/>
        <w:ind w:left="0"/>
        <w:textAlignment w:val="baseline"/>
        <w:rPr>
          <w:color w:val="auto"/>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7686"/>
      </w:tblGrid>
      <w:tr w:rsidR="00622B29" w:rsidRPr="00622B29" w14:paraId="1B09CBF6" w14:textId="77777777" w:rsidTr="00E6212F">
        <w:tc>
          <w:tcPr>
            <w:tcW w:w="959" w:type="dxa"/>
          </w:tcPr>
          <w:p w14:paraId="0873CD20" w14:textId="77777777" w:rsidR="00622B29" w:rsidRPr="00622B29" w:rsidRDefault="00622B29" w:rsidP="00622B29">
            <w:pPr>
              <w:overflowPunct w:val="0"/>
              <w:autoSpaceDE w:val="0"/>
              <w:autoSpaceDN w:val="0"/>
              <w:adjustRightInd w:val="0"/>
              <w:spacing w:after="0" w:line="240" w:lineRule="auto"/>
              <w:ind w:left="0"/>
              <w:textAlignment w:val="baseline"/>
              <w:rPr>
                <w:color w:val="auto"/>
                <w:szCs w:val="20"/>
              </w:rPr>
            </w:pPr>
            <w:r w:rsidRPr="00622B29">
              <w:rPr>
                <w:color w:val="auto"/>
                <w:szCs w:val="20"/>
              </w:rPr>
              <w:t>NS</w:t>
            </w:r>
          </w:p>
        </w:tc>
        <w:tc>
          <w:tcPr>
            <w:tcW w:w="7686" w:type="dxa"/>
          </w:tcPr>
          <w:p w14:paraId="5D90E764" w14:textId="77777777" w:rsidR="00622B29" w:rsidRPr="00622B29" w:rsidRDefault="00622B29" w:rsidP="00622B29">
            <w:pPr>
              <w:overflowPunct w:val="0"/>
              <w:autoSpaceDE w:val="0"/>
              <w:autoSpaceDN w:val="0"/>
              <w:adjustRightInd w:val="0"/>
              <w:spacing w:after="0" w:line="240" w:lineRule="auto"/>
              <w:ind w:left="0"/>
              <w:textAlignment w:val="baseline"/>
              <w:rPr>
                <w:color w:val="auto"/>
                <w:szCs w:val="20"/>
              </w:rPr>
            </w:pPr>
            <w:r w:rsidRPr="00622B29">
              <w:rPr>
                <w:color w:val="auto"/>
                <w:szCs w:val="20"/>
              </w:rPr>
              <w:t>nem selejtezhető, levéltárba adandó</w:t>
            </w:r>
          </w:p>
        </w:tc>
      </w:tr>
      <w:tr w:rsidR="00622B29" w:rsidRPr="00622B29" w14:paraId="11A5B6A4" w14:textId="77777777" w:rsidTr="00E6212F">
        <w:tc>
          <w:tcPr>
            <w:tcW w:w="959" w:type="dxa"/>
          </w:tcPr>
          <w:p w14:paraId="61E24DAB" w14:textId="77777777" w:rsidR="00622B29" w:rsidRPr="00622B29" w:rsidRDefault="00622B29" w:rsidP="00622B29">
            <w:pPr>
              <w:overflowPunct w:val="0"/>
              <w:autoSpaceDE w:val="0"/>
              <w:autoSpaceDN w:val="0"/>
              <w:adjustRightInd w:val="0"/>
              <w:spacing w:after="0" w:line="240" w:lineRule="auto"/>
              <w:ind w:left="0"/>
              <w:textAlignment w:val="baseline"/>
              <w:rPr>
                <w:color w:val="auto"/>
                <w:szCs w:val="20"/>
              </w:rPr>
            </w:pPr>
            <w:r w:rsidRPr="00622B29">
              <w:rPr>
                <w:color w:val="auto"/>
                <w:szCs w:val="20"/>
              </w:rPr>
              <w:t>HN</w:t>
            </w:r>
          </w:p>
        </w:tc>
        <w:tc>
          <w:tcPr>
            <w:tcW w:w="7686" w:type="dxa"/>
          </w:tcPr>
          <w:p w14:paraId="41CA86E4" w14:textId="77777777" w:rsidR="00622B29" w:rsidRPr="00622B29" w:rsidRDefault="00622B29" w:rsidP="00622B29">
            <w:pPr>
              <w:overflowPunct w:val="0"/>
              <w:autoSpaceDE w:val="0"/>
              <w:autoSpaceDN w:val="0"/>
              <w:adjustRightInd w:val="0"/>
              <w:spacing w:after="0" w:line="240" w:lineRule="auto"/>
              <w:ind w:left="0"/>
              <w:textAlignment w:val="baseline"/>
              <w:rPr>
                <w:color w:val="auto"/>
                <w:szCs w:val="20"/>
              </w:rPr>
            </w:pPr>
            <w:r w:rsidRPr="00622B29">
              <w:rPr>
                <w:color w:val="auto"/>
                <w:szCs w:val="20"/>
              </w:rPr>
              <w:t>nem selejtezhető, az iratképző szervnél határidő nélkül őrzendő</w:t>
            </w:r>
          </w:p>
        </w:tc>
      </w:tr>
    </w:tbl>
    <w:p w14:paraId="1D5C74F1" w14:textId="77777777" w:rsidR="00736C91" w:rsidRDefault="00736C91" w:rsidP="00622B29">
      <w:pPr>
        <w:overflowPunct w:val="0"/>
        <w:autoSpaceDE w:val="0"/>
        <w:autoSpaceDN w:val="0"/>
        <w:adjustRightInd w:val="0"/>
        <w:spacing w:after="0" w:line="240" w:lineRule="auto"/>
        <w:ind w:left="0"/>
        <w:jc w:val="center"/>
        <w:textAlignment w:val="baseline"/>
        <w:rPr>
          <w:b/>
          <w:color w:val="auto"/>
          <w:szCs w:val="24"/>
        </w:rPr>
      </w:pPr>
    </w:p>
    <w:p w14:paraId="7EFF0056" w14:textId="77777777" w:rsidR="00A41EA8" w:rsidRDefault="00A41EA8" w:rsidP="00622B29">
      <w:pPr>
        <w:overflowPunct w:val="0"/>
        <w:autoSpaceDE w:val="0"/>
        <w:autoSpaceDN w:val="0"/>
        <w:adjustRightInd w:val="0"/>
        <w:spacing w:after="0" w:line="240" w:lineRule="auto"/>
        <w:ind w:left="0"/>
        <w:jc w:val="center"/>
        <w:textAlignment w:val="baseline"/>
        <w:rPr>
          <w:b/>
          <w:color w:val="auto"/>
          <w:szCs w:val="24"/>
        </w:rPr>
      </w:pPr>
    </w:p>
    <w:p w14:paraId="17BCEBB0" w14:textId="77777777" w:rsidR="00A41EA8" w:rsidRDefault="00A41EA8" w:rsidP="00622B29">
      <w:pPr>
        <w:overflowPunct w:val="0"/>
        <w:autoSpaceDE w:val="0"/>
        <w:autoSpaceDN w:val="0"/>
        <w:adjustRightInd w:val="0"/>
        <w:spacing w:after="0" w:line="240" w:lineRule="auto"/>
        <w:ind w:left="0"/>
        <w:jc w:val="center"/>
        <w:textAlignment w:val="baseline"/>
        <w:rPr>
          <w:b/>
          <w:color w:val="auto"/>
          <w:szCs w:val="24"/>
        </w:rPr>
      </w:pPr>
    </w:p>
    <w:p w14:paraId="45AA8FEF" w14:textId="77777777" w:rsidR="00736C91" w:rsidRDefault="00736C91" w:rsidP="00622B29">
      <w:pPr>
        <w:overflowPunct w:val="0"/>
        <w:autoSpaceDE w:val="0"/>
        <w:autoSpaceDN w:val="0"/>
        <w:adjustRightInd w:val="0"/>
        <w:spacing w:after="0" w:line="240" w:lineRule="auto"/>
        <w:ind w:left="0"/>
        <w:jc w:val="center"/>
        <w:textAlignment w:val="baseline"/>
        <w:rPr>
          <w:b/>
          <w:color w:val="auto"/>
          <w:szCs w:val="24"/>
        </w:rPr>
      </w:pPr>
    </w:p>
    <w:p w14:paraId="3B60AB3A" w14:textId="77777777" w:rsid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lastRenderedPageBreak/>
        <w:t>Irattári terv ügykörjegyzék</w:t>
      </w:r>
    </w:p>
    <w:p w14:paraId="06959D07" w14:textId="77777777" w:rsidR="00736C91" w:rsidRDefault="00736C91" w:rsidP="00622B29">
      <w:pPr>
        <w:overflowPunct w:val="0"/>
        <w:autoSpaceDE w:val="0"/>
        <w:autoSpaceDN w:val="0"/>
        <w:adjustRightInd w:val="0"/>
        <w:spacing w:after="0" w:line="240" w:lineRule="auto"/>
        <w:ind w:left="0"/>
        <w:jc w:val="center"/>
        <w:textAlignment w:val="baseline"/>
        <w:rPr>
          <w:b/>
          <w:color w:val="auto"/>
          <w:szCs w:val="24"/>
        </w:rPr>
      </w:pPr>
    </w:p>
    <w:p w14:paraId="34B5B790" w14:textId="77777777" w:rsidR="00736C91" w:rsidRPr="00736C91" w:rsidRDefault="00736C91" w:rsidP="00736C91">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b/>
          <w:color w:val="auto"/>
          <w:sz w:val="28"/>
          <w:szCs w:val="26"/>
        </w:rPr>
      </w:pPr>
      <w:r w:rsidRPr="00736C91">
        <w:rPr>
          <w:b/>
          <w:color w:val="auto"/>
          <w:sz w:val="28"/>
          <w:szCs w:val="26"/>
        </w:rPr>
        <w:t>ÁLTALÁNOS RÉSZ</w:t>
      </w:r>
    </w:p>
    <w:p w14:paraId="3A4FD49F" w14:textId="77777777" w:rsidR="00736C91" w:rsidRPr="00622B29" w:rsidRDefault="00736C91" w:rsidP="00622B29">
      <w:pPr>
        <w:overflowPunct w:val="0"/>
        <w:autoSpaceDE w:val="0"/>
        <w:autoSpaceDN w:val="0"/>
        <w:adjustRightInd w:val="0"/>
        <w:spacing w:after="0" w:line="240" w:lineRule="auto"/>
        <w:ind w:left="0"/>
        <w:jc w:val="center"/>
        <w:textAlignment w:val="baseline"/>
        <w:rPr>
          <w:b/>
          <w:color w:val="auto"/>
          <w:szCs w:val="24"/>
        </w:rPr>
      </w:pPr>
    </w:p>
    <w:p w14:paraId="239CB247"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p w14:paraId="4D701174" w14:textId="77777777" w:rsidR="00622B29" w:rsidRPr="00622B29" w:rsidRDefault="00622B29" w:rsidP="00622B29">
      <w:pPr>
        <w:numPr>
          <w:ilvl w:val="0"/>
          <w:numId w:val="25"/>
        </w:numPr>
        <w:overflowPunct w:val="0"/>
        <w:autoSpaceDE w:val="0"/>
        <w:autoSpaceDN w:val="0"/>
        <w:adjustRightInd w:val="0"/>
        <w:spacing w:after="0" w:line="240" w:lineRule="auto"/>
        <w:jc w:val="center"/>
        <w:textAlignment w:val="baseline"/>
        <w:rPr>
          <w:b/>
          <w:color w:val="auto"/>
          <w:szCs w:val="24"/>
        </w:rPr>
      </w:pPr>
      <w:r w:rsidRPr="00622B29">
        <w:rPr>
          <w:b/>
          <w:color w:val="auto"/>
          <w:szCs w:val="24"/>
        </w:rPr>
        <w:t>Közgyűlés, bizottságok iratai</w:t>
      </w:r>
    </w:p>
    <w:p w14:paraId="5F5A69CD" w14:textId="77777777" w:rsidR="00622B29" w:rsidRPr="00622B29" w:rsidRDefault="00622B29" w:rsidP="00622B29">
      <w:pPr>
        <w:overflowPunct w:val="0"/>
        <w:autoSpaceDE w:val="0"/>
        <w:autoSpaceDN w:val="0"/>
        <w:adjustRightInd w:val="0"/>
        <w:spacing w:after="0" w:line="240" w:lineRule="auto"/>
        <w:ind w:left="1080"/>
        <w:jc w:val="left"/>
        <w:textAlignment w:val="baseline"/>
        <w:rPr>
          <w:b/>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4"/>
        <w:gridCol w:w="4608"/>
        <w:gridCol w:w="1273"/>
        <w:gridCol w:w="1336"/>
      </w:tblGrid>
      <w:tr w:rsidR="00622B29" w:rsidRPr="00622B29" w14:paraId="3B265959" w14:textId="77777777" w:rsidTr="00E6212F">
        <w:tc>
          <w:tcPr>
            <w:tcW w:w="1504" w:type="dxa"/>
          </w:tcPr>
          <w:p w14:paraId="2A99D56F"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Tételszám</w:t>
            </w:r>
          </w:p>
        </w:tc>
        <w:tc>
          <w:tcPr>
            <w:tcW w:w="4608" w:type="dxa"/>
          </w:tcPr>
          <w:p w14:paraId="6A9DD5BE"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megnevezése/Tárgy</w:t>
            </w:r>
          </w:p>
        </w:tc>
        <w:tc>
          <w:tcPr>
            <w:tcW w:w="1273" w:type="dxa"/>
          </w:tcPr>
          <w:p w14:paraId="441DD2BC"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Megőrzési idő (év)</w:t>
            </w:r>
          </w:p>
        </w:tc>
        <w:tc>
          <w:tcPr>
            <w:tcW w:w="1336" w:type="dxa"/>
          </w:tcPr>
          <w:p w14:paraId="472A41AD"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Levéltárba adás (év)</w:t>
            </w:r>
          </w:p>
        </w:tc>
      </w:tr>
      <w:tr w:rsidR="00622B29" w:rsidRPr="00622B29" w14:paraId="3BA12D98" w14:textId="77777777" w:rsidTr="00E6212F">
        <w:tc>
          <w:tcPr>
            <w:tcW w:w="1504" w:type="dxa"/>
          </w:tcPr>
          <w:p w14:paraId="493E7A75"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A101</w:t>
            </w:r>
          </w:p>
        </w:tc>
        <w:tc>
          <w:tcPr>
            <w:tcW w:w="4608" w:type="dxa"/>
          </w:tcPr>
          <w:p w14:paraId="7CECAD2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Elnöki tisztség átadás-átvételével, egyéb feladat- és hatáskör átadás-átvételével kapcsolatos iratok</w:t>
            </w:r>
          </w:p>
        </w:tc>
        <w:tc>
          <w:tcPr>
            <w:tcW w:w="1273" w:type="dxa"/>
          </w:tcPr>
          <w:p w14:paraId="1EBB720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1813689E"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64FDC37C" w14:textId="77777777" w:rsidTr="00E6212F">
        <w:tc>
          <w:tcPr>
            <w:tcW w:w="1504" w:type="dxa"/>
          </w:tcPr>
          <w:p w14:paraId="315F02E7"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A102</w:t>
            </w:r>
          </w:p>
        </w:tc>
        <w:tc>
          <w:tcPr>
            <w:tcW w:w="4608" w:type="dxa"/>
          </w:tcPr>
          <w:p w14:paraId="24FF13D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Közgyűlési jegyzőkönyv és mellékletek (előterjesztések, sürgősségi indítványok, tájékoztatók, egyéb döntés-előkészítési iratok stb.)</w:t>
            </w:r>
          </w:p>
        </w:tc>
        <w:tc>
          <w:tcPr>
            <w:tcW w:w="1273" w:type="dxa"/>
          </w:tcPr>
          <w:p w14:paraId="68A9C4B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53EDCDD2"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4472FFFD" w14:textId="77777777" w:rsidTr="00E6212F">
        <w:tc>
          <w:tcPr>
            <w:tcW w:w="1504" w:type="dxa"/>
          </w:tcPr>
          <w:p w14:paraId="76414FD9"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A103</w:t>
            </w:r>
          </w:p>
        </w:tc>
        <w:tc>
          <w:tcPr>
            <w:tcW w:w="4608" w:type="dxa"/>
          </w:tcPr>
          <w:p w14:paraId="42A135F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Közgyűlési zárt ülések jegyzőkönyvei és mellékletei</w:t>
            </w:r>
          </w:p>
        </w:tc>
        <w:tc>
          <w:tcPr>
            <w:tcW w:w="1273" w:type="dxa"/>
          </w:tcPr>
          <w:p w14:paraId="3D9F06A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18CE7BE0"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0FC3E46A" w14:textId="77777777" w:rsidTr="00E6212F">
        <w:tc>
          <w:tcPr>
            <w:tcW w:w="1504" w:type="dxa"/>
          </w:tcPr>
          <w:p w14:paraId="0AD36EEC"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A104</w:t>
            </w:r>
          </w:p>
        </w:tc>
        <w:tc>
          <w:tcPr>
            <w:tcW w:w="4608" w:type="dxa"/>
          </w:tcPr>
          <w:p w14:paraId="6C52F75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Önkormányzati érdekképviseleti tagsági ügyek</w:t>
            </w:r>
          </w:p>
        </w:tc>
        <w:tc>
          <w:tcPr>
            <w:tcW w:w="1273" w:type="dxa"/>
          </w:tcPr>
          <w:p w14:paraId="45E70FB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4C52639A"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7159108D" w14:textId="77777777" w:rsidTr="00E6212F">
        <w:tc>
          <w:tcPr>
            <w:tcW w:w="1504" w:type="dxa"/>
          </w:tcPr>
          <w:p w14:paraId="691E6556"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A105</w:t>
            </w:r>
          </w:p>
        </w:tc>
        <w:tc>
          <w:tcPr>
            <w:tcW w:w="4608" w:type="dxa"/>
          </w:tcPr>
          <w:p w14:paraId="4E22823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Képviselő-testületi, képviselő- testületi bizottsági, részönkormányzati ülésekről készült jegyzőkönyvei és mellékletei</w:t>
            </w:r>
          </w:p>
        </w:tc>
        <w:tc>
          <w:tcPr>
            <w:tcW w:w="1273" w:type="dxa"/>
          </w:tcPr>
          <w:p w14:paraId="1CEB2A8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04CAC0F4"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0A35FB77" w14:textId="77777777" w:rsidTr="00E6212F">
        <w:tc>
          <w:tcPr>
            <w:tcW w:w="1504" w:type="dxa"/>
          </w:tcPr>
          <w:p w14:paraId="00DCEF1B"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A106</w:t>
            </w:r>
          </w:p>
        </w:tc>
        <w:tc>
          <w:tcPr>
            <w:tcW w:w="4608" w:type="dxa"/>
          </w:tcPr>
          <w:p w14:paraId="36CD984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Tanácsnoki iratok</w:t>
            </w:r>
          </w:p>
        </w:tc>
        <w:tc>
          <w:tcPr>
            <w:tcW w:w="1273" w:type="dxa"/>
          </w:tcPr>
          <w:p w14:paraId="0857C1D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29B46FE9"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379103CB" w14:textId="77777777" w:rsidTr="00E6212F">
        <w:tc>
          <w:tcPr>
            <w:tcW w:w="1504" w:type="dxa"/>
          </w:tcPr>
          <w:p w14:paraId="53FCB216"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A107</w:t>
            </w:r>
          </w:p>
        </w:tc>
        <w:tc>
          <w:tcPr>
            <w:tcW w:w="4608" w:type="dxa"/>
          </w:tcPr>
          <w:p w14:paraId="2048D62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Okmánytár (címer és zászlórajz, kitüntetés adományozása)</w:t>
            </w:r>
          </w:p>
        </w:tc>
        <w:tc>
          <w:tcPr>
            <w:tcW w:w="1273" w:type="dxa"/>
          </w:tcPr>
          <w:p w14:paraId="254B653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5875BAED"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35B99866" w14:textId="77777777" w:rsidTr="00E6212F">
        <w:tc>
          <w:tcPr>
            <w:tcW w:w="1504" w:type="dxa"/>
          </w:tcPr>
          <w:p w14:paraId="514B5996"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A108</w:t>
            </w:r>
          </w:p>
        </w:tc>
        <w:tc>
          <w:tcPr>
            <w:tcW w:w="4608" w:type="dxa"/>
          </w:tcPr>
          <w:p w14:paraId="52B8BD5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Önkormányzati rendeletek, határozatok, szabályzatok, együttműködési szerződések/megállapodások eredeti példánya</w:t>
            </w:r>
          </w:p>
        </w:tc>
        <w:tc>
          <w:tcPr>
            <w:tcW w:w="1273" w:type="dxa"/>
          </w:tcPr>
          <w:p w14:paraId="1444710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20B0B26C"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557DA6E7" w14:textId="77777777" w:rsidTr="00E6212F">
        <w:tc>
          <w:tcPr>
            <w:tcW w:w="1504" w:type="dxa"/>
          </w:tcPr>
          <w:p w14:paraId="2C185F9E"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A109</w:t>
            </w:r>
          </w:p>
        </w:tc>
        <w:tc>
          <w:tcPr>
            <w:tcW w:w="4608" w:type="dxa"/>
          </w:tcPr>
          <w:p w14:paraId="3E18ECB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Elnök hatáskörébe tartozó tulajdonosi jogosítványok</w:t>
            </w:r>
          </w:p>
        </w:tc>
        <w:tc>
          <w:tcPr>
            <w:tcW w:w="1273" w:type="dxa"/>
          </w:tcPr>
          <w:p w14:paraId="5D3E0AC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3030A6D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FA90072" w14:textId="77777777" w:rsidTr="00E6212F">
        <w:tc>
          <w:tcPr>
            <w:tcW w:w="1504" w:type="dxa"/>
          </w:tcPr>
          <w:p w14:paraId="5078BE1D"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A110</w:t>
            </w:r>
          </w:p>
        </w:tc>
        <w:tc>
          <w:tcPr>
            <w:tcW w:w="4608" w:type="dxa"/>
          </w:tcPr>
          <w:p w14:paraId="4322425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Elnök hatáskörébe tartozó munkáltatói intézkedések</w:t>
            </w:r>
          </w:p>
        </w:tc>
        <w:tc>
          <w:tcPr>
            <w:tcW w:w="1273" w:type="dxa"/>
          </w:tcPr>
          <w:p w14:paraId="1457DB5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0986B3B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7CA5BA6" w14:textId="77777777" w:rsidTr="00E6212F">
        <w:tc>
          <w:tcPr>
            <w:tcW w:w="1504" w:type="dxa"/>
          </w:tcPr>
          <w:p w14:paraId="6182D926"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A111</w:t>
            </w:r>
          </w:p>
        </w:tc>
        <w:tc>
          <w:tcPr>
            <w:tcW w:w="4608" w:type="dxa"/>
          </w:tcPr>
          <w:p w14:paraId="73D1686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Intézmények létesítése, átszervezése, megszüntetése</w:t>
            </w:r>
          </w:p>
        </w:tc>
        <w:tc>
          <w:tcPr>
            <w:tcW w:w="1273" w:type="dxa"/>
          </w:tcPr>
          <w:p w14:paraId="43A05E2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7A49443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BC94E36" w14:textId="77777777" w:rsidTr="00E6212F">
        <w:tc>
          <w:tcPr>
            <w:tcW w:w="1504" w:type="dxa"/>
          </w:tcPr>
          <w:p w14:paraId="592AEAB6"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A112</w:t>
            </w:r>
          </w:p>
        </w:tc>
        <w:tc>
          <w:tcPr>
            <w:tcW w:w="4608" w:type="dxa"/>
          </w:tcPr>
          <w:p w14:paraId="5E7B282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Gazdasági szervezetek létesítése, átszervezése, megszüntetése</w:t>
            </w:r>
          </w:p>
        </w:tc>
        <w:tc>
          <w:tcPr>
            <w:tcW w:w="1273" w:type="dxa"/>
          </w:tcPr>
          <w:p w14:paraId="35C11AF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1336" w:type="dxa"/>
          </w:tcPr>
          <w:p w14:paraId="4C336C2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24CA6E5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04F80236" w14:textId="77777777" w:rsidR="00622B29" w:rsidRPr="00622B29" w:rsidRDefault="00622B29" w:rsidP="00622B29">
      <w:pPr>
        <w:spacing w:after="160" w:line="259" w:lineRule="auto"/>
        <w:ind w:left="0"/>
        <w:jc w:val="left"/>
        <w:rPr>
          <w:b/>
          <w:color w:val="auto"/>
          <w:szCs w:val="24"/>
        </w:rPr>
      </w:pPr>
      <w:r w:rsidRPr="00622B29">
        <w:rPr>
          <w:b/>
          <w:color w:val="auto"/>
          <w:szCs w:val="24"/>
        </w:rPr>
        <w:br w:type="page"/>
      </w:r>
    </w:p>
    <w:p w14:paraId="397975BC" w14:textId="77777777" w:rsidR="00622B29" w:rsidRPr="00622B29" w:rsidRDefault="00622B29" w:rsidP="00622B29">
      <w:pPr>
        <w:numPr>
          <w:ilvl w:val="0"/>
          <w:numId w:val="25"/>
        </w:numPr>
        <w:overflowPunct w:val="0"/>
        <w:autoSpaceDE w:val="0"/>
        <w:autoSpaceDN w:val="0"/>
        <w:adjustRightInd w:val="0"/>
        <w:spacing w:after="0" w:line="240" w:lineRule="auto"/>
        <w:jc w:val="center"/>
        <w:textAlignment w:val="baseline"/>
        <w:rPr>
          <w:b/>
          <w:color w:val="auto"/>
          <w:szCs w:val="24"/>
        </w:rPr>
      </w:pPr>
      <w:r w:rsidRPr="00622B29">
        <w:rPr>
          <w:b/>
          <w:color w:val="auto"/>
          <w:szCs w:val="24"/>
        </w:rPr>
        <w:lastRenderedPageBreak/>
        <w:t>Nemzetiségi önkormányzat iratai</w:t>
      </w:r>
    </w:p>
    <w:p w14:paraId="03A675E8" w14:textId="77777777" w:rsidR="00622B29" w:rsidRPr="00622B29" w:rsidRDefault="00622B29" w:rsidP="00622B29">
      <w:pPr>
        <w:overflowPunct w:val="0"/>
        <w:autoSpaceDE w:val="0"/>
        <w:autoSpaceDN w:val="0"/>
        <w:adjustRightInd w:val="0"/>
        <w:spacing w:after="0" w:line="240" w:lineRule="auto"/>
        <w:ind w:left="360"/>
        <w:jc w:val="left"/>
        <w:textAlignment w:val="baseline"/>
        <w:rPr>
          <w:b/>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9"/>
        <w:gridCol w:w="5543"/>
        <w:gridCol w:w="1275"/>
        <w:gridCol w:w="595"/>
      </w:tblGrid>
      <w:tr w:rsidR="00622B29" w:rsidRPr="00622B29" w14:paraId="3AAEA7ED" w14:textId="77777777" w:rsidTr="00E6212F">
        <w:tc>
          <w:tcPr>
            <w:tcW w:w="1649" w:type="dxa"/>
          </w:tcPr>
          <w:p w14:paraId="2405F922"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t>Tételszám</w:t>
            </w:r>
          </w:p>
        </w:tc>
        <w:tc>
          <w:tcPr>
            <w:tcW w:w="5543" w:type="dxa"/>
          </w:tcPr>
          <w:p w14:paraId="14335B81"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1275" w:type="dxa"/>
          </w:tcPr>
          <w:p w14:paraId="114A28A7"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595" w:type="dxa"/>
          </w:tcPr>
          <w:p w14:paraId="65063867"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77DCF9C7" w14:textId="77777777" w:rsidTr="00E6212F">
        <w:tc>
          <w:tcPr>
            <w:tcW w:w="1649" w:type="dxa"/>
            <w:shd w:val="clear" w:color="auto" w:fill="FFFFFF"/>
          </w:tcPr>
          <w:p w14:paraId="596D0723"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A201</w:t>
            </w:r>
          </w:p>
        </w:tc>
        <w:tc>
          <w:tcPr>
            <w:tcW w:w="5543" w:type="dxa"/>
            <w:shd w:val="clear" w:color="auto" w:fill="FFFFFF"/>
          </w:tcPr>
          <w:p w14:paraId="46B7B3F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Nemzetiségi gazdálkodó szervezetek, intézmények alapítása, átszervezése, megszűnése</w:t>
            </w:r>
          </w:p>
        </w:tc>
        <w:tc>
          <w:tcPr>
            <w:tcW w:w="1275" w:type="dxa"/>
            <w:shd w:val="clear" w:color="auto" w:fill="FFFFFF"/>
          </w:tcPr>
          <w:p w14:paraId="107FD3F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12F2636D"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343E10C0" w14:textId="77777777" w:rsidTr="00E6212F">
        <w:tc>
          <w:tcPr>
            <w:tcW w:w="1649" w:type="dxa"/>
            <w:shd w:val="clear" w:color="auto" w:fill="FFFFFF"/>
          </w:tcPr>
          <w:p w14:paraId="7367356F"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A202</w:t>
            </w:r>
          </w:p>
        </w:tc>
        <w:tc>
          <w:tcPr>
            <w:tcW w:w="5543" w:type="dxa"/>
            <w:shd w:val="clear" w:color="auto" w:fill="FFFFFF"/>
          </w:tcPr>
          <w:p w14:paraId="5979E42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Nemzetiségi oktatást is folytató iskolákban az érettségi vizsga előkészítésének, megszervezésének, lebonyolításának figyelemmel kisérésével kapcsolatos iratok</w:t>
            </w:r>
          </w:p>
        </w:tc>
        <w:tc>
          <w:tcPr>
            <w:tcW w:w="1275" w:type="dxa"/>
            <w:shd w:val="clear" w:color="auto" w:fill="FFFFFF"/>
          </w:tcPr>
          <w:p w14:paraId="343182C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5" w:type="dxa"/>
          </w:tcPr>
          <w:p w14:paraId="6A720BD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C985F61" w14:textId="77777777" w:rsidTr="00E6212F">
        <w:tc>
          <w:tcPr>
            <w:tcW w:w="1649" w:type="dxa"/>
          </w:tcPr>
          <w:p w14:paraId="4C156C11"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A203</w:t>
            </w:r>
          </w:p>
        </w:tc>
        <w:tc>
          <w:tcPr>
            <w:tcW w:w="5543" w:type="dxa"/>
          </w:tcPr>
          <w:p w14:paraId="6CDFAB9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Nemzetiségi óvodai, iskolai, döntések véleményezése, szakmai ellenőrzése</w:t>
            </w:r>
          </w:p>
        </w:tc>
        <w:tc>
          <w:tcPr>
            <w:tcW w:w="1275" w:type="dxa"/>
          </w:tcPr>
          <w:p w14:paraId="5BC7349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0438A82C"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0B636F86" w14:textId="77777777" w:rsidTr="00E6212F">
        <w:tc>
          <w:tcPr>
            <w:tcW w:w="1649" w:type="dxa"/>
          </w:tcPr>
          <w:p w14:paraId="4C8FB2FA"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A204</w:t>
            </w:r>
          </w:p>
        </w:tc>
        <w:tc>
          <w:tcPr>
            <w:tcW w:w="5543" w:type="dxa"/>
          </w:tcPr>
          <w:p w14:paraId="3FD1F72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Nemzetiségi önkormányzat szabályzatai</w:t>
            </w:r>
          </w:p>
        </w:tc>
        <w:tc>
          <w:tcPr>
            <w:tcW w:w="1275" w:type="dxa"/>
          </w:tcPr>
          <w:p w14:paraId="7502DD2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09EAAFB5"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2AE669C2" w14:textId="77777777" w:rsidTr="00E6212F">
        <w:tc>
          <w:tcPr>
            <w:tcW w:w="1649" w:type="dxa"/>
          </w:tcPr>
          <w:p w14:paraId="00BA2713"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p>
          <w:p w14:paraId="0079AAA5"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A205</w:t>
            </w:r>
          </w:p>
        </w:tc>
        <w:tc>
          <w:tcPr>
            <w:tcW w:w="5543" w:type="dxa"/>
          </w:tcPr>
          <w:p w14:paraId="56942BE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0D64DF2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Nemzetiségi önkormányzat törvényességi felügyeletével kapcsolatos iratok</w:t>
            </w:r>
          </w:p>
        </w:tc>
        <w:tc>
          <w:tcPr>
            <w:tcW w:w="1275" w:type="dxa"/>
          </w:tcPr>
          <w:p w14:paraId="71D07B3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66137D0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14AFD78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38EB0332" w14:textId="77777777" w:rsidR="00622B29" w:rsidRPr="00622B29" w:rsidRDefault="003B55E5" w:rsidP="003B55E5">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35ED297B" w14:textId="77777777" w:rsidTr="00E6212F">
        <w:tc>
          <w:tcPr>
            <w:tcW w:w="1649" w:type="dxa"/>
          </w:tcPr>
          <w:p w14:paraId="64741416"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A206</w:t>
            </w:r>
          </w:p>
        </w:tc>
        <w:tc>
          <w:tcPr>
            <w:tcW w:w="5543" w:type="dxa"/>
          </w:tcPr>
          <w:p w14:paraId="54337D5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Oktatási, nevelési, kulturális, művészeti célú pályázatok, támogatások, ösztöndíjak iratai</w:t>
            </w:r>
          </w:p>
        </w:tc>
        <w:tc>
          <w:tcPr>
            <w:tcW w:w="1275" w:type="dxa"/>
          </w:tcPr>
          <w:p w14:paraId="565B406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5" w:type="dxa"/>
          </w:tcPr>
          <w:p w14:paraId="05C371B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665D248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1E4F4EDF"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t>III. Szervezet működés</w:t>
      </w:r>
    </w:p>
    <w:p w14:paraId="63919634"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9"/>
        <w:gridCol w:w="5543"/>
        <w:gridCol w:w="1275"/>
        <w:gridCol w:w="595"/>
      </w:tblGrid>
      <w:tr w:rsidR="00622B29" w:rsidRPr="00622B29" w14:paraId="0A4834A1" w14:textId="77777777" w:rsidTr="00E6212F">
        <w:tc>
          <w:tcPr>
            <w:tcW w:w="1649" w:type="dxa"/>
          </w:tcPr>
          <w:p w14:paraId="633C36E2"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t>Tételszám</w:t>
            </w:r>
          </w:p>
        </w:tc>
        <w:tc>
          <w:tcPr>
            <w:tcW w:w="5543" w:type="dxa"/>
          </w:tcPr>
          <w:p w14:paraId="18126ED2"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1275" w:type="dxa"/>
          </w:tcPr>
          <w:p w14:paraId="1632254A"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595" w:type="dxa"/>
          </w:tcPr>
          <w:p w14:paraId="1CCD47CD"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32592DDF" w14:textId="77777777" w:rsidTr="00E6212F">
        <w:tc>
          <w:tcPr>
            <w:tcW w:w="1649" w:type="dxa"/>
            <w:shd w:val="clear" w:color="auto" w:fill="FFFFFF"/>
          </w:tcPr>
          <w:p w14:paraId="0F17BDF6"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A301</w:t>
            </w:r>
          </w:p>
        </w:tc>
        <w:tc>
          <w:tcPr>
            <w:tcW w:w="5543" w:type="dxa"/>
            <w:shd w:val="clear" w:color="auto" w:fill="FFFFFF"/>
          </w:tcPr>
          <w:p w14:paraId="1CDF460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Elnöki és hivatalvezetői hatáskörbe tartozó szabályzatok</w:t>
            </w:r>
          </w:p>
        </w:tc>
        <w:tc>
          <w:tcPr>
            <w:tcW w:w="1275" w:type="dxa"/>
            <w:shd w:val="clear" w:color="auto" w:fill="FFFFFF"/>
          </w:tcPr>
          <w:p w14:paraId="3C8F701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65CADBA5"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367AB651" w14:textId="77777777" w:rsidTr="00E6212F">
        <w:tc>
          <w:tcPr>
            <w:tcW w:w="1649" w:type="dxa"/>
            <w:shd w:val="clear" w:color="auto" w:fill="FFFFFF"/>
          </w:tcPr>
          <w:p w14:paraId="22419131"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A302</w:t>
            </w:r>
          </w:p>
        </w:tc>
        <w:tc>
          <w:tcPr>
            <w:tcW w:w="5543" w:type="dxa"/>
            <w:shd w:val="clear" w:color="auto" w:fill="FFFFFF"/>
          </w:tcPr>
          <w:p w14:paraId="486BBBB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elnöki és hivatalvezetői utasítások </w:t>
            </w:r>
          </w:p>
        </w:tc>
        <w:tc>
          <w:tcPr>
            <w:tcW w:w="1275" w:type="dxa"/>
            <w:shd w:val="clear" w:color="auto" w:fill="FFFFFF"/>
          </w:tcPr>
          <w:p w14:paraId="680D878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6A14AE97"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67A5DBC6" w14:textId="77777777" w:rsidTr="00E6212F">
        <w:tc>
          <w:tcPr>
            <w:tcW w:w="1649" w:type="dxa"/>
          </w:tcPr>
          <w:p w14:paraId="1CB104A4"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A303</w:t>
            </w:r>
          </w:p>
        </w:tc>
        <w:tc>
          <w:tcPr>
            <w:tcW w:w="5543" w:type="dxa"/>
          </w:tcPr>
          <w:p w14:paraId="4E0BB86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Vezetői értekezletek jegyzőkönyvei, emlékeztetői </w:t>
            </w:r>
          </w:p>
        </w:tc>
        <w:tc>
          <w:tcPr>
            <w:tcW w:w="1275" w:type="dxa"/>
          </w:tcPr>
          <w:p w14:paraId="32AF3E4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5" w:type="dxa"/>
          </w:tcPr>
          <w:p w14:paraId="07F546B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4BF605DF" w14:textId="77777777" w:rsidTr="00E6212F">
        <w:tc>
          <w:tcPr>
            <w:tcW w:w="1649" w:type="dxa"/>
          </w:tcPr>
          <w:p w14:paraId="60ED3536"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A304</w:t>
            </w:r>
          </w:p>
        </w:tc>
        <w:tc>
          <w:tcPr>
            <w:tcW w:w="5543" w:type="dxa"/>
          </w:tcPr>
          <w:p w14:paraId="071F433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Munkakör átadás-átvételi jegyzőkönyv </w:t>
            </w:r>
          </w:p>
          <w:p w14:paraId="5563673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rFonts w:ascii="Times" w:hAnsi="Times"/>
                <w:color w:val="auto"/>
                <w:szCs w:val="20"/>
              </w:rPr>
              <w:t>(a jegyz</w:t>
            </w:r>
            <w:r w:rsidRPr="00622B29">
              <w:rPr>
                <w:color w:val="auto"/>
                <w:szCs w:val="20"/>
              </w:rPr>
              <w:t>ő</w:t>
            </w:r>
            <w:r w:rsidRPr="00622B29">
              <w:rPr>
                <w:rFonts w:ascii="Times" w:hAnsi="Times"/>
                <w:color w:val="auto"/>
                <w:szCs w:val="20"/>
              </w:rPr>
              <w:t>k</w:t>
            </w:r>
            <w:r w:rsidRPr="00622B29">
              <w:rPr>
                <w:rFonts w:ascii="Times" w:hAnsi="Times" w:cs="Times"/>
                <w:color w:val="auto"/>
                <w:szCs w:val="20"/>
              </w:rPr>
              <w:t>ö</w:t>
            </w:r>
            <w:r w:rsidRPr="00622B29">
              <w:rPr>
                <w:rFonts w:ascii="Times" w:hAnsi="Times"/>
                <w:color w:val="auto"/>
                <w:szCs w:val="20"/>
              </w:rPr>
              <w:t xml:space="preserve">nyvek </w:t>
            </w:r>
            <w:r w:rsidRPr="00622B29">
              <w:rPr>
                <w:rFonts w:ascii="Times" w:hAnsi="Times" w:cs="Times"/>
                <w:color w:val="auto"/>
                <w:szCs w:val="20"/>
              </w:rPr>
              <w:t>é</w:t>
            </w:r>
            <w:r w:rsidRPr="00622B29">
              <w:rPr>
                <w:rFonts w:ascii="Times" w:hAnsi="Times"/>
                <w:color w:val="auto"/>
                <w:szCs w:val="20"/>
              </w:rPr>
              <w:t>s mell</w:t>
            </w:r>
            <w:r w:rsidRPr="00622B29">
              <w:rPr>
                <w:rFonts w:ascii="Times" w:hAnsi="Times" w:cs="Times"/>
                <w:color w:val="auto"/>
                <w:szCs w:val="20"/>
              </w:rPr>
              <w:t>é</w:t>
            </w:r>
            <w:r w:rsidRPr="00622B29">
              <w:rPr>
                <w:rFonts w:ascii="Times" w:hAnsi="Times"/>
                <w:color w:val="auto"/>
                <w:szCs w:val="20"/>
              </w:rPr>
              <w:t>kletei kiv</w:t>
            </w:r>
            <w:r w:rsidRPr="00622B29">
              <w:rPr>
                <w:rFonts w:ascii="Times" w:hAnsi="Times" w:cs="Times"/>
                <w:color w:val="auto"/>
                <w:szCs w:val="20"/>
              </w:rPr>
              <w:t>é</w:t>
            </w:r>
            <w:r w:rsidRPr="00622B29">
              <w:rPr>
                <w:rFonts w:ascii="Times" w:hAnsi="Times"/>
                <w:color w:val="auto"/>
                <w:szCs w:val="20"/>
              </w:rPr>
              <w:t>tel</w:t>
            </w:r>
            <w:r w:rsidRPr="00622B29">
              <w:rPr>
                <w:rFonts w:ascii="Times" w:hAnsi="Times" w:cs="Times"/>
                <w:color w:val="auto"/>
                <w:szCs w:val="20"/>
              </w:rPr>
              <w:t>é</w:t>
            </w:r>
            <w:r w:rsidRPr="00622B29">
              <w:rPr>
                <w:rFonts w:ascii="Times" w:hAnsi="Times"/>
                <w:color w:val="auto"/>
                <w:szCs w:val="20"/>
              </w:rPr>
              <w:t>vel)</w:t>
            </w:r>
          </w:p>
        </w:tc>
        <w:tc>
          <w:tcPr>
            <w:tcW w:w="1275" w:type="dxa"/>
          </w:tcPr>
          <w:p w14:paraId="617B333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5" w:type="dxa"/>
          </w:tcPr>
          <w:p w14:paraId="4E69CD4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1E695A4D" w14:textId="77777777" w:rsidTr="00E6212F">
        <w:tc>
          <w:tcPr>
            <w:tcW w:w="1649" w:type="dxa"/>
          </w:tcPr>
          <w:p w14:paraId="384C225D"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A305</w:t>
            </w:r>
          </w:p>
        </w:tc>
        <w:tc>
          <w:tcPr>
            <w:tcW w:w="5543" w:type="dxa"/>
          </w:tcPr>
          <w:p w14:paraId="5BCF284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Belső ellenőrzési anyagok (ellenőrzés dokumentumai, tanácsadás, éves terv, stratégiai terv, éves beszámoló)</w:t>
            </w:r>
          </w:p>
        </w:tc>
        <w:tc>
          <w:tcPr>
            <w:tcW w:w="1275" w:type="dxa"/>
          </w:tcPr>
          <w:p w14:paraId="3548BAC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42324AB8"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1A7ED384" w14:textId="77777777" w:rsidTr="00E6212F">
        <w:tc>
          <w:tcPr>
            <w:tcW w:w="1649" w:type="dxa"/>
          </w:tcPr>
          <w:p w14:paraId="4AB9ED33"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A306</w:t>
            </w:r>
          </w:p>
        </w:tc>
        <w:tc>
          <w:tcPr>
            <w:tcW w:w="5543" w:type="dxa"/>
          </w:tcPr>
          <w:p w14:paraId="59CDA45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Belső ellenőri jelentések</w:t>
            </w:r>
          </w:p>
        </w:tc>
        <w:tc>
          <w:tcPr>
            <w:tcW w:w="1275" w:type="dxa"/>
          </w:tcPr>
          <w:p w14:paraId="41260C7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595" w:type="dxa"/>
          </w:tcPr>
          <w:p w14:paraId="6BB85AC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F2468EF" w14:textId="77777777" w:rsidTr="00E6212F">
        <w:tc>
          <w:tcPr>
            <w:tcW w:w="1649" w:type="dxa"/>
          </w:tcPr>
          <w:p w14:paraId="0E853F5B"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A307</w:t>
            </w:r>
          </w:p>
        </w:tc>
        <w:tc>
          <w:tcPr>
            <w:tcW w:w="5543" w:type="dxa"/>
          </w:tcPr>
          <w:p w14:paraId="28DC35B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Intézmények, érdekeltségi körbe tartozó gazdasági társaságok alapítása, alapító okiratok, tevékenység változása, megszüntetése, irányítással és működéssel kapcsolatos elvi ügyek, SZMSZ, fejlesztési tervek, ellenőrzési jegyzőkönyvek, minőségirányítási program </w:t>
            </w:r>
          </w:p>
        </w:tc>
        <w:tc>
          <w:tcPr>
            <w:tcW w:w="1275" w:type="dxa"/>
          </w:tcPr>
          <w:p w14:paraId="2305750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2367C605"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2E35C3E6" w14:textId="77777777" w:rsidTr="00E6212F">
        <w:tc>
          <w:tcPr>
            <w:tcW w:w="1649" w:type="dxa"/>
            <w:shd w:val="clear" w:color="auto" w:fill="FFFFFF"/>
          </w:tcPr>
          <w:p w14:paraId="12DA7EBB"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 308</w:t>
            </w:r>
          </w:p>
        </w:tc>
        <w:tc>
          <w:tcPr>
            <w:tcW w:w="5543" w:type="dxa"/>
          </w:tcPr>
          <w:p w14:paraId="633C809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Intézmények, érdekeltségi körbe tartozó gazdasági társaságok irányításával és működésével kapcsolatos felügyeleti, ellenőrzési, operatív ügyel</w:t>
            </w:r>
          </w:p>
        </w:tc>
        <w:tc>
          <w:tcPr>
            <w:tcW w:w="1275" w:type="dxa"/>
          </w:tcPr>
          <w:p w14:paraId="231EAEC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5" w:type="dxa"/>
          </w:tcPr>
          <w:p w14:paraId="6B22B99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AE9BA18" w14:textId="77777777" w:rsidTr="00E6212F">
        <w:tc>
          <w:tcPr>
            <w:tcW w:w="1649" w:type="dxa"/>
            <w:shd w:val="clear" w:color="auto" w:fill="FFFFFF"/>
          </w:tcPr>
          <w:p w14:paraId="5FA90853"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A309</w:t>
            </w:r>
          </w:p>
        </w:tc>
        <w:tc>
          <w:tcPr>
            <w:tcW w:w="5543" w:type="dxa"/>
          </w:tcPr>
          <w:p w14:paraId="72B133B6" w14:textId="0E818D63" w:rsidR="00622B29" w:rsidRPr="00622B29" w:rsidRDefault="00B91EBF" w:rsidP="00622B29">
            <w:pPr>
              <w:overflowPunct w:val="0"/>
              <w:autoSpaceDE w:val="0"/>
              <w:autoSpaceDN w:val="0"/>
              <w:adjustRightInd w:val="0"/>
              <w:spacing w:after="0" w:line="240" w:lineRule="auto"/>
              <w:ind w:left="0"/>
              <w:jc w:val="left"/>
              <w:textAlignment w:val="baseline"/>
              <w:rPr>
                <w:color w:val="auto"/>
                <w:szCs w:val="24"/>
              </w:rPr>
            </w:pPr>
            <w:r w:rsidRPr="00343CDA">
              <w:t xml:space="preserve">Külső szervek, Állami Számvevőszék, </w:t>
            </w:r>
            <w:r w:rsidR="00F64EB9">
              <w:t>Magyar Államkincstár, Kormányhivatalok</w:t>
            </w:r>
            <w:r w:rsidRPr="00343CDA">
              <w:t xml:space="preserve"> ellenőrzése, átvilágítás, fenntartói, vizsgálatok, törvényességi felhívások, törvényességi felügyeleti bírsággal kapcsolatos iratok, ügyészi intézkedések, </w:t>
            </w:r>
          </w:p>
        </w:tc>
        <w:tc>
          <w:tcPr>
            <w:tcW w:w="1275" w:type="dxa"/>
          </w:tcPr>
          <w:p w14:paraId="1319CBF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5FB2D6DD"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63B13ADF" w14:textId="77777777" w:rsidTr="00E6212F">
        <w:tc>
          <w:tcPr>
            <w:tcW w:w="1649" w:type="dxa"/>
          </w:tcPr>
          <w:p w14:paraId="23951472"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A310</w:t>
            </w:r>
          </w:p>
        </w:tc>
        <w:tc>
          <w:tcPr>
            <w:tcW w:w="5543" w:type="dxa"/>
          </w:tcPr>
          <w:p w14:paraId="293E184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Beszámolók, jelentések, munkatervek éves (elnök, hivatalvezető, intézmény)</w:t>
            </w:r>
          </w:p>
        </w:tc>
        <w:tc>
          <w:tcPr>
            <w:tcW w:w="1275" w:type="dxa"/>
          </w:tcPr>
          <w:p w14:paraId="4E3644D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12FBDF46"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475DB116" w14:textId="77777777" w:rsidTr="00E6212F">
        <w:tc>
          <w:tcPr>
            <w:tcW w:w="1649" w:type="dxa"/>
          </w:tcPr>
          <w:p w14:paraId="212C70EE"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A311</w:t>
            </w:r>
          </w:p>
        </w:tc>
        <w:tc>
          <w:tcPr>
            <w:tcW w:w="5543" w:type="dxa"/>
          </w:tcPr>
          <w:p w14:paraId="40F50DD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Beszámolók, jelentések, munkatervek időszaki (elnök, hivatalvezető, intézmény)</w:t>
            </w:r>
          </w:p>
        </w:tc>
        <w:tc>
          <w:tcPr>
            <w:tcW w:w="1275" w:type="dxa"/>
          </w:tcPr>
          <w:p w14:paraId="1421A1F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5" w:type="dxa"/>
          </w:tcPr>
          <w:p w14:paraId="6950446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705F684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9"/>
        <w:gridCol w:w="5543"/>
        <w:gridCol w:w="1275"/>
        <w:gridCol w:w="595"/>
      </w:tblGrid>
      <w:tr w:rsidR="00622B29" w:rsidRPr="00622B29" w14:paraId="42CD2697" w14:textId="77777777" w:rsidTr="00E6212F">
        <w:tc>
          <w:tcPr>
            <w:tcW w:w="1649" w:type="dxa"/>
          </w:tcPr>
          <w:p w14:paraId="172FD94A"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A312</w:t>
            </w:r>
          </w:p>
        </w:tc>
        <w:tc>
          <w:tcPr>
            <w:tcW w:w="5543" w:type="dxa"/>
          </w:tcPr>
          <w:p w14:paraId="21AFA49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Hivatal működtetésével, karbantartásával kapcsolatos ügyek</w:t>
            </w:r>
          </w:p>
        </w:tc>
        <w:tc>
          <w:tcPr>
            <w:tcW w:w="1275" w:type="dxa"/>
          </w:tcPr>
          <w:p w14:paraId="6A4A950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5" w:type="dxa"/>
          </w:tcPr>
          <w:p w14:paraId="4A448C7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0595302" w14:textId="77777777" w:rsidTr="00E6212F">
        <w:tc>
          <w:tcPr>
            <w:tcW w:w="1649" w:type="dxa"/>
          </w:tcPr>
          <w:p w14:paraId="534E50A3"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A313</w:t>
            </w:r>
          </w:p>
        </w:tc>
        <w:tc>
          <w:tcPr>
            <w:tcW w:w="5543" w:type="dxa"/>
          </w:tcPr>
          <w:p w14:paraId="7E7858A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Kapcsolattartás civil, egyházi és ifjúsági szervezetekkel</w:t>
            </w:r>
          </w:p>
        </w:tc>
        <w:tc>
          <w:tcPr>
            <w:tcW w:w="1275" w:type="dxa"/>
          </w:tcPr>
          <w:p w14:paraId="69ECE30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5" w:type="dxa"/>
          </w:tcPr>
          <w:p w14:paraId="3FCEECA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6913905" w14:textId="77777777" w:rsidTr="00E6212F">
        <w:tc>
          <w:tcPr>
            <w:tcW w:w="1649" w:type="dxa"/>
          </w:tcPr>
          <w:p w14:paraId="7DD217C3"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A314</w:t>
            </w:r>
          </w:p>
        </w:tc>
        <w:tc>
          <w:tcPr>
            <w:tcW w:w="5543" w:type="dxa"/>
          </w:tcPr>
          <w:p w14:paraId="7FE6A23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Önkormányzatok együttműködésére vonatkozó iratok</w:t>
            </w:r>
          </w:p>
        </w:tc>
        <w:tc>
          <w:tcPr>
            <w:tcW w:w="1275" w:type="dxa"/>
          </w:tcPr>
          <w:p w14:paraId="4DE9919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NS </w:t>
            </w:r>
          </w:p>
        </w:tc>
        <w:tc>
          <w:tcPr>
            <w:tcW w:w="595" w:type="dxa"/>
          </w:tcPr>
          <w:p w14:paraId="1483FD18"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7B392064" w14:textId="77777777" w:rsidTr="00E6212F">
        <w:tc>
          <w:tcPr>
            <w:tcW w:w="1649" w:type="dxa"/>
          </w:tcPr>
          <w:p w14:paraId="2C452A3E"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A315</w:t>
            </w:r>
          </w:p>
        </w:tc>
        <w:tc>
          <w:tcPr>
            <w:tcW w:w="5543" w:type="dxa"/>
          </w:tcPr>
          <w:p w14:paraId="7472538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Alapítványokkal, nonprofit szervezetekkel kapcsolatos ügyek</w:t>
            </w:r>
          </w:p>
        </w:tc>
        <w:tc>
          <w:tcPr>
            <w:tcW w:w="1275" w:type="dxa"/>
          </w:tcPr>
          <w:p w14:paraId="60FC4FE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4A92C269"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24FC5E04" w14:textId="77777777" w:rsidTr="00E6212F">
        <w:tc>
          <w:tcPr>
            <w:tcW w:w="1649" w:type="dxa"/>
          </w:tcPr>
          <w:p w14:paraId="599C8BE5"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A316</w:t>
            </w:r>
          </w:p>
        </w:tc>
        <w:tc>
          <w:tcPr>
            <w:tcW w:w="5543" w:type="dxa"/>
          </w:tcPr>
          <w:p w14:paraId="65AFBBD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Önkormányzati feladatokat érintő stratégia, koncepció, program, terv</w:t>
            </w:r>
          </w:p>
        </w:tc>
        <w:tc>
          <w:tcPr>
            <w:tcW w:w="1275" w:type="dxa"/>
          </w:tcPr>
          <w:p w14:paraId="21C6E7C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66B76722" w14:textId="77777777" w:rsidR="00622B29" w:rsidRPr="00622B29" w:rsidRDefault="003B55E5" w:rsidP="003B55E5">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55D8E3A0" w14:textId="77777777" w:rsidTr="00E6212F">
        <w:tc>
          <w:tcPr>
            <w:tcW w:w="1649" w:type="dxa"/>
          </w:tcPr>
          <w:p w14:paraId="00AF910E"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A317</w:t>
            </w:r>
          </w:p>
        </w:tc>
        <w:tc>
          <w:tcPr>
            <w:tcW w:w="5543" w:type="dxa"/>
          </w:tcPr>
          <w:p w14:paraId="6A5C722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Önkormányzati (fejlesztési, működési célú) pályázatok</w:t>
            </w:r>
          </w:p>
        </w:tc>
        <w:tc>
          <w:tcPr>
            <w:tcW w:w="1275" w:type="dxa"/>
          </w:tcPr>
          <w:p w14:paraId="7793C7C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7B646739" w14:textId="77777777" w:rsidR="00622B29" w:rsidRPr="00622B29" w:rsidRDefault="003B55E5" w:rsidP="003B55E5">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5AE29FB0" w14:textId="77777777" w:rsidTr="00E6212F">
        <w:tc>
          <w:tcPr>
            <w:tcW w:w="1649" w:type="dxa"/>
          </w:tcPr>
          <w:p w14:paraId="7CA15CF2"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A318</w:t>
            </w:r>
          </w:p>
        </w:tc>
        <w:tc>
          <w:tcPr>
            <w:tcW w:w="5543" w:type="dxa"/>
          </w:tcPr>
          <w:p w14:paraId="5577985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Jogi ügyek (peres és nem peres ügyek, jogi képviseleti tevékenység)</w:t>
            </w:r>
          </w:p>
        </w:tc>
        <w:tc>
          <w:tcPr>
            <w:tcW w:w="1275" w:type="dxa"/>
          </w:tcPr>
          <w:p w14:paraId="681D09B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595" w:type="dxa"/>
          </w:tcPr>
          <w:p w14:paraId="3D0A9AD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26EA339" w14:textId="77777777" w:rsidTr="00E6212F">
        <w:tc>
          <w:tcPr>
            <w:tcW w:w="1649" w:type="dxa"/>
          </w:tcPr>
          <w:p w14:paraId="431519A0"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A319</w:t>
            </w:r>
          </w:p>
        </w:tc>
        <w:tc>
          <w:tcPr>
            <w:tcW w:w="5543" w:type="dxa"/>
          </w:tcPr>
          <w:p w14:paraId="1B84DE2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Statisztika (éves)</w:t>
            </w:r>
          </w:p>
        </w:tc>
        <w:tc>
          <w:tcPr>
            <w:tcW w:w="1275" w:type="dxa"/>
          </w:tcPr>
          <w:p w14:paraId="534C300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2CDB418E" w14:textId="77777777" w:rsidR="00622B29" w:rsidRPr="00622B29" w:rsidRDefault="003B55E5" w:rsidP="003B55E5">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171BBD28" w14:textId="77777777" w:rsidTr="00E6212F">
        <w:tc>
          <w:tcPr>
            <w:tcW w:w="1649" w:type="dxa"/>
          </w:tcPr>
          <w:p w14:paraId="1978BC38"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A320</w:t>
            </w:r>
          </w:p>
        </w:tc>
        <w:tc>
          <w:tcPr>
            <w:tcW w:w="5543" w:type="dxa"/>
          </w:tcPr>
          <w:p w14:paraId="47D9633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Kártérítések</w:t>
            </w:r>
          </w:p>
        </w:tc>
        <w:tc>
          <w:tcPr>
            <w:tcW w:w="1275" w:type="dxa"/>
          </w:tcPr>
          <w:p w14:paraId="79C041F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595" w:type="dxa"/>
          </w:tcPr>
          <w:p w14:paraId="5FB0A7A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17CD005" w14:textId="77777777" w:rsidTr="00E6212F">
        <w:tc>
          <w:tcPr>
            <w:tcW w:w="1649" w:type="dxa"/>
          </w:tcPr>
          <w:p w14:paraId="1E347010"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A321</w:t>
            </w:r>
          </w:p>
        </w:tc>
        <w:tc>
          <w:tcPr>
            <w:tcW w:w="5543" w:type="dxa"/>
          </w:tcPr>
          <w:p w14:paraId="5CBBE90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Közérdekű panaszok, kérelmek, javaslatok, bejelentések</w:t>
            </w:r>
          </w:p>
        </w:tc>
        <w:tc>
          <w:tcPr>
            <w:tcW w:w="1275" w:type="dxa"/>
          </w:tcPr>
          <w:p w14:paraId="2FE8B6B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5" w:type="dxa"/>
          </w:tcPr>
          <w:p w14:paraId="0DB69B9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C91663D" w14:textId="77777777" w:rsidTr="00E6212F">
        <w:tc>
          <w:tcPr>
            <w:tcW w:w="1649" w:type="dxa"/>
          </w:tcPr>
          <w:p w14:paraId="1C451E92"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A322</w:t>
            </w:r>
          </w:p>
        </w:tc>
        <w:tc>
          <w:tcPr>
            <w:tcW w:w="5543" w:type="dxa"/>
          </w:tcPr>
          <w:p w14:paraId="22B276D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Munkabalesetek és foglalkozási betegségek nyilvántartása</w:t>
            </w:r>
          </w:p>
        </w:tc>
        <w:tc>
          <w:tcPr>
            <w:tcW w:w="1275" w:type="dxa"/>
          </w:tcPr>
          <w:p w14:paraId="338611F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75</w:t>
            </w:r>
          </w:p>
        </w:tc>
        <w:tc>
          <w:tcPr>
            <w:tcW w:w="595" w:type="dxa"/>
          </w:tcPr>
          <w:p w14:paraId="396BEDD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6A71F84" w14:textId="77777777" w:rsidTr="00E6212F">
        <w:tc>
          <w:tcPr>
            <w:tcW w:w="1649" w:type="dxa"/>
          </w:tcPr>
          <w:p w14:paraId="710C3761"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A323</w:t>
            </w:r>
          </w:p>
        </w:tc>
        <w:tc>
          <w:tcPr>
            <w:tcW w:w="5543" w:type="dxa"/>
          </w:tcPr>
          <w:p w14:paraId="7CB582F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Munkáltatói juttatások elvi ügyei (pl. </w:t>
            </w:r>
            <w:proofErr w:type="spellStart"/>
            <w:r w:rsidRPr="00622B29">
              <w:rPr>
                <w:color w:val="auto"/>
                <w:szCs w:val="24"/>
              </w:rPr>
              <w:t>cafeteria</w:t>
            </w:r>
            <w:proofErr w:type="spellEnd"/>
            <w:r w:rsidRPr="00622B29">
              <w:rPr>
                <w:color w:val="auto"/>
                <w:szCs w:val="24"/>
              </w:rPr>
              <w:t>)</w:t>
            </w:r>
          </w:p>
        </w:tc>
        <w:tc>
          <w:tcPr>
            <w:tcW w:w="1275" w:type="dxa"/>
          </w:tcPr>
          <w:p w14:paraId="5A6D376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2AF290BB"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1D1DE09D" w14:textId="77777777" w:rsidTr="00E6212F">
        <w:tc>
          <w:tcPr>
            <w:tcW w:w="1649" w:type="dxa"/>
          </w:tcPr>
          <w:p w14:paraId="4470CCAA"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A324</w:t>
            </w:r>
          </w:p>
        </w:tc>
        <w:tc>
          <w:tcPr>
            <w:tcW w:w="5543" w:type="dxa"/>
          </w:tcPr>
          <w:p w14:paraId="36687B1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Munkavédelmi ügyek (munkahelyek kialakítása, rovar-rágcsálóirtás, dohányzóhelyek kijelölése stb.)</w:t>
            </w:r>
          </w:p>
        </w:tc>
        <w:tc>
          <w:tcPr>
            <w:tcW w:w="1275" w:type="dxa"/>
          </w:tcPr>
          <w:p w14:paraId="6145DE7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595" w:type="dxa"/>
          </w:tcPr>
          <w:p w14:paraId="50746A4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69862B7" w14:textId="77777777" w:rsidTr="00E6212F">
        <w:tc>
          <w:tcPr>
            <w:tcW w:w="1649" w:type="dxa"/>
          </w:tcPr>
          <w:p w14:paraId="1E3EB111"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A325</w:t>
            </w:r>
          </w:p>
        </w:tc>
        <w:tc>
          <w:tcPr>
            <w:tcW w:w="5543" w:type="dxa"/>
          </w:tcPr>
          <w:p w14:paraId="661B9E5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Adatvédelemmel kapcsolatos ügyek</w:t>
            </w:r>
          </w:p>
        </w:tc>
        <w:tc>
          <w:tcPr>
            <w:tcW w:w="1275" w:type="dxa"/>
          </w:tcPr>
          <w:p w14:paraId="4C9615D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595" w:type="dxa"/>
          </w:tcPr>
          <w:p w14:paraId="34CFE53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8BDF9BC" w14:textId="77777777" w:rsidTr="00E6212F">
        <w:tc>
          <w:tcPr>
            <w:tcW w:w="1649" w:type="dxa"/>
          </w:tcPr>
          <w:p w14:paraId="3F0FDF1F"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A326</w:t>
            </w:r>
          </w:p>
        </w:tc>
        <w:tc>
          <w:tcPr>
            <w:tcW w:w="5543" w:type="dxa"/>
          </w:tcPr>
          <w:p w14:paraId="5EEF7D8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Vállalkozási és megbízási szerződések</w:t>
            </w:r>
          </w:p>
        </w:tc>
        <w:tc>
          <w:tcPr>
            <w:tcW w:w="1275" w:type="dxa"/>
          </w:tcPr>
          <w:p w14:paraId="24AF990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595" w:type="dxa"/>
          </w:tcPr>
          <w:p w14:paraId="7F8DA9F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54BAC7F" w14:textId="77777777" w:rsidTr="00E6212F">
        <w:tc>
          <w:tcPr>
            <w:tcW w:w="1649" w:type="dxa"/>
          </w:tcPr>
          <w:p w14:paraId="2B22AA7E"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A327</w:t>
            </w:r>
          </w:p>
        </w:tc>
        <w:tc>
          <w:tcPr>
            <w:tcW w:w="5543" w:type="dxa"/>
          </w:tcPr>
          <w:p w14:paraId="6BF36DB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Munka- szakmai értekezleti jegyzőkönyvek és emlékeztetők (pl. regionális irodák)</w:t>
            </w:r>
          </w:p>
        </w:tc>
        <w:tc>
          <w:tcPr>
            <w:tcW w:w="1275" w:type="dxa"/>
          </w:tcPr>
          <w:p w14:paraId="74C55D1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5" w:type="dxa"/>
          </w:tcPr>
          <w:p w14:paraId="5292657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45FB23E" w14:textId="77777777" w:rsidTr="00E6212F">
        <w:tc>
          <w:tcPr>
            <w:tcW w:w="1649" w:type="dxa"/>
          </w:tcPr>
          <w:p w14:paraId="5325604C"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A328</w:t>
            </w:r>
          </w:p>
        </w:tc>
        <w:tc>
          <w:tcPr>
            <w:tcW w:w="5543" w:type="dxa"/>
          </w:tcPr>
          <w:p w14:paraId="5BEC2D7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Jogszabálytervezetek, szerződések, megállapodások előzetes jogi véleményezése</w:t>
            </w:r>
          </w:p>
        </w:tc>
        <w:tc>
          <w:tcPr>
            <w:tcW w:w="1275" w:type="dxa"/>
          </w:tcPr>
          <w:p w14:paraId="0E99BAC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5" w:type="dxa"/>
          </w:tcPr>
          <w:p w14:paraId="3A9F17C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E056A7B" w14:textId="77777777" w:rsidTr="00E6212F">
        <w:tc>
          <w:tcPr>
            <w:tcW w:w="1649" w:type="dxa"/>
          </w:tcPr>
          <w:p w14:paraId="6645A78C"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A329</w:t>
            </w:r>
          </w:p>
        </w:tc>
        <w:tc>
          <w:tcPr>
            <w:tcW w:w="5543" w:type="dxa"/>
          </w:tcPr>
          <w:p w14:paraId="19399A7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Állásfoglalások kérése</w:t>
            </w:r>
          </w:p>
        </w:tc>
        <w:tc>
          <w:tcPr>
            <w:tcW w:w="1275" w:type="dxa"/>
          </w:tcPr>
          <w:p w14:paraId="51E6F98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5" w:type="dxa"/>
          </w:tcPr>
          <w:p w14:paraId="24FFA26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ABA91E6" w14:textId="77777777" w:rsidTr="00E6212F">
        <w:tc>
          <w:tcPr>
            <w:tcW w:w="1649" w:type="dxa"/>
          </w:tcPr>
          <w:p w14:paraId="30D2EB91"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A330</w:t>
            </w:r>
          </w:p>
        </w:tc>
        <w:tc>
          <w:tcPr>
            <w:tcW w:w="5543" w:type="dxa"/>
          </w:tcPr>
          <w:p w14:paraId="26A3EF5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Körlevelek</w:t>
            </w:r>
          </w:p>
        </w:tc>
        <w:tc>
          <w:tcPr>
            <w:tcW w:w="1275" w:type="dxa"/>
          </w:tcPr>
          <w:p w14:paraId="7A20E7D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5" w:type="dxa"/>
          </w:tcPr>
          <w:p w14:paraId="5B6C09A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99648BF" w14:textId="77777777" w:rsidTr="00E6212F">
        <w:tc>
          <w:tcPr>
            <w:tcW w:w="1649" w:type="dxa"/>
          </w:tcPr>
          <w:p w14:paraId="427BFCAC"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A331</w:t>
            </w:r>
          </w:p>
        </w:tc>
        <w:tc>
          <w:tcPr>
            <w:tcW w:w="5543" w:type="dxa"/>
          </w:tcPr>
          <w:p w14:paraId="29991D5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Intézkedést nem igénylő körlevelek, meghívók, tájékoztatók</w:t>
            </w:r>
          </w:p>
        </w:tc>
        <w:tc>
          <w:tcPr>
            <w:tcW w:w="1275" w:type="dxa"/>
          </w:tcPr>
          <w:p w14:paraId="720757B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595" w:type="dxa"/>
          </w:tcPr>
          <w:p w14:paraId="1EBBE6E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A7927B6" w14:textId="77777777" w:rsidTr="00E6212F">
        <w:tc>
          <w:tcPr>
            <w:tcW w:w="1649" w:type="dxa"/>
          </w:tcPr>
          <w:p w14:paraId="05718189"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A332</w:t>
            </w:r>
          </w:p>
        </w:tc>
        <w:tc>
          <w:tcPr>
            <w:tcW w:w="5543" w:type="dxa"/>
          </w:tcPr>
          <w:p w14:paraId="6E83167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Tájékoztatások, adatszolgáltatások, feljegyzések</w:t>
            </w:r>
          </w:p>
        </w:tc>
        <w:tc>
          <w:tcPr>
            <w:tcW w:w="1275" w:type="dxa"/>
          </w:tcPr>
          <w:p w14:paraId="3600FDA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595" w:type="dxa"/>
          </w:tcPr>
          <w:p w14:paraId="5F102C1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474D2135" w14:textId="77777777" w:rsidTr="00E6212F">
        <w:tc>
          <w:tcPr>
            <w:tcW w:w="1649" w:type="dxa"/>
          </w:tcPr>
          <w:p w14:paraId="64F5160E"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A333</w:t>
            </w:r>
          </w:p>
        </w:tc>
        <w:tc>
          <w:tcPr>
            <w:tcW w:w="5543" w:type="dxa"/>
          </w:tcPr>
          <w:p w14:paraId="295C05F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Népszámlálással kapcsolatos ügyek</w:t>
            </w:r>
          </w:p>
        </w:tc>
        <w:tc>
          <w:tcPr>
            <w:tcW w:w="1275" w:type="dxa"/>
          </w:tcPr>
          <w:p w14:paraId="4A5E416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5" w:type="dxa"/>
          </w:tcPr>
          <w:p w14:paraId="1D00EB3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5C8E88F" w14:textId="77777777" w:rsidTr="00E6212F">
        <w:tc>
          <w:tcPr>
            <w:tcW w:w="1649" w:type="dxa"/>
          </w:tcPr>
          <w:p w14:paraId="74FFC1DF"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A334</w:t>
            </w:r>
          </w:p>
        </w:tc>
        <w:tc>
          <w:tcPr>
            <w:tcW w:w="5543" w:type="dxa"/>
          </w:tcPr>
          <w:p w14:paraId="12BD7D2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Sajtóügyek, reprezentációs, PR tevékenység</w:t>
            </w:r>
          </w:p>
        </w:tc>
        <w:tc>
          <w:tcPr>
            <w:tcW w:w="1275" w:type="dxa"/>
          </w:tcPr>
          <w:p w14:paraId="0A760AD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5" w:type="dxa"/>
          </w:tcPr>
          <w:p w14:paraId="6D8BC31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246813A" w14:textId="77777777" w:rsidTr="00E6212F">
        <w:tc>
          <w:tcPr>
            <w:tcW w:w="1649" w:type="dxa"/>
          </w:tcPr>
          <w:p w14:paraId="278E7245"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A335</w:t>
            </w:r>
          </w:p>
        </w:tc>
        <w:tc>
          <w:tcPr>
            <w:tcW w:w="5543" w:type="dxa"/>
          </w:tcPr>
          <w:p w14:paraId="1EC27D0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Hírlap- folyóirat, könyvrendelés</w:t>
            </w:r>
          </w:p>
        </w:tc>
        <w:tc>
          <w:tcPr>
            <w:tcW w:w="1275" w:type="dxa"/>
          </w:tcPr>
          <w:p w14:paraId="26429B8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5" w:type="dxa"/>
          </w:tcPr>
          <w:p w14:paraId="64566AA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2FFC6FE" w14:textId="77777777" w:rsidTr="00E6212F">
        <w:tc>
          <w:tcPr>
            <w:tcW w:w="1649" w:type="dxa"/>
          </w:tcPr>
          <w:p w14:paraId="45D871E0"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A336</w:t>
            </w:r>
          </w:p>
        </w:tc>
        <w:tc>
          <w:tcPr>
            <w:tcW w:w="5543" w:type="dxa"/>
          </w:tcPr>
          <w:p w14:paraId="1B95761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Önkormányzati rendezvények előkészítésével és lebonyolításával kapcsolatos ügyek</w:t>
            </w:r>
          </w:p>
        </w:tc>
        <w:tc>
          <w:tcPr>
            <w:tcW w:w="1275" w:type="dxa"/>
          </w:tcPr>
          <w:p w14:paraId="4FE12B4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11</w:t>
            </w:r>
          </w:p>
        </w:tc>
        <w:tc>
          <w:tcPr>
            <w:tcW w:w="595" w:type="dxa"/>
          </w:tcPr>
          <w:p w14:paraId="0C45F61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1C1B49F" w14:textId="77777777" w:rsidTr="00E6212F">
        <w:tc>
          <w:tcPr>
            <w:tcW w:w="1649" w:type="dxa"/>
            <w:shd w:val="clear" w:color="auto" w:fill="FFFFFF"/>
          </w:tcPr>
          <w:p w14:paraId="59820644"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A337</w:t>
            </w:r>
          </w:p>
        </w:tc>
        <w:tc>
          <w:tcPr>
            <w:tcW w:w="5543" w:type="dxa"/>
          </w:tcPr>
          <w:p w14:paraId="6C37529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Utónévjegyzékkel, családi névvel kapcsolatos ügyek</w:t>
            </w:r>
          </w:p>
        </w:tc>
        <w:tc>
          <w:tcPr>
            <w:tcW w:w="1275" w:type="dxa"/>
          </w:tcPr>
          <w:p w14:paraId="2169512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5" w:type="dxa"/>
          </w:tcPr>
          <w:p w14:paraId="605B831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63F7DCC" w14:textId="77777777" w:rsidTr="00E6212F">
        <w:tc>
          <w:tcPr>
            <w:tcW w:w="1649" w:type="dxa"/>
            <w:shd w:val="clear" w:color="auto" w:fill="FFFFFF"/>
          </w:tcPr>
          <w:p w14:paraId="6F3AFD5E"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A338</w:t>
            </w:r>
          </w:p>
        </w:tc>
        <w:tc>
          <w:tcPr>
            <w:tcW w:w="5543" w:type="dxa"/>
          </w:tcPr>
          <w:p w14:paraId="4516F58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Kárpótlási ügyek, nyugdíjjal</w:t>
            </w:r>
            <w:r w:rsidR="003B55E5" w:rsidRPr="00622B29">
              <w:rPr>
                <w:color w:val="auto"/>
                <w:szCs w:val="24"/>
              </w:rPr>
              <w:t>, hadigondozással</w:t>
            </w:r>
            <w:r w:rsidRPr="00622B29">
              <w:rPr>
                <w:color w:val="auto"/>
                <w:szCs w:val="24"/>
              </w:rPr>
              <w:t xml:space="preserve"> kapcsolatos ügyek</w:t>
            </w:r>
          </w:p>
        </w:tc>
        <w:tc>
          <w:tcPr>
            <w:tcW w:w="1275" w:type="dxa"/>
          </w:tcPr>
          <w:p w14:paraId="1CD6625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5" w:type="dxa"/>
          </w:tcPr>
          <w:p w14:paraId="67864CDC"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bl>
    <w:p w14:paraId="6CC9C7D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14043696" w14:textId="77777777" w:rsidR="00622B29" w:rsidRPr="00622B29" w:rsidRDefault="00622B29" w:rsidP="00622B29">
      <w:pPr>
        <w:spacing w:after="160" w:line="259" w:lineRule="auto"/>
        <w:ind w:left="0"/>
        <w:jc w:val="left"/>
        <w:rPr>
          <w:color w:val="auto"/>
          <w:szCs w:val="24"/>
        </w:rPr>
      </w:pPr>
      <w:r w:rsidRPr="00622B29">
        <w:rPr>
          <w:color w:val="auto"/>
          <w:szCs w:val="24"/>
        </w:rPr>
        <w:br w:type="page"/>
      </w:r>
    </w:p>
    <w:p w14:paraId="00AEC3E1"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lastRenderedPageBreak/>
        <w:t>IV. Iratkezelés, ügyvitel</w:t>
      </w:r>
    </w:p>
    <w:p w14:paraId="4B9D48BB"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1"/>
        <w:gridCol w:w="5868"/>
        <w:gridCol w:w="851"/>
        <w:gridCol w:w="850"/>
      </w:tblGrid>
      <w:tr w:rsidR="00622B29" w:rsidRPr="00622B29" w14:paraId="5497BBB2" w14:textId="77777777" w:rsidTr="00E6212F">
        <w:trPr>
          <w:trHeight w:val="759"/>
        </w:trPr>
        <w:tc>
          <w:tcPr>
            <w:tcW w:w="1611" w:type="dxa"/>
          </w:tcPr>
          <w:p w14:paraId="6BFC1E66"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t>Tételszám</w:t>
            </w:r>
          </w:p>
        </w:tc>
        <w:tc>
          <w:tcPr>
            <w:tcW w:w="5868" w:type="dxa"/>
          </w:tcPr>
          <w:p w14:paraId="42272D02"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851" w:type="dxa"/>
          </w:tcPr>
          <w:p w14:paraId="73F68C9A"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850" w:type="dxa"/>
          </w:tcPr>
          <w:p w14:paraId="547CD8D8"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74ADEBFE" w14:textId="77777777" w:rsidTr="00E6212F">
        <w:tc>
          <w:tcPr>
            <w:tcW w:w="1611" w:type="dxa"/>
          </w:tcPr>
          <w:p w14:paraId="5C0884B6"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A401</w:t>
            </w:r>
          </w:p>
        </w:tc>
        <w:tc>
          <w:tcPr>
            <w:tcW w:w="5868" w:type="dxa"/>
          </w:tcPr>
          <w:p w14:paraId="4DD82D4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Iratkezelési szabályzattal és irattári tervvel kapcsolatos ügyek</w:t>
            </w:r>
          </w:p>
        </w:tc>
        <w:tc>
          <w:tcPr>
            <w:tcW w:w="851" w:type="dxa"/>
          </w:tcPr>
          <w:p w14:paraId="794E03F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850" w:type="dxa"/>
          </w:tcPr>
          <w:p w14:paraId="40FAE84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4899548F" w14:textId="77777777" w:rsidTr="00E6212F">
        <w:tc>
          <w:tcPr>
            <w:tcW w:w="1611" w:type="dxa"/>
          </w:tcPr>
          <w:p w14:paraId="4F43674F"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A402</w:t>
            </w:r>
          </w:p>
        </w:tc>
        <w:tc>
          <w:tcPr>
            <w:tcW w:w="5868" w:type="dxa"/>
          </w:tcPr>
          <w:p w14:paraId="67DF1B3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Iratkezelési szabályzatok</w:t>
            </w:r>
          </w:p>
        </w:tc>
        <w:tc>
          <w:tcPr>
            <w:tcW w:w="851" w:type="dxa"/>
          </w:tcPr>
          <w:p w14:paraId="7524CF5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850" w:type="dxa"/>
          </w:tcPr>
          <w:p w14:paraId="203266A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2D52A91C" w14:textId="77777777" w:rsidTr="00E6212F">
        <w:tc>
          <w:tcPr>
            <w:tcW w:w="1611" w:type="dxa"/>
          </w:tcPr>
          <w:p w14:paraId="3D4DD2C2"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p>
          <w:p w14:paraId="6D9B2A06"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p>
          <w:p w14:paraId="74A8284E"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A403</w:t>
            </w:r>
          </w:p>
        </w:tc>
        <w:tc>
          <w:tcPr>
            <w:tcW w:w="5868" w:type="dxa"/>
          </w:tcPr>
          <w:p w14:paraId="721F298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3089F1B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Ügyvitelszervezés (saját fejlesztési/megrendelésű elektronikus programleírás, programrendszer, védelemszabályozás)</w:t>
            </w:r>
          </w:p>
        </w:tc>
        <w:tc>
          <w:tcPr>
            <w:tcW w:w="851" w:type="dxa"/>
          </w:tcPr>
          <w:p w14:paraId="370BF90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615DC78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850" w:type="dxa"/>
          </w:tcPr>
          <w:p w14:paraId="65BB75A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639D870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r>
      <w:tr w:rsidR="00622B29" w:rsidRPr="00622B29" w14:paraId="65913B52" w14:textId="77777777" w:rsidTr="00E6212F">
        <w:tc>
          <w:tcPr>
            <w:tcW w:w="1611" w:type="dxa"/>
          </w:tcPr>
          <w:p w14:paraId="572E512A"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A404</w:t>
            </w:r>
          </w:p>
        </w:tc>
        <w:tc>
          <w:tcPr>
            <w:tcW w:w="5868" w:type="dxa"/>
          </w:tcPr>
          <w:p w14:paraId="26ECA8B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Belső ügyviteli segédkönyvek (előadói munkakönyv, érkeztető könyv, iratátadó könyv, postakönyv stb.) </w:t>
            </w:r>
          </w:p>
        </w:tc>
        <w:tc>
          <w:tcPr>
            <w:tcW w:w="851" w:type="dxa"/>
          </w:tcPr>
          <w:p w14:paraId="6011B3B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850" w:type="dxa"/>
          </w:tcPr>
          <w:p w14:paraId="2227A27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135FD518" w14:textId="77777777" w:rsidTr="00E6212F">
        <w:tc>
          <w:tcPr>
            <w:tcW w:w="1611" w:type="dxa"/>
          </w:tcPr>
          <w:p w14:paraId="0F9DB58C"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A405</w:t>
            </w:r>
          </w:p>
        </w:tc>
        <w:tc>
          <w:tcPr>
            <w:tcW w:w="5868" w:type="dxa"/>
          </w:tcPr>
          <w:p w14:paraId="304A7FE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roofErr w:type="spellStart"/>
            <w:r w:rsidRPr="00622B29">
              <w:rPr>
                <w:color w:val="auto"/>
                <w:szCs w:val="24"/>
              </w:rPr>
              <w:t>Kiadmányozásra</w:t>
            </w:r>
            <w:proofErr w:type="spellEnd"/>
            <w:r w:rsidRPr="00622B29">
              <w:rPr>
                <w:color w:val="auto"/>
                <w:szCs w:val="24"/>
              </w:rPr>
              <w:t xml:space="preserve"> használt és más, joghatás kiváltására alkalmas bélyegzők, elektronikus aláírások nyilvántartása</w:t>
            </w:r>
          </w:p>
        </w:tc>
        <w:tc>
          <w:tcPr>
            <w:tcW w:w="851" w:type="dxa"/>
          </w:tcPr>
          <w:p w14:paraId="35194B5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850" w:type="dxa"/>
          </w:tcPr>
          <w:p w14:paraId="266BDF3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41E3BAE8" w14:textId="77777777" w:rsidTr="00E6212F">
        <w:tc>
          <w:tcPr>
            <w:tcW w:w="1611" w:type="dxa"/>
          </w:tcPr>
          <w:p w14:paraId="5E7EBA75"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A406</w:t>
            </w:r>
          </w:p>
        </w:tc>
        <w:tc>
          <w:tcPr>
            <w:tcW w:w="5868" w:type="dxa"/>
          </w:tcPr>
          <w:p w14:paraId="3EC3F1F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Iktató- és mutatókönyv, irattári segédkönyvek</w:t>
            </w:r>
          </w:p>
        </w:tc>
        <w:tc>
          <w:tcPr>
            <w:tcW w:w="851" w:type="dxa"/>
          </w:tcPr>
          <w:p w14:paraId="7E25A9C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850" w:type="dxa"/>
          </w:tcPr>
          <w:p w14:paraId="05EF2178"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14D33926" w14:textId="77777777" w:rsidTr="00E6212F">
        <w:tc>
          <w:tcPr>
            <w:tcW w:w="1611" w:type="dxa"/>
          </w:tcPr>
          <w:p w14:paraId="5886269A"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A407</w:t>
            </w:r>
          </w:p>
        </w:tc>
        <w:tc>
          <w:tcPr>
            <w:tcW w:w="5868" w:type="dxa"/>
          </w:tcPr>
          <w:p w14:paraId="2D83D75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Iratselejtezési jegyzőkönyvek</w:t>
            </w:r>
          </w:p>
        </w:tc>
        <w:tc>
          <w:tcPr>
            <w:tcW w:w="851" w:type="dxa"/>
          </w:tcPr>
          <w:p w14:paraId="35E9B01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850" w:type="dxa"/>
          </w:tcPr>
          <w:p w14:paraId="61159A7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59C3AB4E" w14:textId="77777777" w:rsidTr="00E6212F">
        <w:tc>
          <w:tcPr>
            <w:tcW w:w="1611" w:type="dxa"/>
          </w:tcPr>
          <w:p w14:paraId="06441497"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A408</w:t>
            </w:r>
          </w:p>
        </w:tc>
        <w:tc>
          <w:tcPr>
            <w:tcW w:w="5868" w:type="dxa"/>
          </w:tcPr>
          <w:p w14:paraId="7CD697A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Levéltári iratátadás-átvételi jegyzőkönyvek</w:t>
            </w:r>
          </w:p>
        </w:tc>
        <w:tc>
          <w:tcPr>
            <w:tcW w:w="851" w:type="dxa"/>
          </w:tcPr>
          <w:p w14:paraId="4F84E7B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850" w:type="dxa"/>
          </w:tcPr>
          <w:p w14:paraId="38BA2FA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61E5F5DB" w14:textId="77777777" w:rsidTr="00E6212F">
        <w:tc>
          <w:tcPr>
            <w:tcW w:w="1611" w:type="dxa"/>
            <w:tcBorders>
              <w:top w:val="single" w:sz="4" w:space="0" w:color="auto"/>
              <w:left w:val="single" w:sz="4" w:space="0" w:color="auto"/>
              <w:bottom w:val="single" w:sz="4" w:space="0" w:color="auto"/>
              <w:right w:val="single" w:sz="4" w:space="0" w:color="auto"/>
            </w:tcBorders>
          </w:tcPr>
          <w:p w14:paraId="428FB6AA"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A409</w:t>
            </w:r>
          </w:p>
        </w:tc>
        <w:tc>
          <w:tcPr>
            <w:tcW w:w="5868" w:type="dxa"/>
            <w:tcBorders>
              <w:top w:val="single" w:sz="4" w:space="0" w:color="auto"/>
              <w:left w:val="single" w:sz="4" w:space="0" w:color="auto"/>
              <w:bottom w:val="single" w:sz="4" w:space="0" w:color="auto"/>
              <w:right w:val="single" w:sz="4" w:space="0" w:color="auto"/>
            </w:tcBorders>
          </w:tcPr>
          <w:p w14:paraId="1E5F5DB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Iratátadás- átvételi jegyzőkönyvek</w:t>
            </w:r>
          </w:p>
        </w:tc>
        <w:tc>
          <w:tcPr>
            <w:tcW w:w="851" w:type="dxa"/>
            <w:tcBorders>
              <w:top w:val="single" w:sz="4" w:space="0" w:color="auto"/>
              <w:left w:val="single" w:sz="4" w:space="0" w:color="auto"/>
              <w:bottom w:val="single" w:sz="4" w:space="0" w:color="auto"/>
              <w:right w:val="single" w:sz="4" w:space="0" w:color="auto"/>
            </w:tcBorders>
          </w:tcPr>
          <w:p w14:paraId="4B9C0E8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850" w:type="dxa"/>
            <w:tcBorders>
              <w:top w:val="single" w:sz="4" w:space="0" w:color="auto"/>
              <w:left w:val="single" w:sz="4" w:space="0" w:color="auto"/>
              <w:bottom w:val="single" w:sz="4" w:space="0" w:color="auto"/>
              <w:right w:val="single" w:sz="4" w:space="0" w:color="auto"/>
            </w:tcBorders>
          </w:tcPr>
          <w:p w14:paraId="3CE615F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5CF16D39" w14:textId="77777777" w:rsidTr="00E6212F">
        <w:tc>
          <w:tcPr>
            <w:tcW w:w="1611" w:type="dxa"/>
            <w:tcBorders>
              <w:top w:val="single" w:sz="4" w:space="0" w:color="auto"/>
              <w:left w:val="single" w:sz="4" w:space="0" w:color="auto"/>
              <w:bottom w:val="single" w:sz="4" w:space="0" w:color="auto"/>
              <w:right w:val="single" w:sz="4" w:space="0" w:color="auto"/>
            </w:tcBorders>
          </w:tcPr>
          <w:p w14:paraId="4E15AAD3" w14:textId="77777777" w:rsidR="00622B29" w:rsidRPr="00622B29" w:rsidRDefault="00622B29" w:rsidP="00622B29">
            <w:pPr>
              <w:overflowPunct w:val="0"/>
              <w:autoSpaceDE w:val="0"/>
              <w:autoSpaceDN w:val="0"/>
              <w:adjustRightInd w:val="0"/>
              <w:spacing w:after="0" w:line="240" w:lineRule="auto"/>
              <w:ind w:left="0"/>
              <w:jc w:val="center"/>
              <w:textAlignment w:val="baseline"/>
              <w:rPr>
                <w:color w:val="auto"/>
                <w:szCs w:val="24"/>
              </w:rPr>
            </w:pPr>
            <w:r w:rsidRPr="00622B29">
              <w:rPr>
                <w:color w:val="auto"/>
                <w:szCs w:val="24"/>
              </w:rPr>
              <w:t>A410</w:t>
            </w:r>
          </w:p>
        </w:tc>
        <w:tc>
          <w:tcPr>
            <w:tcW w:w="5868" w:type="dxa"/>
            <w:tcBorders>
              <w:top w:val="single" w:sz="4" w:space="0" w:color="auto"/>
              <w:left w:val="single" w:sz="4" w:space="0" w:color="auto"/>
              <w:bottom w:val="single" w:sz="4" w:space="0" w:color="auto"/>
              <w:right w:val="single" w:sz="4" w:space="0" w:color="auto"/>
            </w:tcBorders>
          </w:tcPr>
          <w:p w14:paraId="3047397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Munkakör átadás- átvétel során keletkezett iratok</w:t>
            </w:r>
          </w:p>
        </w:tc>
        <w:tc>
          <w:tcPr>
            <w:tcW w:w="851" w:type="dxa"/>
            <w:tcBorders>
              <w:top w:val="single" w:sz="4" w:space="0" w:color="auto"/>
              <w:left w:val="single" w:sz="4" w:space="0" w:color="auto"/>
              <w:bottom w:val="single" w:sz="4" w:space="0" w:color="auto"/>
              <w:right w:val="single" w:sz="4" w:space="0" w:color="auto"/>
            </w:tcBorders>
          </w:tcPr>
          <w:p w14:paraId="3773874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850" w:type="dxa"/>
            <w:tcBorders>
              <w:top w:val="single" w:sz="4" w:space="0" w:color="auto"/>
              <w:left w:val="single" w:sz="4" w:space="0" w:color="auto"/>
              <w:bottom w:val="single" w:sz="4" w:space="0" w:color="auto"/>
              <w:right w:val="single" w:sz="4" w:space="0" w:color="auto"/>
            </w:tcBorders>
          </w:tcPr>
          <w:p w14:paraId="6618B55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34F7FA6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284DFAF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52A19C63" w14:textId="77777777" w:rsidR="00622B29" w:rsidRPr="00622B29" w:rsidRDefault="00622B29" w:rsidP="00622B29">
      <w:pPr>
        <w:spacing w:after="160" w:line="259" w:lineRule="auto"/>
        <w:ind w:left="0"/>
        <w:jc w:val="left"/>
        <w:rPr>
          <w:b/>
          <w:color w:val="auto"/>
          <w:szCs w:val="24"/>
        </w:rPr>
      </w:pPr>
      <w:r w:rsidRPr="00622B29">
        <w:rPr>
          <w:b/>
          <w:color w:val="auto"/>
          <w:szCs w:val="24"/>
        </w:rPr>
        <w:br w:type="page"/>
      </w:r>
    </w:p>
    <w:p w14:paraId="1CF966D2"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lastRenderedPageBreak/>
        <w:t>V. Személyzeti, bér- és munkaügyek</w:t>
      </w:r>
    </w:p>
    <w:p w14:paraId="26EA4C80"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08"/>
        <w:gridCol w:w="5871"/>
        <w:gridCol w:w="851"/>
        <w:gridCol w:w="850"/>
      </w:tblGrid>
      <w:tr w:rsidR="00622B29" w:rsidRPr="00622B29" w14:paraId="21BA75D0" w14:textId="77777777" w:rsidTr="00E6212F">
        <w:trPr>
          <w:trHeight w:val="759"/>
        </w:trPr>
        <w:tc>
          <w:tcPr>
            <w:tcW w:w="1608" w:type="dxa"/>
          </w:tcPr>
          <w:p w14:paraId="0585858C"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Tételszám</w:t>
            </w:r>
          </w:p>
        </w:tc>
        <w:tc>
          <w:tcPr>
            <w:tcW w:w="5871" w:type="dxa"/>
          </w:tcPr>
          <w:p w14:paraId="6E61046D"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851" w:type="dxa"/>
          </w:tcPr>
          <w:p w14:paraId="1AF3CF1F"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850" w:type="dxa"/>
          </w:tcPr>
          <w:p w14:paraId="165DA61D"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4E3B53F1" w14:textId="77777777" w:rsidTr="00E6212F">
        <w:tc>
          <w:tcPr>
            <w:tcW w:w="1608" w:type="dxa"/>
          </w:tcPr>
          <w:p w14:paraId="094666C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A501</w:t>
            </w:r>
          </w:p>
        </w:tc>
        <w:tc>
          <w:tcPr>
            <w:tcW w:w="5871" w:type="dxa"/>
          </w:tcPr>
          <w:p w14:paraId="6CE1E5A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Bér- és munkaügyi kimutatások, nyilvántartások, jelentések</w:t>
            </w:r>
          </w:p>
        </w:tc>
        <w:tc>
          <w:tcPr>
            <w:tcW w:w="851" w:type="dxa"/>
          </w:tcPr>
          <w:p w14:paraId="313490E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850" w:type="dxa"/>
          </w:tcPr>
          <w:p w14:paraId="48A71E1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6C9CC7F" w14:textId="77777777" w:rsidTr="00E6212F">
        <w:tc>
          <w:tcPr>
            <w:tcW w:w="1608" w:type="dxa"/>
          </w:tcPr>
          <w:p w14:paraId="551025B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A502</w:t>
            </w:r>
          </w:p>
        </w:tc>
        <w:tc>
          <w:tcPr>
            <w:tcW w:w="5871" w:type="dxa"/>
          </w:tcPr>
          <w:p w14:paraId="6784675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Létszám- és bérgazdálkodási ügyek, belépési papírok</w:t>
            </w:r>
          </w:p>
        </w:tc>
        <w:tc>
          <w:tcPr>
            <w:tcW w:w="851" w:type="dxa"/>
          </w:tcPr>
          <w:p w14:paraId="5D7CC6A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850" w:type="dxa"/>
          </w:tcPr>
          <w:p w14:paraId="16DEA76D"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6078D218" w14:textId="77777777" w:rsidTr="00E6212F">
        <w:tc>
          <w:tcPr>
            <w:tcW w:w="1608" w:type="dxa"/>
          </w:tcPr>
          <w:p w14:paraId="36B7246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A503</w:t>
            </w:r>
          </w:p>
        </w:tc>
        <w:tc>
          <w:tcPr>
            <w:tcW w:w="5871" w:type="dxa"/>
          </w:tcPr>
          <w:p w14:paraId="2AFCCF2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Bérnyilvántartás (bérkarton)</w:t>
            </w:r>
          </w:p>
        </w:tc>
        <w:tc>
          <w:tcPr>
            <w:tcW w:w="851" w:type="dxa"/>
          </w:tcPr>
          <w:p w14:paraId="3FA3BA1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50</w:t>
            </w:r>
          </w:p>
        </w:tc>
        <w:tc>
          <w:tcPr>
            <w:tcW w:w="850" w:type="dxa"/>
          </w:tcPr>
          <w:p w14:paraId="0726398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6F79318" w14:textId="77777777" w:rsidTr="00E6212F">
        <w:tc>
          <w:tcPr>
            <w:tcW w:w="1608" w:type="dxa"/>
          </w:tcPr>
          <w:p w14:paraId="1620C07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A504</w:t>
            </w:r>
          </w:p>
        </w:tc>
        <w:tc>
          <w:tcPr>
            <w:tcW w:w="5871" w:type="dxa"/>
          </w:tcPr>
          <w:p w14:paraId="018404E6" w14:textId="77777777" w:rsidR="00622B29" w:rsidRPr="00622B29" w:rsidRDefault="00622B29" w:rsidP="00737DCB">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Foglalkoztatottak </w:t>
            </w:r>
            <w:r w:rsidR="00737DCB">
              <w:rPr>
                <w:color w:val="auto"/>
                <w:szCs w:val="24"/>
              </w:rPr>
              <w:t>illetményügyei</w:t>
            </w:r>
            <w:r w:rsidRPr="00622B29">
              <w:rPr>
                <w:color w:val="auto"/>
                <w:szCs w:val="24"/>
              </w:rPr>
              <w:t xml:space="preserve"> (jutalom, munkáltatói kölcsön, </w:t>
            </w:r>
            <w:r w:rsidR="00737DCB">
              <w:rPr>
                <w:color w:val="auto"/>
                <w:szCs w:val="24"/>
              </w:rPr>
              <w:t>távolléti díj, juttatások</w:t>
            </w:r>
            <w:r w:rsidRPr="00622B29">
              <w:rPr>
                <w:color w:val="auto"/>
                <w:szCs w:val="24"/>
              </w:rPr>
              <w:t>stb.)</w:t>
            </w:r>
          </w:p>
        </w:tc>
        <w:tc>
          <w:tcPr>
            <w:tcW w:w="851" w:type="dxa"/>
          </w:tcPr>
          <w:p w14:paraId="40BCAE7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50</w:t>
            </w:r>
          </w:p>
        </w:tc>
        <w:tc>
          <w:tcPr>
            <w:tcW w:w="850" w:type="dxa"/>
          </w:tcPr>
          <w:p w14:paraId="217DECF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984241C" w14:textId="77777777" w:rsidTr="00E6212F">
        <w:tc>
          <w:tcPr>
            <w:tcW w:w="1608" w:type="dxa"/>
          </w:tcPr>
          <w:p w14:paraId="12D2ECB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A505</w:t>
            </w:r>
          </w:p>
        </w:tc>
        <w:tc>
          <w:tcPr>
            <w:tcW w:w="5871" w:type="dxa"/>
          </w:tcPr>
          <w:p w14:paraId="40D0F39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Személyzeti tárgyú pályázati kiírások és beadott pályázatok</w:t>
            </w:r>
          </w:p>
        </w:tc>
        <w:tc>
          <w:tcPr>
            <w:tcW w:w="851" w:type="dxa"/>
          </w:tcPr>
          <w:p w14:paraId="2B1DB50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850" w:type="dxa"/>
          </w:tcPr>
          <w:p w14:paraId="2DB6D13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FCDD700" w14:textId="77777777" w:rsidTr="00E6212F">
        <w:tc>
          <w:tcPr>
            <w:tcW w:w="1608" w:type="dxa"/>
          </w:tcPr>
          <w:p w14:paraId="3D6A21C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A506</w:t>
            </w:r>
          </w:p>
        </w:tc>
        <w:tc>
          <w:tcPr>
            <w:tcW w:w="5871" w:type="dxa"/>
          </w:tcPr>
          <w:p w14:paraId="2B9FE1A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Szabadságolási rend, szabadságügyek, egy hónapnál rövidebb fizetés nélküli szabadság</w:t>
            </w:r>
          </w:p>
        </w:tc>
        <w:tc>
          <w:tcPr>
            <w:tcW w:w="851" w:type="dxa"/>
          </w:tcPr>
          <w:p w14:paraId="2FA0D39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850" w:type="dxa"/>
          </w:tcPr>
          <w:p w14:paraId="47E2B88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6373351" w14:textId="77777777" w:rsidTr="00E6212F">
        <w:tc>
          <w:tcPr>
            <w:tcW w:w="1608" w:type="dxa"/>
          </w:tcPr>
          <w:p w14:paraId="76BE118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A507</w:t>
            </w:r>
          </w:p>
        </w:tc>
        <w:tc>
          <w:tcPr>
            <w:tcW w:w="5871" w:type="dxa"/>
          </w:tcPr>
          <w:p w14:paraId="74B39C3E" w14:textId="48B21ECA" w:rsidR="00A41EA8" w:rsidRPr="00622B29" w:rsidRDefault="00622B29" w:rsidP="00A41EA8">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Képviselők</w:t>
            </w:r>
            <w:r w:rsidR="00077827">
              <w:rPr>
                <w:color w:val="auto"/>
                <w:szCs w:val="24"/>
              </w:rPr>
              <w:t xml:space="preserve"> </w:t>
            </w:r>
            <w:r w:rsidR="00077827" w:rsidRPr="00622B29">
              <w:rPr>
                <w:color w:val="auto"/>
                <w:szCs w:val="24"/>
              </w:rPr>
              <w:t>nyilvántartása</w:t>
            </w:r>
            <w:r w:rsidRPr="00622B29">
              <w:rPr>
                <w:color w:val="auto"/>
                <w:szCs w:val="24"/>
              </w:rPr>
              <w:t xml:space="preserve">, összeférhetetlensége, vagyonnyilatkozata, </w:t>
            </w:r>
            <w:r w:rsidR="00A059B9">
              <w:rPr>
                <w:color w:val="auto"/>
                <w:szCs w:val="24"/>
              </w:rPr>
              <w:t xml:space="preserve">tiszteletdíja, </w:t>
            </w:r>
            <w:r w:rsidRPr="00622B29">
              <w:rPr>
                <w:color w:val="auto"/>
                <w:szCs w:val="24"/>
              </w:rPr>
              <w:t>juttatásai</w:t>
            </w:r>
          </w:p>
        </w:tc>
        <w:tc>
          <w:tcPr>
            <w:tcW w:w="851" w:type="dxa"/>
          </w:tcPr>
          <w:p w14:paraId="297DF0E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850" w:type="dxa"/>
          </w:tcPr>
          <w:p w14:paraId="5F8ED96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3B6E0D0" w14:textId="77777777" w:rsidTr="00E6212F">
        <w:tc>
          <w:tcPr>
            <w:tcW w:w="1608" w:type="dxa"/>
          </w:tcPr>
          <w:p w14:paraId="0EB8575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A508</w:t>
            </w:r>
          </w:p>
        </w:tc>
        <w:tc>
          <w:tcPr>
            <w:tcW w:w="5871" w:type="dxa"/>
          </w:tcPr>
          <w:p w14:paraId="50FA43F8" w14:textId="551CFB9B" w:rsidR="00622B29" w:rsidRPr="00622B29" w:rsidRDefault="00A059B9" w:rsidP="00622B29">
            <w:pPr>
              <w:overflowPunct w:val="0"/>
              <w:autoSpaceDE w:val="0"/>
              <w:autoSpaceDN w:val="0"/>
              <w:adjustRightInd w:val="0"/>
              <w:spacing w:after="0" w:line="240" w:lineRule="auto"/>
              <w:ind w:left="0"/>
              <w:jc w:val="left"/>
              <w:textAlignment w:val="baseline"/>
              <w:rPr>
                <w:color w:val="auto"/>
                <w:szCs w:val="24"/>
              </w:rPr>
            </w:pPr>
            <w:r w:rsidRPr="00343CDA">
              <w:t xml:space="preserve"> Kinevezés, megbízás, besorolás, átsorolás, áthelyezés, minősítés, egyéni teljesítményértékelés iratai, munkaköri leírás, felmentés a képesítési előírás alól, esküokmányok, hatósági bizonyítványok, címek, kitüntetések </w:t>
            </w:r>
            <w:r w:rsidRPr="00343CDA">
              <w:br/>
              <w:t>adományozása, közszolgálati munkaviszony igazolása,  megszüntetés, felmentés, munkavégzés alóli felmentés, nyugdíjazás, végkielégítés, eseti megbízások, összeférhetetlenség,</w:t>
            </w:r>
          </w:p>
        </w:tc>
        <w:tc>
          <w:tcPr>
            <w:tcW w:w="851" w:type="dxa"/>
          </w:tcPr>
          <w:p w14:paraId="2C0E6BDE" w14:textId="53ED3BA7" w:rsidR="00622B29" w:rsidRPr="00622B29" w:rsidRDefault="00A059B9"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50</w:t>
            </w:r>
          </w:p>
        </w:tc>
        <w:tc>
          <w:tcPr>
            <w:tcW w:w="850" w:type="dxa"/>
          </w:tcPr>
          <w:p w14:paraId="404CF74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5CD5665" w14:textId="77777777" w:rsidTr="00E6212F">
        <w:tc>
          <w:tcPr>
            <w:tcW w:w="1608" w:type="dxa"/>
          </w:tcPr>
          <w:p w14:paraId="79DB881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A509</w:t>
            </w:r>
          </w:p>
        </w:tc>
        <w:tc>
          <w:tcPr>
            <w:tcW w:w="5871" w:type="dxa"/>
          </w:tcPr>
          <w:p w14:paraId="7600D635" w14:textId="1148913C"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Fegyelmi</w:t>
            </w:r>
            <w:r w:rsidR="00A059B9">
              <w:rPr>
                <w:color w:val="auto"/>
                <w:szCs w:val="24"/>
              </w:rPr>
              <w:t xml:space="preserve">, kártérítési </w:t>
            </w:r>
            <w:r w:rsidRPr="00622B29">
              <w:rPr>
                <w:color w:val="auto"/>
                <w:szCs w:val="24"/>
              </w:rPr>
              <w:t xml:space="preserve"> ügyek</w:t>
            </w:r>
          </w:p>
        </w:tc>
        <w:tc>
          <w:tcPr>
            <w:tcW w:w="851" w:type="dxa"/>
          </w:tcPr>
          <w:p w14:paraId="1926B93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850" w:type="dxa"/>
          </w:tcPr>
          <w:p w14:paraId="7D9B9C6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ACC3D29" w14:textId="77777777" w:rsidTr="00E6212F">
        <w:tc>
          <w:tcPr>
            <w:tcW w:w="1608" w:type="dxa"/>
          </w:tcPr>
          <w:p w14:paraId="4178352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A510</w:t>
            </w:r>
          </w:p>
        </w:tc>
        <w:tc>
          <w:tcPr>
            <w:tcW w:w="5871" w:type="dxa"/>
          </w:tcPr>
          <w:p w14:paraId="3B9B4E6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Egy hónapot meghaladó fizetés nélküli szabadság ügyek</w:t>
            </w:r>
          </w:p>
        </w:tc>
        <w:tc>
          <w:tcPr>
            <w:tcW w:w="851" w:type="dxa"/>
          </w:tcPr>
          <w:p w14:paraId="501B218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75</w:t>
            </w:r>
          </w:p>
        </w:tc>
        <w:tc>
          <w:tcPr>
            <w:tcW w:w="850" w:type="dxa"/>
          </w:tcPr>
          <w:p w14:paraId="3BE211A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B388700" w14:textId="77777777" w:rsidTr="00E6212F">
        <w:tc>
          <w:tcPr>
            <w:tcW w:w="1608" w:type="dxa"/>
          </w:tcPr>
          <w:p w14:paraId="385333A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A511</w:t>
            </w:r>
          </w:p>
        </w:tc>
        <w:tc>
          <w:tcPr>
            <w:tcW w:w="5871" w:type="dxa"/>
          </w:tcPr>
          <w:p w14:paraId="6AF1348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Fizetési előleg</w:t>
            </w:r>
          </w:p>
        </w:tc>
        <w:tc>
          <w:tcPr>
            <w:tcW w:w="851" w:type="dxa"/>
          </w:tcPr>
          <w:p w14:paraId="427A0FD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850" w:type="dxa"/>
          </w:tcPr>
          <w:p w14:paraId="5FBE867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8CBA6F7" w14:textId="77777777" w:rsidTr="00E6212F">
        <w:tc>
          <w:tcPr>
            <w:tcW w:w="1608" w:type="dxa"/>
          </w:tcPr>
          <w:p w14:paraId="329FDEB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A512</w:t>
            </w:r>
          </w:p>
        </w:tc>
        <w:tc>
          <w:tcPr>
            <w:tcW w:w="5871" w:type="dxa"/>
          </w:tcPr>
          <w:p w14:paraId="3A2F286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Helyettesítések</w:t>
            </w:r>
          </w:p>
        </w:tc>
        <w:tc>
          <w:tcPr>
            <w:tcW w:w="851" w:type="dxa"/>
          </w:tcPr>
          <w:p w14:paraId="3E2D09A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850" w:type="dxa"/>
          </w:tcPr>
          <w:p w14:paraId="60D7FB2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F263AAD" w14:textId="77777777" w:rsidTr="00E6212F">
        <w:tc>
          <w:tcPr>
            <w:tcW w:w="1608" w:type="dxa"/>
          </w:tcPr>
          <w:p w14:paraId="17D145B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A513</w:t>
            </w:r>
          </w:p>
        </w:tc>
        <w:tc>
          <w:tcPr>
            <w:tcW w:w="5871" w:type="dxa"/>
          </w:tcPr>
          <w:p w14:paraId="526C849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Kereseti igazolás</w:t>
            </w:r>
            <w:r w:rsidR="00737DCB">
              <w:rPr>
                <w:color w:val="auto"/>
                <w:szCs w:val="24"/>
              </w:rPr>
              <w:t>, munkáltatói igazolás</w:t>
            </w:r>
          </w:p>
        </w:tc>
        <w:tc>
          <w:tcPr>
            <w:tcW w:w="851" w:type="dxa"/>
          </w:tcPr>
          <w:p w14:paraId="2826E85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850" w:type="dxa"/>
          </w:tcPr>
          <w:p w14:paraId="77AC7C3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28B0CE1" w14:textId="77777777" w:rsidTr="00E6212F">
        <w:tc>
          <w:tcPr>
            <w:tcW w:w="1608" w:type="dxa"/>
          </w:tcPr>
          <w:p w14:paraId="68A5B98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A514</w:t>
            </w:r>
          </w:p>
        </w:tc>
        <w:tc>
          <w:tcPr>
            <w:tcW w:w="5871" w:type="dxa"/>
          </w:tcPr>
          <w:p w14:paraId="38CADF6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Személyzeti tárgyú pályázati kiírások és beadott pályázatok, üres álláshelyekről tájékoztatás, betöltetlen álláshelyekkel, pályázatokkal kapcsolatos iratok</w:t>
            </w:r>
          </w:p>
        </w:tc>
        <w:tc>
          <w:tcPr>
            <w:tcW w:w="851" w:type="dxa"/>
          </w:tcPr>
          <w:p w14:paraId="59E98C8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850" w:type="dxa"/>
          </w:tcPr>
          <w:p w14:paraId="6FC1A2A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8184429" w14:textId="77777777" w:rsidTr="00E6212F">
        <w:tc>
          <w:tcPr>
            <w:tcW w:w="1608" w:type="dxa"/>
          </w:tcPr>
          <w:p w14:paraId="5B7A16F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A515</w:t>
            </w:r>
          </w:p>
        </w:tc>
        <w:tc>
          <w:tcPr>
            <w:tcW w:w="5871" w:type="dxa"/>
          </w:tcPr>
          <w:p w14:paraId="75CED11F" w14:textId="15B8BFBF"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Jelenléti ívek, szabadságolási rend, szabadságügyek, egy hónapnál rövidebb fizetés nélküli szabadság</w:t>
            </w:r>
          </w:p>
        </w:tc>
        <w:tc>
          <w:tcPr>
            <w:tcW w:w="851" w:type="dxa"/>
          </w:tcPr>
          <w:p w14:paraId="1A398D9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850" w:type="dxa"/>
          </w:tcPr>
          <w:p w14:paraId="2CF9D97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68A8279" w14:textId="77777777" w:rsidTr="00E6212F">
        <w:tc>
          <w:tcPr>
            <w:tcW w:w="1608" w:type="dxa"/>
          </w:tcPr>
          <w:p w14:paraId="25FB868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A516</w:t>
            </w:r>
          </w:p>
        </w:tc>
        <w:tc>
          <w:tcPr>
            <w:tcW w:w="5871" w:type="dxa"/>
          </w:tcPr>
          <w:p w14:paraId="3D64B445" w14:textId="77777777" w:rsidR="00A41EA8" w:rsidRPr="00622B29" w:rsidRDefault="00737DCB"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Egyetemi, főiskolai hallgatók szakmai gyakorlata (konzulens kérése)</w:t>
            </w:r>
          </w:p>
        </w:tc>
        <w:tc>
          <w:tcPr>
            <w:tcW w:w="851" w:type="dxa"/>
          </w:tcPr>
          <w:p w14:paraId="5B64A2F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850" w:type="dxa"/>
          </w:tcPr>
          <w:p w14:paraId="3ECDC1A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1EA6F9FC" w14:textId="77777777" w:rsidTr="00E6212F">
        <w:tc>
          <w:tcPr>
            <w:tcW w:w="1608" w:type="dxa"/>
          </w:tcPr>
          <w:p w14:paraId="3ABC4A4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A517</w:t>
            </w:r>
          </w:p>
        </w:tc>
        <w:tc>
          <w:tcPr>
            <w:tcW w:w="5871" w:type="dxa"/>
          </w:tcPr>
          <w:p w14:paraId="6479617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Baleseti, rokkantsági ügyek</w:t>
            </w:r>
          </w:p>
        </w:tc>
        <w:tc>
          <w:tcPr>
            <w:tcW w:w="851" w:type="dxa"/>
          </w:tcPr>
          <w:p w14:paraId="1F9D523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75</w:t>
            </w:r>
          </w:p>
        </w:tc>
        <w:tc>
          <w:tcPr>
            <w:tcW w:w="850" w:type="dxa"/>
          </w:tcPr>
          <w:p w14:paraId="71672FF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737DCB" w:rsidRPr="00622B29" w14:paraId="6E1EC712" w14:textId="77777777" w:rsidTr="00E6212F">
        <w:tc>
          <w:tcPr>
            <w:tcW w:w="1608" w:type="dxa"/>
          </w:tcPr>
          <w:p w14:paraId="06D0EC53" w14:textId="77777777" w:rsidR="00737DCB" w:rsidRPr="00622B29" w:rsidRDefault="00737DCB"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A518</w:t>
            </w:r>
          </w:p>
        </w:tc>
        <w:tc>
          <w:tcPr>
            <w:tcW w:w="5871" w:type="dxa"/>
          </w:tcPr>
          <w:p w14:paraId="1806F356" w14:textId="77777777" w:rsidR="00737DCB" w:rsidRPr="00622B29" w:rsidRDefault="00737DCB"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Üres álláshelyekről tájékoztatás</w:t>
            </w:r>
          </w:p>
        </w:tc>
        <w:tc>
          <w:tcPr>
            <w:tcW w:w="851" w:type="dxa"/>
          </w:tcPr>
          <w:p w14:paraId="5DB1F325" w14:textId="77777777" w:rsidR="00737DCB" w:rsidRPr="00622B29" w:rsidRDefault="00737DCB" w:rsidP="00622B29">
            <w:pPr>
              <w:overflowPunct w:val="0"/>
              <w:autoSpaceDE w:val="0"/>
              <w:autoSpaceDN w:val="0"/>
              <w:adjustRightInd w:val="0"/>
              <w:spacing w:after="0" w:line="240" w:lineRule="auto"/>
              <w:ind w:left="0"/>
              <w:jc w:val="left"/>
              <w:textAlignment w:val="baseline"/>
              <w:rPr>
                <w:color w:val="auto"/>
                <w:szCs w:val="24"/>
              </w:rPr>
            </w:pPr>
          </w:p>
        </w:tc>
        <w:tc>
          <w:tcPr>
            <w:tcW w:w="850" w:type="dxa"/>
          </w:tcPr>
          <w:p w14:paraId="0EC9C888" w14:textId="77777777" w:rsidR="00737DCB" w:rsidRPr="00622B29" w:rsidRDefault="00737DCB" w:rsidP="00622B29">
            <w:pPr>
              <w:overflowPunct w:val="0"/>
              <w:autoSpaceDE w:val="0"/>
              <w:autoSpaceDN w:val="0"/>
              <w:adjustRightInd w:val="0"/>
              <w:spacing w:after="0" w:line="240" w:lineRule="auto"/>
              <w:ind w:left="0"/>
              <w:jc w:val="left"/>
              <w:textAlignment w:val="baseline"/>
              <w:rPr>
                <w:color w:val="auto"/>
                <w:szCs w:val="24"/>
              </w:rPr>
            </w:pPr>
          </w:p>
        </w:tc>
      </w:tr>
      <w:tr w:rsidR="00622B29" w:rsidRPr="00622B29" w14:paraId="230EF5EA" w14:textId="77777777" w:rsidTr="00E6212F">
        <w:tc>
          <w:tcPr>
            <w:tcW w:w="1608" w:type="dxa"/>
          </w:tcPr>
          <w:p w14:paraId="2DC7EA3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A519</w:t>
            </w:r>
          </w:p>
        </w:tc>
        <w:tc>
          <w:tcPr>
            <w:tcW w:w="5871" w:type="dxa"/>
          </w:tcPr>
          <w:p w14:paraId="696FF59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Megbízási szerződések</w:t>
            </w:r>
          </w:p>
        </w:tc>
        <w:tc>
          <w:tcPr>
            <w:tcW w:w="851" w:type="dxa"/>
          </w:tcPr>
          <w:p w14:paraId="072DD75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850" w:type="dxa"/>
          </w:tcPr>
          <w:p w14:paraId="04AAAF2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CBD3DD5" w14:textId="77777777" w:rsidTr="00E6212F">
        <w:tc>
          <w:tcPr>
            <w:tcW w:w="1608" w:type="dxa"/>
          </w:tcPr>
          <w:p w14:paraId="0FFCDE1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A520</w:t>
            </w:r>
          </w:p>
        </w:tc>
        <w:tc>
          <w:tcPr>
            <w:tcW w:w="5871" w:type="dxa"/>
          </w:tcPr>
          <w:p w14:paraId="72DFCD4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Munkába járás költségeinek térítése, utazási utalványok ügyei</w:t>
            </w:r>
          </w:p>
        </w:tc>
        <w:tc>
          <w:tcPr>
            <w:tcW w:w="851" w:type="dxa"/>
          </w:tcPr>
          <w:p w14:paraId="0ED3D36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850" w:type="dxa"/>
          </w:tcPr>
          <w:p w14:paraId="6F60B99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71F6E97" w14:textId="77777777" w:rsidTr="00E6212F">
        <w:tc>
          <w:tcPr>
            <w:tcW w:w="1608" w:type="dxa"/>
          </w:tcPr>
          <w:p w14:paraId="32F9FC0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A521</w:t>
            </w:r>
          </w:p>
        </w:tc>
        <w:tc>
          <w:tcPr>
            <w:tcW w:w="5871" w:type="dxa"/>
          </w:tcPr>
          <w:p w14:paraId="3B45944C" w14:textId="2CC7E711" w:rsidR="00622B29" w:rsidRPr="00622B29" w:rsidRDefault="00A059B9" w:rsidP="00622B29">
            <w:pPr>
              <w:overflowPunct w:val="0"/>
              <w:autoSpaceDE w:val="0"/>
              <w:autoSpaceDN w:val="0"/>
              <w:adjustRightInd w:val="0"/>
              <w:spacing w:after="0" w:line="240" w:lineRule="auto"/>
              <w:ind w:left="0"/>
              <w:jc w:val="left"/>
              <w:textAlignment w:val="baseline"/>
              <w:rPr>
                <w:color w:val="auto"/>
                <w:szCs w:val="24"/>
              </w:rPr>
            </w:pPr>
            <w:r w:rsidRPr="00343CDA">
              <w:t>Közigazgatási alap-, és szakvizsga-kötelezettséggel kapcsolatos ügyek, ügykezelői alapvizsga-kötelezettséggel kapcsolatos ügyek</w:t>
            </w:r>
          </w:p>
        </w:tc>
        <w:tc>
          <w:tcPr>
            <w:tcW w:w="851" w:type="dxa"/>
          </w:tcPr>
          <w:p w14:paraId="7756EA98" w14:textId="0BF849D3" w:rsidR="00622B29" w:rsidRPr="00622B29" w:rsidRDefault="00A059B9"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5</w:t>
            </w:r>
          </w:p>
        </w:tc>
        <w:tc>
          <w:tcPr>
            <w:tcW w:w="850" w:type="dxa"/>
          </w:tcPr>
          <w:p w14:paraId="5C72B1E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CBF0632" w14:textId="77777777" w:rsidTr="00E6212F">
        <w:tc>
          <w:tcPr>
            <w:tcW w:w="1608" w:type="dxa"/>
          </w:tcPr>
          <w:p w14:paraId="4BE26CD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A522</w:t>
            </w:r>
          </w:p>
        </w:tc>
        <w:tc>
          <w:tcPr>
            <w:tcW w:w="5871" w:type="dxa"/>
          </w:tcPr>
          <w:p w14:paraId="487794E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Napidíjak</w:t>
            </w:r>
          </w:p>
        </w:tc>
        <w:tc>
          <w:tcPr>
            <w:tcW w:w="851" w:type="dxa"/>
          </w:tcPr>
          <w:p w14:paraId="2E995A3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850" w:type="dxa"/>
          </w:tcPr>
          <w:p w14:paraId="4C2684B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C475F4B" w14:textId="77777777" w:rsidTr="00E6212F">
        <w:tc>
          <w:tcPr>
            <w:tcW w:w="1608" w:type="dxa"/>
          </w:tcPr>
          <w:p w14:paraId="475DAD9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A523</w:t>
            </w:r>
          </w:p>
        </w:tc>
        <w:tc>
          <w:tcPr>
            <w:tcW w:w="5871" w:type="dxa"/>
          </w:tcPr>
          <w:p w14:paraId="6FD861D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Kitüntetések, kitüntető címek, díjak adományozásának előkészítése, lebonyolítása</w:t>
            </w:r>
          </w:p>
        </w:tc>
        <w:tc>
          <w:tcPr>
            <w:tcW w:w="851" w:type="dxa"/>
          </w:tcPr>
          <w:p w14:paraId="5B2DC6C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850" w:type="dxa"/>
          </w:tcPr>
          <w:p w14:paraId="063076B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E007C4A" w14:textId="77777777" w:rsidTr="00E6212F">
        <w:tc>
          <w:tcPr>
            <w:tcW w:w="1608" w:type="dxa"/>
          </w:tcPr>
          <w:p w14:paraId="291F69A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lastRenderedPageBreak/>
              <w:t>A524</w:t>
            </w:r>
          </w:p>
        </w:tc>
        <w:tc>
          <w:tcPr>
            <w:tcW w:w="5871" w:type="dxa"/>
          </w:tcPr>
          <w:p w14:paraId="3526233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Magánynyugdíjpénztárral, önkéntes kiegészítő nyugdíjpénztárral, önkéntes egészségpénztárral kötött szerződés </w:t>
            </w:r>
          </w:p>
        </w:tc>
        <w:tc>
          <w:tcPr>
            <w:tcW w:w="851" w:type="dxa"/>
          </w:tcPr>
          <w:p w14:paraId="132190C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850" w:type="dxa"/>
          </w:tcPr>
          <w:p w14:paraId="09BC0B0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1ED5A64E" w14:textId="77777777" w:rsidTr="00E6212F">
        <w:tc>
          <w:tcPr>
            <w:tcW w:w="1608" w:type="dxa"/>
          </w:tcPr>
          <w:p w14:paraId="43ACEDD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A525</w:t>
            </w:r>
          </w:p>
        </w:tc>
        <w:tc>
          <w:tcPr>
            <w:tcW w:w="5871" w:type="dxa"/>
          </w:tcPr>
          <w:p w14:paraId="5C2C109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Tanulmányi szerződés</w:t>
            </w:r>
          </w:p>
        </w:tc>
        <w:tc>
          <w:tcPr>
            <w:tcW w:w="851" w:type="dxa"/>
          </w:tcPr>
          <w:p w14:paraId="21863EE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850" w:type="dxa"/>
          </w:tcPr>
          <w:p w14:paraId="36275AD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77AA067" w14:textId="77777777" w:rsidTr="00E6212F">
        <w:tc>
          <w:tcPr>
            <w:tcW w:w="1608" w:type="dxa"/>
          </w:tcPr>
          <w:p w14:paraId="0559C5E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A526</w:t>
            </w:r>
          </w:p>
        </w:tc>
        <w:tc>
          <w:tcPr>
            <w:tcW w:w="5871" w:type="dxa"/>
          </w:tcPr>
          <w:p w14:paraId="6009A79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Továbbképzés, átképzés egyedi ügyei, szakmai gyakorlat</w:t>
            </w:r>
          </w:p>
        </w:tc>
        <w:tc>
          <w:tcPr>
            <w:tcW w:w="851" w:type="dxa"/>
          </w:tcPr>
          <w:p w14:paraId="6D6E93E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850" w:type="dxa"/>
          </w:tcPr>
          <w:p w14:paraId="462C2B0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A059B9" w:rsidRPr="00622B29" w14:paraId="5AE6D5D9" w14:textId="77777777" w:rsidTr="00E6212F">
        <w:tc>
          <w:tcPr>
            <w:tcW w:w="1608" w:type="dxa"/>
          </w:tcPr>
          <w:p w14:paraId="0D5B15C3" w14:textId="3223B92E" w:rsidR="00A059B9" w:rsidRPr="00622B29" w:rsidRDefault="00360074"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 xml:space="preserve">A527         </w:t>
            </w:r>
          </w:p>
        </w:tc>
        <w:tc>
          <w:tcPr>
            <w:tcW w:w="5871" w:type="dxa"/>
          </w:tcPr>
          <w:p w14:paraId="7A5E8D3D" w14:textId="2F3B5B43" w:rsidR="00A059B9" w:rsidRPr="00622B29" w:rsidRDefault="00A059B9" w:rsidP="00622B29">
            <w:pPr>
              <w:overflowPunct w:val="0"/>
              <w:autoSpaceDE w:val="0"/>
              <w:autoSpaceDN w:val="0"/>
              <w:adjustRightInd w:val="0"/>
              <w:spacing w:after="0" w:line="240" w:lineRule="auto"/>
              <w:ind w:left="0"/>
              <w:jc w:val="left"/>
              <w:textAlignment w:val="baseline"/>
              <w:rPr>
                <w:color w:val="auto"/>
                <w:szCs w:val="24"/>
              </w:rPr>
            </w:pPr>
            <w:r w:rsidRPr="00343CDA">
              <w:t xml:space="preserve">Köztisztviselői, közalkalmazotti </w:t>
            </w:r>
            <w:r w:rsidR="00881BA3">
              <w:t>alap</w:t>
            </w:r>
            <w:r w:rsidRPr="00343CDA">
              <w:t>nyilvántartások</w:t>
            </w:r>
          </w:p>
        </w:tc>
        <w:tc>
          <w:tcPr>
            <w:tcW w:w="851" w:type="dxa"/>
          </w:tcPr>
          <w:p w14:paraId="185D4E3B" w14:textId="69F7EBC2" w:rsidR="00A059B9" w:rsidRPr="00622B29" w:rsidRDefault="00A059B9"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NS</w:t>
            </w:r>
          </w:p>
        </w:tc>
        <w:tc>
          <w:tcPr>
            <w:tcW w:w="850" w:type="dxa"/>
          </w:tcPr>
          <w:p w14:paraId="4E8EE4A8" w14:textId="052DD019" w:rsidR="00A059B9" w:rsidRPr="00622B29" w:rsidRDefault="00A059B9"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bl>
    <w:p w14:paraId="26685D7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0CD78EF5"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p w14:paraId="4493FADC" w14:textId="77777777" w:rsidR="00622B29" w:rsidRDefault="00622B29" w:rsidP="00622B29">
      <w:pPr>
        <w:overflowPunct w:val="0"/>
        <w:autoSpaceDE w:val="0"/>
        <w:autoSpaceDN w:val="0"/>
        <w:adjustRightInd w:val="0"/>
        <w:spacing w:after="0" w:line="240" w:lineRule="auto"/>
        <w:ind w:left="0"/>
        <w:jc w:val="center"/>
        <w:textAlignment w:val="baseline"/>
        <w:rPr>
          <w:b/>
          <w:color w:val="auto"/>
          <w:szCs w:val="24"/>
        </w:rPr>
      </w:pPr>
    </w:p>
    <w:p w14:paraId="7C0BAA0D" w14:textId="77777777" w:rsidR="00737DCB" w:rsidRDefault="00737DCB" w:rsidP="00622B29">
      <w:pPr>
        <w:overflowPunct w:val="0"/>
        <w:autoSpaceDE w:val="0"/>
        <w:autoSpaceDN w:val="0"/>
        <w:adjustRightInd w:val="0"/>
        <w:spacing w:after="0" w:line="240" w:lineRule="auto"/>
        <w:ind w:left="0"/>
        <w:jc w:val="center"/>
        <w:textAlignment w:val="baseline"/>
        <w:rPr>
          <w:b/>
          <w:color w:val="auto"/>
          <w:szCs w:val="24"/>
        </w:rPr>
      </w:pPr>
    </w:p>
    <w:p w14:paraId="6687B6A5" w14:textId="77777777" w:rsidR="00737DCB" w:rsidRPr="00622B29" w:rsidRDefault="00737DCB" w:rsidP="00622B29">
      <w:pPr>
        <w:overflowPunct w:val="0"/>
        <w:autoSpaceDE w:val="0"/>
        <w:autoSpaceDN w:val="0"/>
        <w:adjustRightInd w:val="0"/>
        <w:spacing w:after="0" w:line="240" w:lineRule="auto"/>
        <w:ind w:left="0"/>
        <w:jc w:val="center"/>
        <w:textAlignment w:val="baseline"/>
        <w:rPr>
          <w:b/>
          <w:color w:val="auto"/>
          <w:szCs w:val="24"/>
        </w:rPr>
      </w:pPr>
    </w:p>
    <w:p w14:paraId="7F76D6F1"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t>VI. Pénz- és vagyonkezelés</w:t>
      </w:r>
    </w:p>
    <w:p w14:paraId="0D20D730"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5"/>
        <w:gridCol w:w="5477"/>
        <w:gridCol w:w="1276"/>
        <w:gridCol w:w="704"/>
      </w:tblGrid>
      <w:tr w:rsidR="00622B29" w:rsidRPr="00622B29" w14:paraId="513AE021" w14:textId="77777777" w:rsidTr="00E6212F">
        <w:trPr>
          <w:trHeight w:val="759"/>
        </w:trPr>
        <w:tc>
          <w:tcPr>
            <w:tcW w:w="1617" w:type="dxa"/>
          </w:tcPr>
          <w:p w14:paraId="3FEBF4D3"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Tételszám</w:t>
            </w:r>
          </w:p>
        </w:tc>
        <w:tc>
          <w:tcPr>
            <w:tcW w:w="5579" w:type="dxa"/>
          </w:tcPr>
          <w:p w14:paraId="5A1C18D2"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1276" w:type="dxa"/>
          </w:tcPr>
          <w:p w14:paraId="02F105C9"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708" w:type="dxa"/>
          </w:tcPr>
          <w:p w14:paraId="7377AD29"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44AE29BA" w14:textId="77777777" w:rsidTr="00E6212F">
        <w:trPr>
          <w:trHeight w:val="386"/>
        </w:trPr>
        <w:tc>
          <w:tcPr>
            <w:tcW w:w="1617" w:type="dxa"/>
          </w:tcPr>
          <w:p w14:paraId="5AB5217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A601</w:t>
            </w:r>
          </w:p>
        </w:tc>
        <w:tc>
          <w:tcPr>
            <w:tcW w:w="5579" w:type="dxa"/>
          </w:tcPr>
          <w:p w14:paraId="71D2878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Analitikus nyilvántartások (leltározás, selejtezés)</w:t>
            </w:r>
          </w:p>
        </w:tc>
        <w:tc>
          <w:tcPr>
            <w:tcW w:w="1276" w:type="dxa"/>
          </w:tcPr>
          <w:p w14:paraId="34A6656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8</w:t>
            </w:r>
          </w:p>
        </w:tc>
        <w:tc>
          <w:tcPr>
            <w:tcW w:w="708" w:type="dxa"/>
          </w:tcPr>
          <w:p w14:paraId="6E8D7AD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390D07A" w14:textId="77777777" w:rsidTr="00E6212F">
        <w:trPr>
          <w:trHeight w:val="386"/>
        </w:trPr>
        <w:tc>
          <w:tcPr>
            <w:tcW w:w="1617" w:type="dxa"/>
          </w:tcPr>
          <w:p w14:paraId="6883913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A602</w:t>
            </w:r>
          </w:p>
        </w:tc>
        <w:tc>
          <w:tcPr>
            <w:tcW w:w="5579" w:type="dxa"/>
          </w:tcPr>
          <w:p w14:paraId="1A670A9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Kisebb beszerzések, megrendelések</w:t>
            </w:r>
          </w:p>
        </w:tc>
        <w:tc>
          <w:tcPr>
            <w:tcW w:w="1276" w:type="dxa"/>
          </w:tcPr>
          <w:p w14:paraId="7E0DA58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8</w:t>
            </w:r>
          </w:p>
        </w:tc>
        <w:tc>
          <w:tcPr>
            <w:tcW w:w="708" w:type="dxa"/>
          </w:tcPr>
          <w:p w14:paraId="6C9537F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A3849A5" w14:textId="77777777" w:rsidTr="00E6212F">
        <w:trPr>
          <w:trHeight w:val="386"/>
        </w:trPr>
        <w:tc>
          <w:tcPr>
            <w:tcW w:w="1617" w:type="dxa"/>
          </w:tcPr>
          <w:p w14:paraId="559AB8C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A603</w:t>
            </w:r>
          </w:p>
        </w:tc>
        <w:tc>
          <w:tcPr>
            <w:tcW w:w="5579" w:type="dxa"/>
          </w:tcPr>
          <w:p w14:paraId="2BAE953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Banki és pénzügyi levelezés, bankszámlanyitás</w:t>
            </w:r>
          </w:p>
        </w:tc>
        <w:tc>
          <w:tcPr>
            <w:tcW w:w="1276" w:type="dxa"/>
          </w:tcPr>
          <w:p w14:paraId="639E1A7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4369503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F80F489" w14:textId="77777777" w:rsidTr="00E6212F">
        <w:trPr>
          <w:trHeight w:val="386"/>
        </w:trPr>
        <w:tc>
          <w:tcPr>
            <w:tcW w:w="1617" w:type="dxa"/>
          </w:tcPr>
          <w:p w14:paraId="1C6E00B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A604</w:t>
            </w:r>
          </w:p>
        </w:tc>
        <w:tc>
          <w:tcPr>
            <w:tcW w:w="5579" w:type="dxa"/>
          </w:tcPr>
          <w:p w14:paraId="431ECBD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Közbeszerzéssel járó beruházások, építési koncessziók szervezése és pénzügyi lebonyolítása, épületfenntartás, felújítási terv, felújítások szervezése és pénzügyi bonyolítása, közbeszerzések lebonyolítása, üzemeléssel, fejlesztéssel kapcsolatos feladatok </w:t>
            </w:r>
          </w:p>
        </w:tc>
        <w:tc>
          <w:tcPr>
            <w:tcW w:w="1276" w:type="dxa"/>
          </w:tcPr>
          <w:p w14:paraId="0F7EE30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11D7666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tc>
      </w:tr>
      <w:tr w:rsidR="00622B29" w:rsidRPr="00622B29" w14:paraId="2693C9E1" w14:textId="77777777" w:rsidTr="00E6212F">
        <w:trPr>
          <w:trHeight w:val="386"/>
        </w:trPr>
        <w:tc>
          <w:tcPr>
            <w:tcW w:w="1617" w:type="dxa"/>
          </w:tcPr>
          <w:p w14:paraId="6131E13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A605</w:t>
            </w:r>
          </w:p>
        </w:tc>
        <w:tc>
          <w:tcPr>
            <w:tcW w:w="5579" w:type="dxa"/>
          </w:tcPr>
          <w:p w14:paraId="5199023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Közbeszerzéssel nem járó beruházások szervezése és pénzügyi lebonyolítása, épületfenntartás, felújítási terv, felújítások szervezése és pénzügyi bonyolítása, közbeszerzések lebonyolítása, üzemeléssel, fejlesztéssel kapcsolatos feladatok</w:t>
            </w:r>
          </w:p>
        </w:tc>
        <w:tc>
          <w:tcPr>
            <w:tcW w:w="1276" w:type="dxa"/>
          </w:tcPr>
          <w:p w14:paraId="75F6197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7D3CF51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9BADFFC" w14:textId="77777777" w:rsidTr="00E6212F">
        <w:trPr>
          <w:trHeight w:val="386"/>
        </w:trPr>
        <w:tc>
          <w:tcPr>
            <w:tcW w:w="1617" w:type="dxa"/>
          </w:tcPr>
          <w:p w14:paraId="0EB471B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A606</w:t>
            </w:r>
          </w:p>
        </w:tc>
        <w:tc>
          <w:tcPr>
            <w:tcW w:w="5579" w:type="dxa"/>
          </w:tcPr>
          <w:p w14:paraId="3B7B3D1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Fizetési felszólítás, számlareklamáció, számlarendezés, számlaegyeztetés, követelés érvényesítése, adósság</w:t>
            </w:r>
            <w:r w:rsidR="003138AC">
              <w:rPr>
                <w:color w:val="auto"/>
                <w:szCs w:val="24"/>
              </w:rPr>
              <w:t xml:space="preserve"> </w:t>
            </w:r>
            <w:r w:rsidRPr="00622B29">
              <w:rPr>
                <w:color w:val="auto"/>
                <w:szCs w:val="24"/>
              </w:rPr>
              <w:t>elengedés</w:t>
            </w:r>
          </w:p>
        </w:tc>
        <w:tc>
          <w:tcPr>
            <w:tcW w:w="1276" w:type="dxa"/>
          </w:tcPr>
          <w:p w14:paraId="01E288E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6AA9A8B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987E730" w14:textId="77777777" w:rsidTr="00E6212F">
        <w:trPr>
          <w:trHeight w:val="386"/>
        </w:trPr>
        <w:tc>
          <w:tcPr>
            <w:tcW w:w="1617" w:type="dxa"/>
          </w:tcPr>
          <w:p w14:paraId="612F8D0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A607</w:t>
            </w:r>
          </w:p>
        </w:tc>
        <w:tc>
          <w:tcPr>
            <w:tcW w:w="5579" w:type="dxa"/>
          </w:tcPr>
          <w:p w14:paraId="7843290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Munkáltatói segélyek, támogatások pénzügyi lebonyolítása</w:t>
            </w:r>
          </w:p>
        </w:tc>
        <w:tc>
          <w:tcPr>
            <w:tcW w:w="1276" w:type="dxa"/>
          </w:tcPr>
          <w:p w14:paraId="4388D9D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7418E14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9808358" w14:textId="77777777" w:rsidTr="00E6212F">
        <w:trPr>
          <w:trHeight w:val="386"/>
        </w:trPr>
        <w:tc>
          <w:tcPr>
            <w:tcW w:w="1617" w:type="dxa"/>
          </w:tcPr>
          <w:p w14:paraId="6DBD20D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A608</w:t>
            </w:r>
          </w:p>
        </w:tc>
        <w:tc>
          <w:tcPr>
            <w:tcW w:w="5579" w:type="dxa"/>
          </w:tcPr>
          <w:p w14:paraId="0BA18A1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Ingatlan- és vagyonnyilvántartás, tulajdonjog, szolgalmi jog, vezetékjog-rendezés, nyilvántartás</w:t>
            </w:r>
          </w:p>
        </w:tc>
        <w:tc>
          <w:tcPr>
            <w:tcW w:w="1276" w:type="dxa"/>
          </w:tcPr>
          <w:p w14:paraId="4F3B277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2B65BFE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0203FE2D" w14:textId="77777777" w:rsidTr="00E6212F">
        <w:trPr>
          <w:trHeight w:val="386"/>
        </w:trPr>
        <w:tc>
          <w:tcPr>
            <w:tcW w:w="1617" w:type="dxa"/>
          </w:tcPr>
          <w:p w14:paraId="523BB32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A609</w:t>
            </w:r>
          </w:p>
        </w:tc>
        <w:tc>
          <w:tcPr>
            <w:tcW w:w="5579" w:type="dxa"/>
          </w:tcPr>
          <w:p w14:paraId="5755372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Költségvetési beszámoló (éves)</w:t>
            </w:r>
          </w:p>
        </w:tc>
        <w:tc>
          <w:tcPr>
            <w:tcW w:w="1276" w:type="dxa"/>
          </w:tcPr>
          <w:p w14:paraId="7B32F99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6D9ED952" w14:textId="77777777" w:rsidR="00622B29" w:rsidRPr="00622B29" w:rsidRDefault="003B55E5" w:rsidP="003B55E5">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24F4F2D4" w14:textId="77777777" w:rsidTr="00E6212F">
        <w:trPr>
          <w:trHeight w:val="386"/>
        </w:trPr>
        <w:tc>
          <w:tcPr>
            <w:tcW w:w="1617" w:type="dxa"/>
          </w:tcPr>
          <w:p w14:paraId="6E3AC0A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A610</w:t>
            </w:r>
          </w:p>
        </w:tc>
        <w:tc>
          <w:tcPr>
            <w:tcW w:w="5579" w:type="dxa"/>
          </w:tcPr>
          <w:p w14:paraId="5EFE1C1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Költségvetési beszámoló (időszaki)</w:t>
            </w:r>
          </w:p>
        </w:tc>
        <w:tc>
          <w:tcPr>
            <w:tcW w:w="1276" w:type="dxa"/>
          </w:tcPr>
          <w:p w14:paraId="55878EB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708" w:type="dxa"/>
          </w:tcPr>
          <w:p w14:paraId="4C7AFAD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3726AEE" w14:textId="77777777" w:rsidTr="00E6212F">
        <w:trPr>
          <w:trHeight w:val="386"/>
        </w:trPr>
        <w:tc>
          <w:tcPr>
            <w:tcW w:w="1617" w:type="dxa"/>
          </w:tcPr>
          <w:p w14:paraId="64146CC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A611</w:t>
            </w:r>
          </w:p>
        </w:tc>
        <w:tc>
          <w:tcPr>
            <w:tcW w:w="5579" w:type="dxa"/>
          </w:tcPr>
          <w:p w14:paraId="7E9D1BB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Éves költségvetés, költségvetés módosítások</w:t>
            </w:r>
          </w:p>
        </w:tc>
        <w:tc>
          <w:tcPr>
            <w:tcW w:w="1276" w:type="dxa"/>
          </w:tcPr>
          <w:p w14:paraId="6C3D92D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708" w:type="dxa"/>
          </w:tcPr>
          <w:p w14:paraId="113683F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44400CF4" w14:textId="77777777" w:rsidTr="00E6212F">
        <w:trPr>
          <w:trHeight w:val="386"/>
        </w:trPr>
        <w:tc>
          <w:tcPr>
            <w:tcW w:w="1617" w:type="dxa"/>
          </w:tcPr>
          <w:p w14:paraId="077D2D7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A612</w:t>
            </w:r>
          </w:p>
        </w:tc>
        <w:tc>
          <w:tcPr>
            <w:tcW w:w="5579" w:type="dxa"/>
          </w:tcPr>
          <w:p w14:paraId="6846E62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Költségvetéssel és pénzkezeléssel kapcsolatos ügyek (adósságrendezés, átcsoportosítás, céltartalékok felhasználása, pénzmaradvány elszámolása, intézmények tájékoztató levelei, pótelőirányzat, reorganizáció, intézmények közüzemi számláinak rendezése, költségvetési koncepció) </w:t>
            </w:r>
          </w:p>
        </w:tc>
        <w:tc>
          <w:tcPr>
            <w:tcW w:w="1276" w:type="dxa"/>
          </w:tcPr>
          <w:p w14:paraId="02F86CE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708" w:type="dxa"/>
          </w:tcPr>
          <w:p w14:paraId="0F7630E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1B9DEECB" w14:textId="77777777" w:rsidTr="00E6212F">
        <w:trPr>
          <w:trHeight w:val="386"/>
        </w:trPr>
        <w:tc>
          <w:tcPr>
            <w:tcW w:w="1617" w:type="dxa"/>
          </w:tcPr>
          <w:p w14:paraId="683DCC1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lastRenderedPageBreak/>
              <w:t>A613</w:t>
            </w:r>
          </w:p>
        </w:tc>
        <w:tc>
          <w:tcPr>
            <w:tcW w:w="5579" w:type="dxa"/>
          </w:tcPr>
          <w:p w14:paraId="25CBC4A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Céltámogatások igénylése és lebonyolítása, pályázatok pénzkezelése</w:t>
            </w:r>
          </w:p>
        </w:tc>
        <w:tc>
          <w:tcPr>
            <w:tcW w:w="1276" w:type="dxa"/>
          </w:tcPr>
          <w:p w14:paraId="1544384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708" w:type="dxa"/>
          </w:tcPr>
          <w:p w14:paraId="752EB33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1750DD22" w14:textId="77777777" w:rsidTr="00E6212F">
        <w:trPr>
          <w:trHeight w:val="386"/>
        </w:trPr>
        <w:tc>
          <w:tcPr>
            <w:tcW w:w="1617" w:type="dxa"/>
          </w:tcPr>
          <w:p w14:paraId="14DEA30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A614</w:t>
            </w:r>
          </w:p>
        </w:tc>
        <w:tc>
          <w:tcPr>
            <w:tcW w:w="5579" w:type="dxa"/>
          </w:tcPr>
          <w:p w14:paraId="3C20659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Hitelfelvétel és lebonyolítás, hitelnyilvántartás</w:t>
            </w:r>
          </w:p>
        </w:tc>
        <w:tc>
          <w:tcPr>
            <w:tcW w:w="1276" w:type="dxa"/>
          </w:tcPr>
          <w:p w14:paraId="41E5E78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708" w:type="dxa"/>
          </w:tcPr>
          <w:p w14:paraId="2BEF530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295010F" w14:textId="77777777" w:rsidTr="00E6212F">
        <w:trPr>
          <w:trHeight w:val="386"/>
        </w:trPr>
        <w:tc>
          <w:tcPr>
            <w:tcW w:w="1617" w:type="dxa"/>
          </w:tcPr>
          <w:p w14:paraId="14400D9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A615</w:t>
            </w:r>
          </w:p>
        </w:tc>
        <w:tc>
          <w:tcPr>
            <w:tcW w:w="5579" w:type="dxa"/>
          </w:tcPr>
          <w:p w14:paraId="7855073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Leltárfelvételi ívek</w:t>
            </w:r>
          </w:p>
        </w:tc>
        <w:tc>
          <w:tcPr>
            <w:tcW w:w="1276" w:type="dxa"/>
          </w:tcPr>
          <w:p w14:paraId="71034BE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8</w:t>
            </w:r>
          </w:p>
        </w:tc>
        <w:tc>
          <w:tcPr>
            <w:tcW w:w="708" w:type="dxa"/>
          </w:tcPr>
          <w:p w14:paraId="2684E01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80028FD" w14:textId="77777777" w:rsidTr="00E6212F">
        <w:trPr>
          <w:trHeight w:val="386"/>
        </w:trPr>
        <w:tc>
          <w:tcPr>
            <w:tcW w:w="1617" w:type="dxa"/>
          </w:tcPr>
          <w:p w14:paraId="3956733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A616</w:t>
            </w:r>
          </w:p>
        </w:tc>
        <w:tc>
          <w:tcPr>
            <w:tcW w:w="5579" w:type="dxa"/>
          </w:tcPr>
          <w:p w14:paraId="448EEBD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Önkormányzati vagyon kezelésére, bérletére, cseréjére, jelzálogjaira, vásárlására, haszonbérletére, vagyonkezelői jog létesítésére vonatkozó alapiratok, szerződések, beruházási terv, tervpályázat, tulajdonosi hozzájárulás, törzskönyvi nyilvántartás</w:t>
            </w:r>
          </w:p>
        </w:tc>
        <w:tc>
          <w:tcPr>
            <w:tcW w:w="1276" w:type="dxa"/>
          </w:tcPr>
          <w:p w14:paraId="39FB197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710C82B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194DF60F" w14:textId="77777777" w:rsidTr="00E6212F">
        <w:trPr>
          <w:trHeight w:val="386"/>
        </w:trPr>
        <w:tc>
          <w:tcPr>
            <w:tcW w:w="1617" w:type="dxa"/>
            <w:tcBorders>
              <w:top w:val="single" w:sz="4" w:space="0" w:color="auto"/>
              <w:left w:val="single" w:sz="4" w:space="0" w:color="auto"/>
              <w:bottom w:val="single" w:sz="4" w:space="0" w:color="auto"/>
              <w:right w:val="single" w:sz="4" w:space="0" w:color="auto"/>
            </w:tcBorders>
          </w:tcPr>
          <w:p w14:paraId="0931188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A617</w:t>
            </w:r>
          </w:p>
        </w:tc>
        <w:tc>
          <w:tcPr>
            <w:tcW w:w="5579" w:type="dxa"/>
            <w:tcBorders>
              <w:top w:val="single" w:sz="4" w:space="0" w:color="auto"/>
              <w:left w:val="single" w:sz="4" w:space="0" w:color="auto"/>
              <w:bottom w:val="single" w:sz="4" w:space="0" w:color="auto"/>
              <w:right w:val="single" w:sz="4" w:space="0" w:color="auto"/>
            </w:tcBorders>
          </w:tcPr>
          <w:p w14:paraId="3B85AEE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Vagyonbiztosítási rendszer működtetése</w:t>
            </w:r>
          </w:p>
        </w:tc>
        <w:tc>
          <w:tcPr>
            <w:tcW w:w="1276" w:type="dxa"/>
            <w:tcBorders>
              <w:top w:val="single" w:sz="4" w:space="0" w:color="auto"/>
              <w:left w:val="single" w:sz="4" w:space="0" w:color="auto"/>
              <w:bottom w:val="single" w:sz="4" w:space="0" w:color="auto"/>
              <w:right w:val="single" w:sz="4" w:space="0" w:color="auto"/>
            </w:tcBorders>
          </w:tcPr>
          <w:p w14:paraId="1292D96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708" w:type="dxa"/>
            <w:tcBorders>
              <w:top w:val="single" w:sz="4" w:space="0" w:color="auto"/>
              <w:left w:val="single" w:sz="4" w:space="0" w:color="auto"/>
              <w:bottom w:val="single" w:sz="4" w:space="0" w:color="auto"/>
              <w:right w:val="single" w:sz="4" w:space="0" w:color="auto"/>
            </w:tcBorders>
          </w:tcPr>
          <w:p w14:paraId="26AB6BA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223FC3E" w14:textId="77777777" w:rsidTr="00E6212F">
        <w:trPr>
          <w:trHeight w:val="386"/>
        </w:trPr>
        <w:tc>
          <w:tcPr>
            <w:tcW w:w="1617" w:type="dxa"/>
          </w:tcPr>
          <w:p w14:paraId="5EE551B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A618</w:t>
            </w:r>
          </w:p>
        </w:tc>
        <w:tc>
          <w:tcPr>
            <w:tcW w:w="5579" w:type="dxa"/>
          </w:tcPr>
          <w:p w14:paraId="1E7E045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Vagyonbiztosítás (lejárat után)</w:t>
            </w:r>
          </w:p>
        </w:tc>
        <w:tc>
          <w:tcPr>
            <w:tcW w:w="1276" w:type="dxa"/>
          </w:tcPr>
          <w:p w14:paraId="63799CC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708" w:type="dxa"/>
          </w:tcPr>
          <w:p w14:paraId="4B7F6A7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AD0A9D5" w14:textId="77777777" w:rsidTr="00E6212F">
        <w:trPr>
          <w:trHeight w:val="386"/>
        </w:trPr>
        <w:tc>
          <w:tcPr>
            <w:tcW w:w="1617" w:type="dxa"/>
          </w:tcPr>
          <w:p w14:paraId="6990CC6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A619</w:t>
            </w:r>
          </w:p>
        </w:tc>
        <w:tc>
          <w:tcPr>
            <w:tcW w:w="5579" w:type="dxa"/>
          </w:tcPr>
          <w:p w14:paraId="72FDC12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Közbeszerzési ügyek (árubeszerzés, szolgáltatások megrendelése)</w:t>
            </w:r>
          </w:p>
        </w:tc>
        <w:tc>
          <w:tcPr>
            <w:tcW w:w="1276" w:type="dxa"/>
          </w:tcPr>
          <w:p w14:paraId="0BE841E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6833EB2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CB449B0" w14:textId="77777777" w:rsidTr="00E6212F">
        <w:trPr>
          <w:trHeight w:val="386"/>
        </w:trPr>
        <w:tc>
          <w:tcPr>
            <w:tcW w:w="1617" w:type="dxa"/>
          </w:tcPr>
          <w:p w14:paraId="22101D7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A620</w:t>
            </w:r>
          </w:p>
        </w:tc>
        <w:tc>
          <w:tcPr>
            <w:tcW w:w="5579" w:type="dxa"/>
          </w:tcPr>
          <w:p w14:paraId="5F47CE0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Önkormányzati ingatlanok fenntartása, karbantartása</w:t>
            </w:r>
          </w:p>
        </w:tc>
        <w:tc>
          <w:tcPr>
            <w:tcW w:w="1276" w:type="dxa"/>
          </w:tcPr>
          <w:p w14:paraId="60B6B96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5CF48C3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B8C28F2" w14:textId="77777777" w:rsidTr="00E6212F">
        <w:trPr>
          <w:trHeight w:val="386"/>
        </w:trPr>
        <w:tc>
          <w:tcPr>
            <w:tcW w:w="1617" w:type="dxa"/>
          </w:tcPr>
          <w:p w14:paraId="1B7BBCC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A621</w:t>
            </w:r>
          </w:p>
        </w:tc>
        <w:tc>
          <w:tcPr>
            <w:tcW w:w="5579" w:type="dxa"/>
          </w:tcPr>
          <w:p w14:paraId="75050D7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Gazdasági program</w:t>
            </w:r>
          </w:p>
        </w:tc>
        <w:tc>
          <w:tcPr>
            <w:tcW w:w="1276" w:type="dxa"/>
          </w:tcPr>
          <w:p w14:paraId="5DE2171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459BF82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r>
      <w:tr w:rsidR="00622B29" w:rsidRPr="00622B29" w14:paraId="57989351" w14:textId="77777777" w:rsidTr="00E6212F">
        <w:trPr>
          <w:trHeight w:val="386"/>
        </w:trPr>
        <w:tc>
          <w:tcPr>
            <w:tcW w:w="1617" w:type="dxa"/>
          </w:tcPr>
          <w:p w14:paraId="1B0B7C8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A622</w:t>
            </w:r>
          </w:p>
        </w:tc>
        <w:tc>
          <w:tcPr>
            <w:tcW w:w="5579" w:type="dxa"/>
          </w:tcPr>
          <w:p w14:paraId="22B5B5E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Könyvvizsgálói jelentések</w:t>
            </w:r>
          </w:p>
        </w:tc>
        <w:tc>
          <w:tcPr>
            <w:tcW w:w="1276" w:type="dxa"/>
          </w:tcPr>
          <w:p w14:paraId="3010AE8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708" w:type="dxa"/>
          </w:tcPr>
          <w:p w14:paraId="0B04F0D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1358662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41533324" w14:textId="77777777" w:rsidR="00622B29" w:rsidRPr="00622B29" w:rsidRDefault="00622B29" w:rsidP="00622B29">
      <w:pPr>
        <w:overflowPunct w:val="0"/>
        <w:autoSpaceDE w:val="0"/>
        <w:autoSpaceDN w:val="0"/>
        <w:adjustRightInd w:val="0"/>
        <w:spacing w:after="0" w:line="240" w:lineRule="auto"/>
        <w:ind w:left="708"/>
        <w:jc w:val="center"/>
        <w:textAlignment w:val="baseline"/>
        <w:rPr>
          <w:b/>
          <w:color w:val="auto"/>
          <w:szCs w:val="24"/>
        </w:rPr>
      </w:pPr>
      <w:r w:rsidRPr="00622B29">
        <w:rPr>
          <w:b/>
          <w:color w:val="auto"/>
          <w:szCs w:val="24"/>
        </w:rPr>
        <w:t>VII. Hivatal szervezet működés</w:t>
      </w:r>
    </w:p>
    <w:p w14:paraId="2FDDD188" w14:textId="77777777" w:rsidR="00622B29" w:rsidRPr="00622B29" w:rsidRDefault="00622B29" w:rsidP="00622B29">
      <w:pPr>
        <w:overflowPunct w:val="0"/>
        <w:autoSpaceDE w:val="0"/>
        <w:autoSpaceDN w:val="0"/>
        <w:adjustRightInd w:val="0"/>
        <w:spacing w:after="0" w:line="240" w:lineRule="auto"/>
        <w:ind w:left="708"/>
        <w:jc w:val="center"/>
        <w:textAlignment w:val="baseline"/>
        <w:rPr>
          <w:b/>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5483"/>
        <w:gridCol w:w="1276"/>
        <w:gridCol w:w="704"/>
      </w:tblGrid>
      <w:tr w:rsidR="00622B29" w:rsidRPr="00622B29" w14:paraId="11A94611" w14:textId="77777777" w:rsidTr="00E6212F">
        <w:trPr>
          <w:trHeight w:val="759"/>
        </w:trPr>
        <w:tc>
          <w:tcPr>
            <w:tcW w:w="1611" w:type="dxa"/>
          </w:tcPr>
          <w:p w14:paraId="6BBC25FF"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Tételszám</w:t>
            </w:r>
          </w:p>
        </w:tc>
        <w:tc>
          <w:tcPr>
            <w:tcW w:w="5585" w:type="dxa"/>
          </w:tcPr>
          <w:p w14:paraId="2C0A8E71"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1276" w:type="dxa"/>
          </w:tcPr>
          <w:p w14:paraId="2C07409F"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708" w:type="dxa"/>
          </w:tcPr>
          <w:p w14:paraId="2D46D6C0"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3E166D2D" w14:textId="77777777" w:rsidTr="00E6212F">
        <w:tc>
          <w:tcPr>
            <w:tcW w:w="1611" w:type="dxa"/>
          </w:tcPr>
          <w:p w14:paraId="25F1A42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A701</w:t>
            </w:r>
          </w:p>
        </w:tc>
        <w:tc>
          <w:tcPr>
            <w:tcW w:w="5585" w:type="dxa"/>
            <w:vAlign w:val="bottom"/>
          </w:tcPr>
          <w:p w14:paraId="4232A1C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Adatvédelemmel kapcsolatos ügyek</w:t>
            </w:r>
          </w:p>
        </w:tc>
        <w:tc>
          <w:tcPr>
            <w:tcW w:w="1276" w:type="dxa"/>
          </w:tcPr>
          <w:p w14:paraId="2B74A7E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708" w:type="dxa"/>
          </w:tcPr>
          <w:p w14:paraId="35594E1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92D8A7F" w14:textId="77777777" w:rsidTr="00E6212F">
        <w:tc>
          <w:tcPr>
            <w:tcW w:w="1611" w:type="dxa"/>
          </w:tcPr>
          <w:p w14:paraId="7D672B7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A702</w:t>
            </w:r>
          </w:p>
        </w:tc>
        <w:tc>
          <w:tcPr>
            <w:tcW w:w="5585" w:type="dxa"/>
            <w:vAlign w:val="bottom"/>
          </w:tcPr>
          <w:p w14:paraId="79FC59E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Alapítványokkal, nonprofit szervezetekkel kapcsolatos ügyek</w:t>
            </w:r>
          </w:p>
        </w:tc>
        <w:tc>
          <w:tcPr>
            <w:tcW w:w="1276" w:type="dxa"/>
          </w:tcPr>
          <w:p w14:paraId="61132C0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378CA1F2"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4BB93EFB" w14:textId="77777777" w:rsidTr="00E6212F">
        <w:tc>
          <w:tcPr>
            <w:tcW w:w="1611" w:type="dxa"/>
          </w:tcPr>
          <w:p w14:paraId="5326EBD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A703</w:t>
            </w:r>
          </w:p>
        </w:tc>
        <w:tc>
          <w:tcPr>
            <w:tcW w:w="5585" w:type="dxa"/>
            <w:vAlign w:val="bottom"/>
          </w:tcPr>
          <w:p w14:paraId="1732C92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Állásfoglalások kérése</w:t>
            </w:r>
          </w:p>
        </w:tc>
        <w:tc>
          <w:tcPr>
            <w:tcW w:w="1276" w:type="dxa"/>
          </w:tcPr>
          <w:p w14:paraId="125B0D5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4A1CBE3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9544468" w14:textId="77777777" w:rsidTr="00E6212F">
        <w:tc>
          <w:tcPr>
            <w:tcW w:w="1611" w:type="dxa"/>
          </w:tcPr>
          <w:p w14:paraId="1CB2139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A704</w:t>
            </w:r>
          </w:p>
        </w:tc>
        <w:tc>
          <w:tcPr>
            <w:tcW w:w="5585" w:type="dxa"/>
            <w:vAlign w:val="bottom"/>
          </w:tcPr>
          <w:p w14:paraId="76A5D9E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Állami Számvevőszék ellenőrzése, átvilágítása</w:t>
            </w:r>
          </w:p>
        </w:tc>
        <w:tc>
          <w:tcPr>
            <w:tcW w:w="1276" w:type="dxa"/>
          </w:tcPr>
          <w:p w14:paraId="53A625A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280029E7"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789D5C03" w14:textId="77777777" w:rsidTr="00E6212F">
        <w:tc>
          <w:tcPr>
            <w:tcW w:w="1611" w:type="dxa"/>
          </w:tcPr>
          <w:p w14:paraId="20D11A2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A705</w:t>
            </w:r>
          </w:p>
        </w:tc>
        <w:tc>
          <w:tcPr>
            <w:tcW w:w="5585" w:type="dxa"/>
            <w:vAlign w:val="bottom"/>
          </w:tcPr>
          <w:p w14:paraId="10E62CB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Állami Számvevőszék törvényességi észrevételek, ügyészi intézkedések</w:t>
            </w:r>
          </w:p>
        </w:tc>
        <w:tc>
          <w:tcPr>
            <w:tcW w:w="1276" w:type="dxa"/>
          </w:tcPr>
          <w:p w14:paraId="694EC97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0E94AC29"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614F3D27" w14:textId="77777777" w:rsidTr="00E6212F">
        <w:tc>
          <w:tcPr>
            <w:tcW w:w="1611" w:type="dxa"/>
          </w:tcPr>
          <w:p w14:paraId="47DFC4F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A706</w:t>
            </w:r>
          </w:p>
        </w:tc>
        <w:tc>
          <w:tcPr>
            <w:tcW w:w="5585" w:type="dxa"/>
            <w:vAlign w:val="bottom"/>
          </w:tcPr>
          <w:p w14:paraId="6E951F4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Belső ellenőri jelentések</w:t>
            </w:r>
          </w:p>
        </w:tc>
        <w:tc>
          <w:tcPr>
            <w:tcW w:w="1276" w:type="dxa"/>
          </w:tcPr>
          <w:p w14:paraId="69DF0E2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708" w:type="dxa"/>
          </w:tcPr>
          <w:p w14:paraId="2D2E390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424809BD" w14:textId="77777777" w:rsidTr="00E6212F">
        <w:tc>
          <w:tcPr>
            <w:tcW w:w="1611" w:type="dxa"/>
          </w:tcPr>
          <w:p w14:paraId="37E9D90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A707</w:t>
            </w:r>
          </w:p>
        </w:tc>
        <w:tc>
          <w:tcPr>
            <w:tcW w:w="5585" w:type="dxa"/>
            <w:vAlign w:val="bottom"/>
          </w:tcPr>
          <w:p w14:paraId="2138F0C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Belső ellenőrzési anyagok</w:t>
            </w:r>
          </w:p>
        </w:tc>
        <w:tc>
          <w:tcPr>
            <w:tcW w:w="1276" w:type="dxa"/>
          </w:tcPr>
          <w:p w14:paraId="20793A4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708" w:type="dxa"/>
          </w:tcPr>
          <w:p w14:paraId="65BDED5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4D9AB04B" w14:textId="77777777" w:rsidTr="00E6212F">
        <w:tc>
          <w:tcPr>
            <w:tcW w:w="1611" w:type="dxa"/>
          </w:tcPr>
          <w:p w14:paraId="60AA624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A708</w:t>
            </w:r>
          </w:p>
        </w:tc>
        <w:tc>
          <w:tcPr>
            <w:tcW w:w="5585" w:type="dxa"/>
            <w:vAlign w:val="bottom"/>
          </w:tcPr>
          <w:p w14:paraId="0389876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Beszámoló, jelentés, munkaterv - éves (hivatalvezetői)</w:t>
            </w:r>
          </w:p>
        </w:tc>
        <w:tc>
          <w:tcPr>
            <w:tcW w:w="1276" w:type="dxa"/>
          </w:tcPr>
          <w:p w14:paraId="4E1D329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5129D9F0"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25F37B8A" w14:textId="77777777" w:rsidTr="00E6212F">
        <w:tc>
          <w:tcPr>
            <w:tcW w:w="1611" w:type="dxa"/>
          </w:tcPr>
          <w:p w14:paraId="4269FA7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A709</w:t>
            </w:r>
          </w:p>
        </w:tc>
        <w:tc>
          <w:tcPr>
            <w:tcW w:w="5585" w:type="dxa"/>
            <w:vAlign w:val="bottom"/>
          </w:tcPr>
          <w:p w14:paraId="76BBBE6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Beszámoló, jelentés, munkaterv - időszaki (hivatalvezetői)</w:t>
            </w:r>
          </w:p>
        </w:tc>
        <w:tc>
          <w:tcPr>
            <w:tcW w:w="1276" w:type="dxa"/>
          </w:tcPr>
          <w:p w14:paraId="1B83DD8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2CD5ED0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7616AB5" w14:textId="77777777" w:rsidTr="00E6212F">
        <w:tc>
          <w:tcPr>
            <w:tcW w:w="1611" w:type="dxa"/>
          </w:tcPr>
          <w:p w14:paraId="08D72DF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A710</w:t>
            </w:r>
          </w:p>
        </w:tc>
        <w:tc>
          <w:tcPr>
            <w:tcW w:w="5585" w:type="dxa"/>
            <w:vAlign w:val="bottom"/>
          </w:tcPr>
          <w:p w14:paraId="420BCFA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Érintésvédelmi vizsgálati jegyzőkönyvek</w:t>
            </w:r>
          </w:p>
        </w:tc>
        <w:tc>
          <w:tcPr>
            <w:tcW w:w="1276" w:type="dxa"/>
          </w:tcPr>
          <w:p w14:paraId="5A29E87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708" w:type="dxa"/>
          </w:tcPr>
          <w:p w14:paraId="14C93E2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1432B36" w14:textId="77777777" w:rsidTr="00E6212F">
        <w:tc>
          <w:tcPr>
            <w:tcW w:w="1611" w:type="dxa"/>
          </w:tcPr>
          <w:p w14:paraId="3F4758C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A711</w:t>
            </w:r>
          </w:p>
        </w:tc>
        <w:tc>
          <w:tcPr>
            <w:tcW w:w="5585" w:type="dxa"/>
            <w:vAlign w:val="bottom"/>
          </w:tcPr>
          <w:p w14:paraId="2F24A40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Hírlap- folyóirat, könyvrendelés</w:t>
            </w:r>
          </w:p>
        </w:tc>
        <w:tc>
          <w:tcPr>
            <w:tcW w:w="1276" w:type="dxa"/>
          </w:tcPr>
          <w:p w14:paraId="2BB5781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708" w:type="dxa"/>
          </w:tcPr>
          <w:p w14:paraId="6BCBB74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92BB1BE" w14:textId="77777777" w:rsidTr="00E6212F">
        <w:tc>
          <w:tcPr>
            <w:tcW w:w="1611" w:type="dxa"/>
          </w:tcPr>
          <w:p w14:paraId="08DD796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A712</w:t>
            </w:r>
          </w:p>
        </w:tc>
        <w:tc>
          <w:tcPr>
            <w:tcW w:w="5585" w:type="dxa"/>
            <w:vAlign w:val="bottom"/>
          </w:tcPr>
          <w:p w14:paraId="3386520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 működtetésével, karbantartásával kapcsolatos ügyek</w:t>
            </w:r>
          </w:p>
        </w:tc>
        <w:tc>
          <w:tcPr>
            <w:tcW w:w="1276" w:type="dxa"/>
          </w:tcPr>
          <w:p w14:paraId="4304FEE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31B4339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31B61A0" w14:textId="77777777" w:rsidTr="00E6212F">
        <w:tc>
          <w:tcPr>
            <w:tcW w:w="1611" w:type="dxa"/>
          </w:tcPr>
          <w:p w14:paraId="4C4EC55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A713</w:t>
            </w:r>
          </w:p>
        </w:tc>
        <w:tc>
          <w:tcPr>
            <w:tcW w:w="5585" w:type="dxa"/>
            <w:vAlign w:val="bottom"/>
          </w:tcPr>
          <w:p w14:paraId="04F4F24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Hivatali feladatokat érintő stratégia, koncepció</w:t>
            </w:r>
          </w:p>
        </w:tc>
        <w:tc>
          <w:tcPr>
            <w:tcW w:w="1276" w:type="dxa"/>
          </w:tcPr>
          <w:p w14:paraId="44000BB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50CEA84D"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446FCAC1" w14:textId="77777777" w:rsidTr="00E6212F">
        <w:tc>
          <w:tcPr>
            <w:tcW w:w="1611" w:type="dxa"/>
          </w:tcPr>
          <w:p w14:paraId="6C7CEDD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A714</w:t>
            </w:r>
          </w:p>
        </w:tc>
        <w:tc>
          <w:tcPr>
            <w:tcW w:w="5585" w:type="dxa"/>
          </w:tcPr>
          <w:p w14:paraId="0FBC820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Hivatali munkakör átadás-átvételi jegyzőkönyv </w:t>
            </w:r>
          </w:p>
          <w:p w14:paraId="4DD63B2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rFonts w:ascii="Times" w:hAnsi="Times"/>
                <w:color w:val="auto"/>
                <w:szCs w:val="20"/>
              </w:rPr>
              <w:t>(a jegyz</w:t>
            </w:r>
            <w:r w:rsidRPr="00622B29">
              <w:rPr>
                <w:color w:val="auto"/>
                <w:szCs w:val="20"/>
              </w:rPr>
              <w:t>ő</w:t>
            </w:r>
            <w:r w:rsidRPr="00622B29">
              <w:rPr>
                <w:rFonts w:ascii="Times" w:hAnsi="Times"/>
                <w:color w:val="auto"/>
                <w:szCs w:val="20"/>
              </w:rPr>
              <w:t>k</w:t>
            </w:r>
            <w:r w:rsidRPr="00622B29">
              <w:rPr>
                <w:rFonts w:ascii="Times" w:hAnsi="Times" w:cs="Times"/>
                <w:color w:val="auto"/>
                <w:szCs w:val="20"/>
              </w:rPr>
              <w:t>ö</w:t>
            </w:r>
            <w:r w:rsidRPr="00622B29">
              <w:rPr>
                <w:rFonts w:ascii="Times" w:hAnsi="Times"/>
                <w:color w:val="auto"/>
                <w:szCs w:val="20"/>
              </w:rPr>
              <w:t xml:space="preserve">nyvek </w:t>
            </w:r>
            <w:r w:rsidRPr="00622B29">
              <w:rPr>
                <w:rFonts w:ascii="Times" w:hAnsi="Times" w:cs="Times"/>
                <w:color w:val="auto"/>
                <w:szCs w:val="20"/>
              </w:rPr>
              <w:t>é</w:t>
            </w:r>
            <w:r w:rsidRPr="00622B29">
              <w:rPr>
                <w:rFonts w:ascii="Times" w:hAnsi="Times"/>
                <w:color w:val="auto"/>
                <w:szCs w:val="20"/>
              </w:rPr>
              <w:t>s mell</w:t>
            </w:r>
            <w:r w:rsidRPr="00622B29">
              <w:rPr>
                <w:rFonts w:ascii="Times" w:hAnsi="Times" w:cs="Times"/>
                <w:color w:val="auto"/>
                <w:szCs w:val="20"/>
              </w:rPr>
              <w:t>é</w:t>
            </w:r>
            <w:r w:rsidRPr="00622B29">
              <w:rPr>
                <w:rFonts w:ascii="Times" w:hAnsi="Times"/>
                <w:color w:val="auto"/>
                <w:szCs w:val="20"/>
              </w:rPr>
              <w:t>kletei kiv</w:t>
            </w:r>
            <w:r w:rsidRPr="00622B29">
              <w:rPr>
                <w:rFonts w:ascii="Times" w:hAnsi="Times" w:cs="Times"/>
                <w:color w:val="auto"/>
                <w:szCs w:val="20"/>
              </w:rPr>
              <w:t>é</w:t>
            </w:r>
            <w:r w:rsidRPr="00622B29">
              <w:rPr>
                <w:rFonts w:ascii="Times" w:hAnsi="Times"/>
                <w:color w:val="auto"/>
                <w:szCs w:val="20"/>
              </w:rPr>
              <w:t>tel</w:t>
            </w:r>
            <w:r w:rsidRPr="00622B29">
              <w:rPr>
                <w:rFonts w:ascii="Times" w:hAnsi="Times" w:cs="Times"/>
                <w:color w:val="auto"/>
                <w:szCs w:val="20"/>
              </w:rPr>
              <w:t>é</w:t>
            </w:r>
            <w:r w:rsidRPr="00622B29">
              <w:rPr>
                <w:rFonts w:ascii="Times" w:hAnsi="Times"/>
                <w:color w:val="auto"/>
                <w:szCs w:val="20"/>
              </w:rPr>
              <w:t>vel)</w:t>
            </w:r>
          </w:p>
        </w:tc>
        <w:tc>
          <w:tcPr>
            <w:tcW w:w="1276" w:type="dxa"/>
          </w:tcPr>
          <w:p w14:paraId="2EA8793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103E632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DFC8B0F" w14:textId="77777777" w:rsidTr="00E6212F">
        <w:tc>
          <w:tcPr>
            <w:tcW w:w="1611" w:type="dxa"/>
          </w:tcPr>
          <w:p w14:paraId="0FC22F4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A715</w:t>
            </w:r>
          </w:p>
        </w:tc>
        <w:tc>
          <w:tcPr>
            <w:tcW w:w="5585" w:type="dxa"/>
            <w:vAlign w:val="bottom"/>
          </w:tcPr>
          <w:p w14:paraId="279D40A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Hivatali pályázatok</w:t>
            </w:r>
          </w:p>
        </w:tc>
        <w:tc>
          <w:tcPr>
            <w:tcW w:w="1276" w:type="dxa"/>
          </w:tcPr>
          <w:p w14:paraId="56C598B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7581573C"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6E3224FA" w14:textId="77777777" w:rsidTr="00E6212F">
        <w:tc>
          <w:tcPr>
            <w:tcW w:w="1611" w:type="dxa"/>
          </w:tcPr>
          <w:p w14:paraId="5C6FBEC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A716</w:t>
            </w:r>
          </w:p>
        </w:tc>
        <w:tc>
          <w:tcPr>
            <w:tcW w:w="5585" w:type="dxa"/>
            <w:vAlign w:val="bottom"/>
          </w:tcPr>
          <w:p w14:paraId="45F79E2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Hivatalvezetői hatáskörbe tartozó szabályzatok</w:t>
            </w:r>
          </w:p>
        </w:tc>
        <w:tc>
          <w:tcPr>
            <w:tcW w:w="1276" w:type="dxa"/>
          </w:tcPr>
          <w:p w14:paraId="477B3CA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5DD27728"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6AAF632B" w14:textId="77777777" w:rsidTr="00E6212F">
        <w:tc>
          <w:tcPr>
            <w:tcW w:w="1611" w:type="dxa"/>
          </w:tcPr>
          <w:p w14:paraId="14C176C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A717</w:t>
            </w:r>
          </w:p>
        </w:tc>
        <w:tc>
          <w:tcPr>
            <w:tcW w:w="5585" w:type="dxa"/>
            <w:vAlign w:val="bottom"/>
          </w:tcPr>
          <w:p w14:paraId="5CF719D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Hivatalvezetői utasítások</w:t>
            </w:r>
          </w:p>
        </w:tc>
        <w:tc>
          <w:tcPr>
            <w:tcW w:w="1276" w:type="dxa"/>
          </w:tcPr>
          <w:p w14:paraId="0EA753F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444D75DC"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157AE3EB" w14:textId="77777777" w:rsidTr="00E6212F">
        <w:tc>
          <w:tcPr>
            <w:tcW w:w="1611" w:type="dxa"/>
          </w:tcPr>
          <w:p w14:paraId="657C583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A718</w:t>
            </w:r>
          </w:p>
        </w:tc>
        <w:tc>
          <w:tcPr>
            <w:tcW w:w="5585" w:type="dxa"/>
            <w:vAlign w:val="bottom"/>
          </w:tcPr>
          <w:p w14:paraId="6E50150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Intézkedést nem igénylő körlevelek, meghívó, tájékoztatók</w:t>
            </w:r>
          </w:p>
        </w:tc>
        <w:tc>
          <w:tcPr>
            <w:tcW w:w="1276" w:type="dxa"/>
          </w:tcPr>
          <w:p w14:paraId="1143CDD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708" w:type="dxa"/>
          </w:tcPr>
          <w:p w14:paraId="713B92C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0</w:t>
            </w:r>
          </w:p>
        </w:tc>
      </w:tr>
      <w:tr w:rsidR="00622B29" w:rsidRPr="00622B29" w14:paraId="2426E90E" w14:textId="77777777" w:rsidTr="00E6212F">
        <w:tc>
          <w:tcPr>
            <w:tcW w:w="1611" w:type="dxa"/>
          </w:tcPr>
          <w:p w14:paraId="2686592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lastRenderedPageBreak/>
              <w:t>A719</w:t>
            </w:r>
          </w:p>
        </w:tc>
        <w:tc>
          <w:tcPr>
            <w:tcW w:w="5585" w:type="dxa"/>
            <w:vAlign w:val="bottom"/>
          </w:tcPr>
          <w:p w14:paraId="0B17228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Jogi ügyek (peres és nem peres, jogi képviseleti tevékenység</w:t>
            </w:r>
          </w:p>
        </w:tc>
        <w:tc>
          <w:tcPr>
            <w:tcW w:w="1276" w:type="dxa"/>
          </w:tcPr>
          <w:p w14:paraId="119399F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708" w:type="dxa"/>
          </w:tcPr>
          <w:p w14:paraId="6685555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04F4C7C" w14:textId="77777777" w:rsidTr="00E6212F">
        <w:tc>
          <w:tcPr>
            <w:tcW w:w="1611" w:type="dxa"/>
          </w:tcPr>
          <w:p w14:paraId="03C795C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A720</w:t>
            </w:r>
          </w:p>
        </w:tc>
        <w:tc>
          <w:tcPr>
            <w:tcW w:w="5585" w:type="dxa"/>
            <w:vAlign w:val="bottom"/>
          </w:tcPr>
          <w:p w14:paraId="1AC8D48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Kapcsolattartás civil, egyházi és ifjúsági szervezetekkel</w:t>
            </w:r>
          </w:p>
        </w:tc>
        <w:tc>
          <w:tcPr>
            <w:tcW w:w="1276" w:type="dxa"/>
          </w:tcPr>
          <w:p w14:paraId="258DD02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4C76455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A1D61D1" w14:textId="77777777" w:rsidTr="00E6212F">
        <w:tc>
          <w:tcPr>
            <w:tcW w:w="1611" w:type="dxa"/>
          </w:tcPr>
          <w:p w14:paraId="2D36132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A721</w:t>
            </w:r>
          </w:p>
        </w:tc>
        <w:tc>
          <w:tcPr>
            <w:tcW w:w="5585" w:type="dxa"/>
            <w:vAlign w:val="bottom"/>
          </w:tcPr>
          <w:p w14:paraId="0E88A9F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Kormány szervének ellenőrzése, átvilágítása</w:t>
            </w:r>
          </w:p>
        </w:tc>
        <w:tc>
          <w:tcPr>
            <w:tcW w:w="1276" w:type="dxa"/>
          </w:tcPr>
          <w:p w14:paraId="2BEE0FF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66E6AA3A" w14:textId="77777777" w:rsidR="00622B29" w:rsidRPr="00622B29" w:rsidRDefault="003B55E5" w:rsidP="003B55E5">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05C82F9D" w14:textId="77777777" w:rsidTr="00E6212F">
        <w:tc>
          <w:tcPr>
            <w:tcW w:w="1611" w:type="dxa"/>
          </w:tcPr>
          <w:p w14:paraId="143E543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A722</w:t>
            </w:r>
          </w:p>
        </w:tc>
        <w:tc>
          <w:tcPr>
            <w:tcW w:w="5585" w:type="dxa"/>
            <w:vAlign w:val="bottom"/>
          </w:tcPr>
          <w:p w14:paraId="36325C5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Kormány szervének törvényességi észrevétele, ügyészi intézkedések</w:t>
            </w:r>
          </w:p>
        </w:tc>
        <w:tc>
          <w:tcPr>
            <w:tcW w:w="1276" w:type="dxa"/>
          </w:tcPr>
          <w:p w14:paraId="450C2CB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7F1C8FDE"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7B97D97B" w14:textId="77777777" w:rsidTr="00E6212F">
        <w:tc>
          <w:tcPr>
            <w:tcW w:w="1611" w:type="dxa"/>
          </w:tcPr>
          <w:p w14:paraId="6BD7462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A723</w:t>
            </w:r>
          </w:p>
        </w:tc>
        <w:tc>
          <w:tcPr>
            <w:tcW w:w="5585" w:type="dxa"/>
            <w:vAlign w:val="bottom"/>
          </w:tcPr>
          <w:p w14:paraId="3CABB8F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Körlevelek (regionális irodák, nemzetiségi önk.)</w:t>
            </w:r>
          </w:p>
        </w:tc>
        <w:tc>
          <w:tcPr>
            <w:tcW w:w="1276" w:type="dxa"/>
          </w:tcPr>
          <w:p w14:paraId="22E2967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708" w:type="dxa"/>
          </w:tcPr>
          <w:p w14:paraId="69B2634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1401AF0E" w14:textId="77777777" w:rsidTr="00E6212F">
        <w:tc>
          <w:tcPr>
            <w:tcW w:w="1611" w:type="dxa"/>
          </w:tcPr>
          <w:p w14:paraId="0B7F4E7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A724</w:t>
            </w:r>
          </w:p>
        </w:tc>
        <w:tc>
          <w:tcPr>
            <w:tcW w:w="5585" w:type="dxa"/>
            <w:vAlign w:val="bottom"/>
          </w:tcPr>
          <w:p w14:paraId="2DF17AE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Közérdekű panaszok, kérelmek, javaslatok, bejelentés</w:t>
            </w:r>
          </w:p>
        </w:tc>
        <w:tc>
          <w:tcPr>
            <w:tcW w:w="1276" w:type="dxa"/>
          </w:tcPr>
          <w:p w14:paraId="2404C3B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708" w:type="dxa"/>
          </w:tcPr>
          <w:p w14:paraId="65D4139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BA1E18C" w14:textId="77777777" w:rsidTr="00E6212F">
        <w:tc>
          <w:tcPr>
            <w:tcW w:w="1611" w:type="dxa"/>
          </w:tcPr>
          <w:p w14:paraId="1FA55BF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A725</w:t>
            </w:r>
          </w:p>
        </w:tc>
        <w:tc>
          <w:tcPr>
            <w:tcW w:w="5585" w:type="dxa"/>
            <w:vAlign w:val="bottom"/>
          </w:tcPr>
          <w:p w14:paraId="25C5EF3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Megállapodások előzetes jogi véleményezése</w:t>
            </w:r>
          </w:p>
        </w:tc>
        <w:tc>
          <w:tcPr>
            <w:tcW w:w="1276" w:type="dxa"/>
          </w:tcPr>
          <w:p w14:paraId="35760A2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708" w:type="dxa"/>
          </w:tcPr>
          <w:p w14:paraId="0C718FA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7338750" w14:textId="77777777" w:rsidTr="00E6212F">
        <w:tc>
          <w:tcPr>
            <w:tcW w:w="1611" w:type="dxa"/>
          </w:tcPr>
          <w:p w14:paraId="0C56A1D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A726</w:t>
            </w:r>
          </w:p>
        </w:tc>
        <w:tc>
          <w:tcPr>
            <w:tcW w:w="5585" w:type="dxa"/>
            <w:vAlign w:val="bottom"/>
          </w:tcPr>
          <w:p w14:paraId="728A560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Minőségbiztosítási, minőségirányítási rendszer</w:t>
            </w:r>
          </w:p>
        </w:tc>
        <w:tc>
          <w:tcPr>
            <w:tcW w:w="1276" w:type="dxa"/>
          </w:tcPr>
          <w:p w14:paraId="4013C7A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51DF1B9F"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469F2E67" w14:textId="77777777" w:rsidTr="00E6212F">
        <w:tc>
          <w:tcPr>
            <w:tcW w:w="1611" w:type="dxa"/>
          </w:tcPr>
          <w:p w14:paraId="0EDAFF2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A727</w:t>
            </w:r>
          </w:p>
        </w:tc>
        <w:tc>
          <w:tcPr>
            <w:tcW w:w="5585" w:type="dxa"/>
            <w:vAlign w:val="bottom"/>
          </w:tcPr>
          <w:p w14:paraId="027A3A3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Munkabalesetek és foglalkoztatási betegségek nyilvántartása</w:t>
            </w:r>
          </w:p>
        </w:tc>
        <w:tc>
          <w:tcPr>
            <w:tcW w:w="1276" w:type="dxa"/>
          </w:tcPr>
          <w:p w14:paraId="2618A77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75</w:t>
            </w:r>
          </w:p>
        </w:tc>
        <w:tc>
          <w:tcPr>
            <w:tcW w:w="708" w:type="dxa"/>
          </w:tcPr>
          <w:p w14:paraId="1ADDB61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22B2DB3" w14:textId="77777777" w:rsidTr="00E6212F">
        <w:tc>
          <w:tcPr>
            <w:tcW w:w="1611" w:type="dxa"/>
          </w:tcPr>
          <w:p w14:paraId="63C3F90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A728</w:t>
            </w:r>
          </w:p>
        </w:tc>
        <w:tc>
          <w:tcPr>
            <w:tcW w:w="5585" w:type="dxa"/>
            <w:vAlign w:val="bottom"/>
          </w:tcPr>
          <w:p w14:paraId="7035C36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 xml:space="preserve">Munkaértekezleti jegyzőkönyv és </w:t>
            </w:r>
            <w:proofErr w:type="spellStart"/>
            <w:r w:rsidRPr="00622B29">
              <w:rPr>
                <w:szCs w:val="24"/>
              </w:rPr>
              <w:t>eml</w:t>
            </w:r>
            <w:proofErr w:type="spellEnd"/>
            <w:r w:rsidRPr="00622B29">
              <w:rPr>
                <w:szCs w:val="24"/>
              </w:rPr>
              <w:t>.(</w:t>
            </w:r>
            <w:proofErr w:type="spellStart"/>
            <w:r w:rsidRPr="00622B29">
              <w:rPr>
                <w:szCs w:val="24"/>
              </w:rPr>
              <w:t>pl</w:t>
            </w:r>
            <w:proofErr w:type="spellEnd"/>
            <w:r w:rsidRPr="00622B29">
              <w:rPr>
                <w:szCs w:val="24"/>
              </w:rPr>
              <w:t>.:</w:t>
            </w:r>
            <w:proofErr w:type="spellStart"/>
            <w:r w:rsidRPr="00622B29">
              <w:rPr>
                <w:szCs w:val="24"/>
              </w:rPr>
              <w:t>regionálisir</w:t>
            </w:r>
            <w:proofErr w:type="spellEnd"/>
            <w:r w:rsidRPr="00622B29">
              <w:rPr>
                <w:szCs w:val="24"/>
              </w:rPr>
              <w:t>.)</w:t>
            </w:r>
          </w:p>
        </w:tc>
        <w:tc>
          <w:tcPr>
            <w:tcW w:w="1276" w:type="dxa"/>
          </w:tcPr>
          <w:p w14:paraId="59955CC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5214C73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4141900" w14:textId="77777777" w:rsidTr="00E6212F">
        <w:tc>
          <w:tcPr>
            <w:tcW w:w="1611" w:type="dxa"/>
          </w:tcPr>
          <w:p w14:paraId="4D84DFA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A729</w:t>
            </w:r>
          </w:p>
        </w:tc>
        <w:tc>
          <w:tcPr>
            <w:tcW w:w="5585" w:type="dxa"/>
            <w:vAlign w:val="bottom"/>
          </w:tcPr>
          <w:p w14:paraId="7D84E94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Munkáltatói juttatások elvi ügyei</w:t>
            </w:r>
          </w:p>
        </w:tc>
        <w:tc>
          <w:tcPr>
            <w:tcW w:w="1276" w:type="dxa"/>
          </w:tcPr>
          <w:p w14:paraId="6EF630F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75C079F8"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7505B188" w14:textId="77777777" w:rsidTr="00E6212F">
        <w:tc>
          <w:tcPr>
            <w:tcW w:w="1611" w:type="dxa"/>
          </w:tcPr>
          <w:p w14:paraId="4210033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A730</w:t>
            </w:r>
          </w:p>
        </w:tc>
        <w:tc>
          <w:tcPr>
            <w:tcW w:w="5585" w:type="dxa"/>
            <w:vAlign w:val="bottom"/>
          </w:tcPr>
          <w:p w14:paraId="7B585CAC" w14:textId="77777777" w:rsidR="00622B29" w:rsidRPr="00622B29" w:rsidRDefault="00622B29" w:rsidP="003138AC">
            <w:pPr>
              <w:overflowPunct w:val="0"/>
              <w:autoSpaceDE w:val="0"/>
              <w:autoSpaceDN w:val="0"/>
              <w:adjustRightInd w:val="0"/>
              <w:spacing w:after="0" w:line="240" w:lineRule="auto"/>
              <w:ind w:left="0"/>
              <w:jc w:val="left"/>
              <w:textAlignment w:val="baseline"/>
              <w:rPr>
                <w:color w:val="auto"/>
                <w:szCs w:val="24"/>
              </w:rPr>
            </w:pPr>
            <w:r w:rsidRPr="00622B29">
              <w:rPr>
                <w:szCs w:val="24"/>
              </w:rPr>
              <w:t>Munkavédelmi ügyek, dohányzóhely kialakítás, rovar</w:t>
            </w:r>
            <w:r w:rsidR="003138AC">
              <w:rPr>
                <w:szCs w:val="24"/>
              </w:rPr>
              <w:t>i</w:t>
            </w:r>
            <w:r w:rsidRPr="00622B29">
              <w:rPr>
                <w:szCs w:val="24"/>
              </w:rPr>
              <w:t>rtás</w:t>
            </w:r>
          </w:p>
        </w:tc>
        <w:tc>
          <w:tcPr>
            <w:tcW w:w="1276" w:type="dxa"/>
          </w:tcPr>
          <w:p w14:paraId="07E830D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708" w:type="dxa"/>
          </w:tcPr>
          <w:p w14:paraId="71A57EF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016ABE8" w14:textId="77777777" w:rsidTr="00E6212F">
        <w:tc>
          <w:tcPr>
            <w:tcW w:w="1611" w:type="dxa"/>
          </w:tcPr>
          <w:p w14:paraId="7678B7E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A731</w:t>
            </w:r>
          </w:p>
        </w:tc>
        <w:tc>
          <w:tcPr>
            <w:tcW w:w="5585" w:type="dxa"/>
            <w:vAlign w:val="bottom"/>
          </w:tcPr>
          <w:p w14:paraId="1033D86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Sajtóügyek, reprezentáció, PR tevékenység</w:t>
            </w:r>
          </w:p>
        </w:tc>
        <w:tc>
          <w:tcPr>
            <w:tcW w:w="1276" w:type="dxa"/>
          </w:tcPr>
          <w:p w14:paraId="3000FBB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708" w:type="dxa"/>
          </w:tcPr>
          <w:p w14:paraId="30C6A78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24FD486" w14:textId="77777777" w:rsidTr="00E6212F">
        <w:tc>
          <w:tcPr>
            <w:tcW w:w="1611" w:type="dxa"/>
          </w:tcPr>
          <w:p w14:paraId="10CDBB6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A732</w:t>
            </w:r>
          </w:p>
        </w:tc>
        <w:tc>
          <w:tcPr>
            <w:tcW w:w="5585" w:type="dxa"/>
            <w:vAlign w:val="bottom"/>
          </w:tcPr>
          <w:p w14:paraId="3F9B02E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Statisztika (éves)</w:t>
            </w:r>
          </w:p>
        </w:tc>
        <w:tc>
          <w:tcPr>
            <w:tcW w:w="1276" w:type="dxa"/>
          </w:tcPr>
          <w:p w14:paraId="38CB69B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6EA3F08A" w14:textId="77777777" w:rsidR="00622B29" w:rsidRPr="00622B29" w:rsidRDefault="003B55E5"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0D4089AA" w14:textId="77777777" w:rsidTr="00E6212F">
        <w:tc>
          <w:tcPr>
            <w:tcW w:w="1611" w:type="dxa"/>
          </w:tcPr>
          <w:p w14:paraId="6B98CBD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A733</w:t>
            </w:r>
          </w:p>
        </w:tc>
        <w:tc>
          <w:tcPr>
            <w:tcW w:w="5585" w:type="dxa"/>
            <w:vAlign w:val="bottom"/>
          </w:tcPr>
          <w:p w14:paraId="5FD16CB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Statisztika (időszaki)</w:t>
            </w:r>
          </w:p>
        </w:tc>
        <w:tc>
          <w:tcPr>
            <w:tcW w:w="1276" w:type="dxa"/>
          </w:tcPr>
          <w:p w14:paraId="0044B8D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6774F74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A41DCE4" w14:textId="77777777" w:rsidTr="00E6212F">
        <w:tc>
          <w:tcPr>
            <w:tcW w:w="1611" w:type="dxa"/>
          </w:tcPr>
          <w:p w14:paraId="7FEDF93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A734</w:t>
            </w:r>
          </w:p>
        </w:tc>
        <w:tc>
          <w:tcPr>
            <w:tcW w:w="5585" w:type="dxa"/>
            <w:vAlign w:val="bottom"/>
          </w:tcPr>
          <w:p w14:paraId="677E0D7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 xml:space="preserve">Szakmai értekezlet jegyzőkönyv és </w:t>
            </w:r>
            <w:proofErr w:type="spellStart"/>
            <w:r w:rsidRPr="00622B29">
              <w:rPr>
                <w:szCs w:val="24"/>
              </w:rPr>
              <w:t>eml</w:t>
            </w:r>
            <w:proofErr w:type="spellEnd"/>
            <w:r w:rsidRPr="00622B29">
              <w:rPr>
                <w:szCs w:val="24"/>
              </w:rPr>
              <w:t>. (pl. regionális i.)</w:t>
            </w:r>
          </w:p>
        </w:tc>
        <w:tc>
          <w:tcPr>
            <w:tcW w:w="1276" w:type="dxa"/>
          </w:tcPr>
          <w:p w14:paraId="69D681E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6541D97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09E311C" w14:textId="77777777" w:rsidTr="00E6212F">
        <w:tc>
          <w:tcPr>
            <w:tcW w:w="1611" w:type="dxa"/>
          </w:tcPr>
          <w:p w14:paraId="3BC3E50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A735</w:t>
            </w:r>
          </w:p>
        </w:tc>
        <w:tc>
          <w:tcPr>
            <w:tcW w:w="5585" w:type="dxa"/>
            <w:vAlign w:val="bottom"/>
          </w:tcPr>
          <w:p w14:paraId="653715D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Szerződések előzetes jogi véleményezése</w:t>
            </w:r>
          </w:p>
        </w:tc>
        <w:tc>
          <w:tcPr>
            <w:tcW w:w="1276" w:type="dxa"/>
          </w:tcPr>
          <w:p w14:paraId="0D4DA51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708" w:type="dxa"/>
          </w:tcPr>
          <w:p w14:paraId="76C2F78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837726D" w14:textId="77777777" w:rsidTr="00E6212F">
        <w:tc>
          <w:tcPr>
            <w:tcW w:w="1611" w:type="dxa"/>
          </w:tcPr>
          <w:p w14:paraId="3FCED4D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A736</w:t>
            </w:r>
          </w:p>
        </w:tc>
        <w:tc>
          <w:tcPr>
            <w:tcW w:w="5585" w:type="dxa"/>
            <w:vAlign w:val="bottom"/>
          </w:tcPr>
          <w:p w14:paraId="7CC7210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Tájékoztatások, adatszolgáltatások, feljegyzések</w:t>
            </w:r>
          </w:p>
        </w:tc>
        <w:tc>
          <w:tcPr>
            <w:tcW w:w="1276" w:type="dxa"/>
          </w:tcPr>
          <w:p w14:paraId="7E49FD5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708" w:type="dxa"/>
          </w:tcPr>
          <w:p w14:paraId="7789456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9603319" w14:textId="77777777" w:rsidTr="00E6212F">
        <w:tc>
          <w:tcPr>
            <w:tcW w:w="1611" w:type="dxa"/>
          </w:tcPr>
          <w:p w14:paraId="322DB7D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A737</w:t>
            </w:r>
          </w:p>
        </w:tc>
        <w:tc>
          <w:tcPr>
            <w:tcW w:w="5585" w:type="dxa"/>
            <w:vAlign w:val="bottom"/>
          </w:tcPr>
          <w:p w14:paraId="1EF33AD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Utónévjegyzékkel, családi névvel kapcsolatos ügyek</w:t>
            </w:r>
          </w:p>
        </w:tc>
        <w:tc>
          <w:tcPr>
            <w:tcW w:w="1276" w:type="dxa"/>
          </w:tcPr>
          <w:p w14:paraId="7425A56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6347ED1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4CAF8F31" w14:textId="77777777" w:rsidTr="00E6212F">
        <w:tc>
          <w:tcPr>
            <w:tcW w:w="1611" w:type="dxa"/>
          </w:tcPr>
          <w:p w14:paraId="5A951D7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A738</w:t>
            </w:r>
          </w:p>
        </w:tc>
        <w:tc>
          <w:tcPr>
            <w:tcW w:w="5585" w:type="dxa"/>
            <w:vAlign w:val="bottom"/>
          </w:tcPr>
          <w:p w14:paraId="259796A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Vállalkozási és megbízási szerződések</w:t>
            </w:r>
          </w:p>
        </w:tc>
        <w:tc>
          <w:tcPr>
            <w:tcW w:w="1276" w:type="dxa"/>
          </w:tcPr>
          <w:p w14:paraId="437C32C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708" w:type="dxa"/>
          </w:tcPr>
          <w:p w14:paraId="0EB4E48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0B48F18" w14:textId="77777777" w:rsidTr="00E6212F">
        <w:tc>
          <w:tcPr>
            <w:tcW w:w="1611" w:type="dxa"/>
          </w:tcPr>
          <w:p w14:paraId="0615329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A739</w:t>
            </w:r>
          </w:p>
        </w:tc>
        <w:tc>
          <w:tcPr>
            <w:tcW w:w="5585" w:type="dxa"/>
            <w:vAlign w:val="bottom"/>
          </w:tcPr>
          <w:p w14:paraId="7642213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Vezetői értekezletek jegyzőkönyvek, emlékeztetők</w:t>
            </w:r>
          </w:p>
        </w:tc>
        <w:tc>
          <w:tcPr>
            <w:tcW w:w="1276" w:type="dxa"/>
          </w:tcPr>
          <w:p w14:paraId="6200554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708" w:type="dxa"/>
          </w:tcPr>
          <w:p w14:paraId="41D5589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4F05E956" w14:textId="77777777" w:rsidTr="00E6212F">
        <w:tc>
          <w:tcPr>
            <w:tcW w:w="1611" w:type="dxa"/>
          </w:tcPr>
          <w:p w14:paraId="19E2575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A740</w:t>
            </w:r>
          </w:p>
        </w:tc>
        <w:tc>
          <w:tcPr>
            <w:tcW w:w="5585" w:type="dxa"/>
            <w:vAlign w:val="bottom"/>
          </w:tcPr>
          <w:p w14:paraId="1B3CC93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Hivatali rendezvények előkészítésével és lebonyolításával kapcsolatos ügyek</w:t>
            </w:r>
          </w:p>
        </w:tc>
        <w:tc>
          <w:tcPr>
            <w:tcW w:w="1276" w:type="dxa"/>
          </w:tcPr>
          <w:p w14:paraId="05FF45E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2D2A68D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30D5562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035785DE" w14:textId="77777777" w:rsidR="00622B29" w:rsidRPr="00622B29" w:rsidRDefault="00622B29" w:rsidP="00622B29">
      <w:pPr>
        <w:spacing w:after="160" w:line="259" w:lineRule="auto"/>
        <w:ind w:left="0"/>
        <w:jc w:val="left"/>
        <w:rPr>
          <w:b/>
          <w:color w:val="auto"/>
          <w:szCs w:val="24"/>
        </w:rPr>
      </w:pPr>
      <w:r w:rsidRPr="00622B29">
        <w:rPr>
          <w:b/>
          <w:color w:val="auto"/>
          <w:szCs w:val="24"/>
        </w:rPr>
        <w:br w:type="page"/>
      </w:r>
    </w:p>
    <w:p w14:paraId="4FB74BBF"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lastRenderedPageBreak/>
        <w:t>VIII. Hivatal pénz- és vagyonkezelés</w:t>
      </w:r>
    </w:p>
    <w:p w14:paraId="45E1BDC5"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0"/>
        <w:gridCol w:w="5482"/>
        <w:gridCol w:w="1276"/>
        <w:gridCol w:w="704"/>
      </w:tblGrid>
      <w:tr w:rsidR="00622B29" w:rsidRPr="00622B29" w14:paraId="33C158F2" w14:textId="77777777" w:rsidTr="00E6212F">
        <w:trPr>
          <w:trHeight w:val="759"/>
        </w:trPr>
        <w:tc>
          <w:tcPr>
            <w:tcW w:w="1611" w:type="dxa"/>
          </w:tcPr>
          <w:p w14:paraId="003A112D"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Tételszám</w:t>
            </w:r>
          </w:p>
        </w:tc>
        <w:tc>
          <w:tcPr>
            <w:tcW w:w="5585" w:type="dxa"/>
          </w:tcPr>
          <w:p w14:paraId="4EB1A052"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1276" w:type="dxa"/>
          </w:tcPr>
          <w:p w14:paraId="0F6053BE"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708" w:type="dxa"/>
          </w:tcPr>
          <w:p w14:paraId="7D795BBD"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44EEC0BC" w14:textId="77777777" w:rsidTr="00E6212F">
        <w:tc>
          <w:tcPr>
            <w:tcW w:w="1611" w:type="dxa"/>
          </w:tcPr>
          <w:p w14:paraId="1B7E1C5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A801</w:t>
            </w:r>
          </w:p>
        </w:tc>
        <w:tc>
          <w:tcPr>
            <w:tcW w:w="5585" w:type="dxa"/>
            <w:vAlign w:val="bottom"/>
          </w:tcPr>
          <w:p w14:paraId="5012536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Analitikus nyilvántartások (leltározás, selejtezés)</w:t>
            </w:r>
          </w:p>
        </w:tc>
        <w:tc>
          <w:tcPr>
            <w:tcW w:w="1276" w:type="dxa"/>
          </w:tcPr>
          <w:p w14:paraId="6A1684C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8</w:t>
            </w:r>
          </w:p>
        </w:tc>
        <w:tc>
          <w:tcPr>
            <w:tcW w:w="708" w:type="dxa"/>
          </w:tcPr>
          <w:p w14:paraId="7CF1023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AD3AD1F" w14:textId="77777777" w:rsidTr="00E6212F">
        <w:tc>
          <w:tcPr>
            <w:tcW w:w="1611" w:type="dxa"/>
          </w:tcPr>
          <w:p w14:paraId="1664D48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A802</w:t>
            </w:r>
          </w:p>
        </w:tc>
        <w:tc>
          <w:tcPr>
            <w:tcW w:w="5585" w:type="dxa"/>
            <w:vAlign w:val="bottom"/>
          </w:tcPr>
          <w:p w14:paraId="3539E58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Banki és pénzügyi levelezés, bankszámlanyitás</w:t>
            </w:r>
          </w:p>
        </w:tc>
        <w:tc>
          <w:tcPr>
            <w:tcW w:w="1276" w:type="dxa"/>
          </w:tcPr>
          <w:p w14:paraId="0928605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6D05993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3BFE232" w14:textId="77777777" w:rsidTr="00E6212F">
        <w:tc>
          <w:tcPr>
            <w:tcW w:w="1611" w:type="dxa"/>
          </w:tcPr>
          <w:p w14:paraId="75A5458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A803</w:t>
            </w:r>
          </w:p>
        </w:tc>
        <w:tc>
          <w:tcPr>
            <w:tcW w:w="5585" w:type="dxa"/>
            <w:vAlign w:val="bottom"/>
          </w:tcPr>
          <w:p w14:paraId="6068CF3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Céltámogatások igénylése és lebonyolítása</w:t>
            </w:r>
          </w:p>
        </w:tc>
        <w:tc>
          <w:tcPr>
            <w:tcW w:w="1276" w:type="dxa"/>
          </w:tcPr>
          <w:p w14:paraId="2FE1568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708" w:type="dxa"/>
          </w:tcPr>
          <w:p w14:paraId="72C2518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299E4AF" w14:textId="77777777" w:rsidTr="00E6212F">
        <w:tc>
          <w:tcPr>
            <w:tcW w:w="1611" w:type="dxa"/>
          </w:tcPr>
          <w:p w14:paraId="13556CC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A804</w:t>
            </w:r>
          </w:p>
        </w:tc>
        <w:tc>
          <w:tcPr>
            <w:tcW w:w="5585" w:type="dxa"/>
            <w:vAlign w:val="bottom"/>
          </w:tcPr>
          <w:p w14:paraId="4F3A2B1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Éves költségvetés, módosítások</w:t>
            </w:r>
          </w:p>
        </w:tc>
        <w:tc>
          <w:tcPr>
            <w:tcW w:w="1276" w:type="dxa"/>
          </w:tcPr>
          <w:p w14:paraId="0593D85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708" w:type="dxa"/>
          </w:tcPr>
          <w:p w14:paraId="13DE4F6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1A7F17EE" w14:textId="77777777" w:rsidTr="00E6212F">
        <w:tc>
          <w:tcPr>
            <w:tcW w:w="1611" w:type="dxa"/>
          </w:tcPr>
          <w:p w14:paraId="74E6F07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A805</w:t>
            </w:r>
          </w:p>
        </w:tc>
        <w:tc>
          <w:tcPr>
            <w:tcW w:w="5585" w:type="dxa"/>
            <w:vAlign w:val="bottom"/>
          </w:tcPr>
          <w:p w14:paraId="5AA46F8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Hitelfelvétel és bonyolítás, hitelnyilvántartás</w:t>
            </w:r>
          </w:p>
        </w:tc>
        <w:tc>
          <w:tcPr>
            <w:tcW w:w="1276" w:type="dxa"/>
          </w:tcPr>
          <w:p w14:paraId="71578DF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708" w:type="dxa"/>
          </w:tcPr>
          <w:p w14:paraId="46ED591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46121BB2" w14:textId="77777777" w:rsidTr="00E6212F">
        <w:tc>
          <w:tcPr>
            <w:tcW w:w="1611" w:type="dxa"/>
          </w:tcPr>
          <w:p w14:paraId="18C5B9C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A806</w:t>
            </w:r>
          </w:p>
        </w:tc>
        <w:tc>
          <w:tcPr>
            <w:tcW w:w="5585" w:type="dxa"/>
            <w:vAlign w:val="bottom"/>
          </w:tcPr>
          <w:p w14:paraId="74743F6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Hivatali vagyoni bérletre vonatkozó ügyek</w:t>
            </w:r>
          </w:p>
        </w:tc>
        <w:tc>
          <w:tcPr>
            <w:tcW w:w="1276" w:type="dxa"/>
          </w:tcPr>
          <w:p w14:paraId="2AB27E1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1C9CCA8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4D39EB18" w14:textId="77777777" w:rsidTr="00E6212F">
        <w:tc>
          <w:tcPr>
            <w:tcW w:w="1611" w:type="dxa"/>
          </w:tcPr>
          <w:p w14:paraId="3FBD4B2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A807</w:t>
            </w:r>
          </w:p>
        </w:tc>
        <w:tc>
          <w:tcPr>
            <w:tcW w:w="5585" w:type="dxa"/>
            <w:vAlign w:val="bottom"/>
          </w:tcPr>
          <w:p w14:paraId="5BF9596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Hivatali vagyoni cserére vonatkozó ügyek</w:t>
            </w:r>
          </w:p>
        </w:tc>
        <w:tc>
          <w:tcPr>
            <w:tcW w:w="1276" w:type="dxa"/>
          </w:tcPr>
          <w:p w14:paraId="07E6D74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3DDC732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6A247321" w14:textId="77777777" w:rsidTr="00E6212F">
        <w:tc>
          <w:tcPr>
            <w:tcW w:w="1611" w:type="dxa"/>
          </w:tcPr>
          <w:p w14:paraId="41FCC85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A808</w:t>
            </w:r>
          </w:p>
        </w:tc>
        <w:tc>
          <w:tcPr>
            <w:tcW w:w="5585" w:type="dxa"/>
            <w:vAlign w:val="bottom"/>
          </w:tcPr>
          <w:p w14:paraId="199E9C8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Hivatali vagyoni haszonbérletre vonatkozó ügyek</w:t>
            </w:r>
          </w:p>
        </w:tc>
        <w:tc>
          <w:tcPr>
            <w:tcW w:w="1276" w:type="dxa"/>
          </w:tcPr>
          <w:p w14:paraId="74E7C89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7B07827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1ACE6B4D" w14:textId="77777777" w:rsidTr="00E6212F">
        <w:tc>
          <w:tcPr>
            <w:tcW w:w="1611" w:type="dxa"/>
          </w:tcPr>
          <w:p w14:paraId="1361B4D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A809</w:t>
            </w:r>
          </w:p>
        </w:tc>
        <w:tc>
          <w:tcPr>
            <w:tcW w:w="5585" w:type="dxa"/>
            <w:vAlign w:val="bottom"/>
          </w:tcPr>
          <w:p w14:paraId="2663A5F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Hivatali vagyoni jelzálogra vonatkozó ügyek</w:t>
            </w:r>
          </w:p>
        </w:tc>
        <w:tc>
          <w:tcPr>
            <w:tcW w:w="1276" w:type="dxa"/>
          </w:tcPr>
          <w:p w14:paraId="57E323B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3FDCF5C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3C1FEFEB" w14:textId="77777777" w:rsidTr="00E6212F">
        <w:tc>
          <w:tcPr>
            <w:tcW w:w="1611" w:type="dxa"/>
          </w:tcPr>
          <w:p w14:paraId="7BF73AC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A810</w:t>
            </w:r>
          </w:p>
        </w:tc>
        <w:tc>
          <w:tcPr>
            <w:tcW w:w="5585" w:type="dxa"/>
            <w:vAlign w:val="bottom"/>
          </w:tcPr>
          <w:p w14:paraId="5697651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Hivatali vagyoni kezelésre vonatkozó ügyek</w:t>
            </w:r>
          </w:p>
        </w:tc>
        <w:tc>
          <w:tcPr>
            <w:tcW w:w="1276" w:type="dxa"/>
          </w:tcPr>
          <w:p w14:paraId="090D4FF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5EC163D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1EA6AA5F" w14:textId="77777777" w:rsidTr="00E6212F">
        <w:tc>
          <w:tcPr>
            <w:tcW w:w="1611" w:type="dxa"/>
          </w:tcPr>
          <w:p w14:paraId="3043E8C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A811</w:t>
            </w:r>
          </w:p>
        </w:tc>
        <w:tc>
          <w:tcPr>
            <w:tcW w:w="5585" w:type="dxa"/>
            <w:vAlign w:val="bottom"/>
          </w:tcPr>
          <w:p w14:paraId="3846156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Hivatali vagyoni vagyonkezelői jog létesítése</w:t>
            </w:r>
          </w:p>
        </w:tc>
        <w:tc>
          <w:tcPr>
            <w:tcW w:w="1276" w:type="dxa"/>
          </w:tcPr>
          <w:p w14:paraId="73AFD49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3B7BFD0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4DA338D7" w14:textId="77777777" w:rsidTr="00E6212F">
        <w:tc>
          <w:tcPr>
            <w:tcW w:w="1611" w:type="dxa"/>
          </w:tcPr>
          <w:p w14:paraId="7AE2B42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A812</w:t>
            </w:r>
          </w:p>
        </w:tc>
        <w:tc>
          <w:tcPr>
            <w:tcW w:w="5585" w:type="dxa"/>
            <w:vAlign w:val="bottom"/>
          </w:tcPr>
          <w:p w14:paraId="662664D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Hivatali vagyoni vásárlásra vonatkozó ügyek</w:t>
            </w:r>
          </w:p>
        </w:tc>
        <w:tc>
          <w:tcPr>
            <w:tcW w:w="1276" w:type="dxa"/>
          </w:tcPr>
          <w:p w14:paraId="69F7146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46D7534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1C124BEC" w14:textId="77777777" w:rsidTr="00E6212F">
        <w:tc>
          <w:tcPr>
            <w:tcW w:w="1611" w:type="dxa"/>
          </w:tcPr>
          <w:p w14:paraId="09C86CB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A813</w:t>
            </w:r>
          </w:p>
        </w:tc>
        <w:tc>
          <w:tcPr>
            <w:tcW w:w="5585" w:type="dxa"/>
            <w:vAlign w:val="bottom"/>
          </w:tcPr>
          <w:p w14:paraId="68FF95C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Ingatlan- és vagyonnyilvántartás</w:t>
            </w:r>
          </w:p>
        </w:tc>
        <w:tc>
          <w:tcPr>
            <w:tcW w:w="1276" w:type="dxa"/>
          </w:tcPr>
          <w:p w14:paraId="3022B3D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3E59F4D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HN</w:t>
            </w:r>
          </w:p>
        </w:tc>
      </w:tr>
      <w:tr w:rsidR="00622B29" w:rsidRPr="00622B29" w14:paraId="078C4D6F" w14:textId="77777777" w:rsidTr="00E6212F">
        <w:tc>
          <w:tcPr>
            <w:tcW w:w="1611" w:type="dxa"/>
          </w:tcPr>
          <w:p w14:paraId="04F76D9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A814</w:t>
            </w:r>
          </w:p>
        </w:tc>
        <w:tc>
          <w:tcPr>
            <w:tcW w:w="5585" w:type="dxa"/>
            <w:vAlign w:val="bottom"/>
          </w:tcPr>
          <w:p w14:paraId="2333C69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Kisebb beszerzések, megrendelések</w:t>
            </w:r>
          </w:p>
        </w:tc>
        <w:tc>
          <w:tcPr>
            <w:tcW w:w="1276" w:type="dxa"/>
          </w:tcPr>
          <w:p w14:paraId="14568A6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8</w:t>
            </w:r>
          </w:p>
        </w:tc>
        <w:tc>
          <w:tcPr>
            <w:tcW w:w="708" w:type="dxa"/>
          </w:tcPr>
          <w:p w14:paraId="5708CC2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BE3A967" w14:textId="77777777" w:rsidTr="00E6212F">
        <w:tc>
          <w:tcPr>
            <w:tcW w:w="1611" w:type="dxa"/>
          </w:tcPr>
          <w:p w14:paraId="2C83525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A815</w:t>
            </w:r>
          </w:p>
        </w:tc>
        <w:tc>
          <w:tcPr>
            <w:tcW w:w="5585" w:type="dxa"/>
            <w:vAlign w:val="bottom"/>
          </w:tcPr>
          <w:p w14:paraId="44F9FA1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Költségvetési beszámoló időszaki</w:t>
            </w:r>
          </w:p>
        </w:tc>
        <w:tc>
          <w:tcPr>
            <w:tcW w:w="1276" w:type="dxa"/>
          </w:tcPr>
          <w:p w14:paraId="44FB35B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708" w:type="dxa"/>
          </w:tcPr>
          <w:p w14:paraId="7447A72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87D100F" w14:textId="77777777" w:rsidTr="00E6212F">
        <w:tc>
          <w:tcPr>
            <w:tcW w:w="1611" w:type="dxa"/>
          </w:tcPr>
          <w:p w14:paraId="67E6BD8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A816</w:t>
            </w:r>
          </w:p>
        </w:tc>
        <w:tc>
          <w:tcPr>
            <w:tcW w:w="5585" w:type="dxa"/>
            <w:vAlign w:val="bottom"/>
          </w:tcPr>
          <w:p w14:paraId="1A02515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Költségvetési beszámoló éves</w:t>
            </w:r>
          </w:p>
        </w:tc>
        <w:tc>
          <w:tcPr>
            <w:tcW w:w="1276" w:type="dxa"/>
          </w:tcPr>
          <w:p w14:paraId="65F75A4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708" w:type="dxa"/>
          </w:tcPr>
          <w:p w14:paraId="5D4E8625"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6D1271AE" w14:textId="77777777" w:rsidTr="00E6212F">
        <w:tc>
          <w:tcPr>
            <w:tcW w:w="1611" w:type="dxa"/>
          </w:tcPr>
          <w:p w14:paraId="60DDE86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A817</w:t>
            </w:r>
          </w:p>
        </w:tc>
        <w:tc>
          <w:tcPr>
            <w:tcW w:w="5585" w:type="dxa"/>
            <w:vAlign w:val="bottom"/>
          </w:tcPr>
          <w:p w14:paraId="3C290F1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Költségvetéssel és pénzkezeléssel kapcsolatos ügyek</w:t>
            </w:r>
          </w:p>
        </w:tc>
        <w:tc>
          <w:tcPr>
            <w:tcW w:w="1276" w:type="dxa"/>
          </w:tcPr>
          <w:p w14:paraId="0E35634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708" w:type="dxa"/>
          </w:tcPr>
          <w:p w14:paraId="312ED79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B3CA266" w14:textId="77777777" w:rsidTr="00E6212F">
        <w:tc>
          <w:tcPr>
            <w:tcW w:w="1611" w:type="dxa"/>
          </w:tcPr>
          <w:p w14:paraId="77A023A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A818</w:t>
            </w:r>
          </w:p>
        </w:tc>
        <w:tc>
          <w:tcPr>
            <w:tcW w:w="5585" w:type="dxa"/>
            <w:vAlign w:val="bottom"/>
          </w:tcPr>
          <w:p w14:paraId="5583EEC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Közbeszerzés nélküli beruházások szervezése, lebonyolítása</w:t>
            </w:r>
          </w:p>
        </w:tc>
        <w:tc>
          <w:tcPr>
            <w:tcW w:w="1276" w:type="dxa"/>
          </w:tcPr>
          <w:p w14:paraId="416BCB3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5F5FDA0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A4FE964" w14:textId="77777777" w:rsidTr="00E6212F">
        <w:tc>
          <w:tcPr>
            <w:tcW w:w="1611" w:type="dxa"/>
          </w:tcPr>
          <w:p w14:paraId="602F0B0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A819</w:t>
            </w:r>
          </w:p>
        </w:tc>
        <w:tc>
          <w:tcPr>
            <w:tcW w:w="5585" w:type="dxa"/>
            <w:vAlign w:val="bottom"/>
          </w:tcPr>
          <w:p w14:paraId="07C7F66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Közbeszerzési beruházások szervezése lebonyolítása</w:t>
            </w:r>
          </w:p>
        </w:tc>
        <w:tc>
          <w:tcPr>
            <w:tcW w:w="1276" w:type="dxa"/>
          </w:tcPr>
          <w:p w14:paraId="1D455B0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708" w:type="dxa"/>
          </w:tcPr>
          <w:p w14:paraId="08C14A6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E66CE4B" w14:textId="77777777" w:rsidTr="00E6212F">
        <w:tc>
          <w:tcPr>
            <w:tcW w:w="1611" w:type="dxa"/>
          </w:tcPr>
          <w:p w14:paraId="66B9A65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A820</w:t>
            </w:r>
          </w:p>
        </w:tc>
        <w:tc>
          <w:tcPr>
            <w:tcW w:w="5585" w:type="dxa"/>
            <w:vAlign w:val="bottom"/>
          </w:tcPr>
          <w:p w14:paraId="7B2EA7D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szCs w:val="24"/>
              </w:rPr>
              <w:t>Leltárfelvételi ívek</w:t>
            </w:r>
          </w:p>
        </w:tc>
        <w:tc>
          <w:tcPr>
            <w:tcW w:w="1276" w:type="dxa"/>
          </w:tcPr>
          <w:p w14:paraId="47EB218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8</w:t>
            </w:r>
          </w:p>
        </w:tc>
        <w:tc>
          <w:tcPr>
            <w:tcW w:w="708" w:type="dxa"/>
          </w:tcPr>
          <w:p w14:paraId="22721A4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1904C51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p w14:paraId="67093BB9" w14:textId="77777777" w:rsidR="00622B29" w:rsidRPr="00622B29" w:rsidRDefault="00622B29" w:rsidP="00622B29">
      <w:pPr>
        <w:spacing w:after="160" w:line="259" w:lineRule="auto"/>
        <w:ind w:left="0"/>
        <w:jc w:val="left"/>
        <w:rPr>
          <w:b/>
          <w:color w:val="auto"/>
          <w:szCs w:val="24"/>
        </w:rPr>
      </w:pPr>
      <w:r w:rsidRPr="00622B29">
        <w:rPr>
          <w:b/>
          <w:color w:val="auto"/>
          <w:szCs w:val="24"/>
        </w:rPr>
        <w:br w:type="page"/>
      </w:r>
    </w:p>
    <w:p w14:paraId="68450F88" w14:textId="77777777" w:rsidR="00622B29" w:rsidRPr="00622B29" w:rsidRDefault="00622B29" w:rsidP="00622B29">
      <w:pPr>
        <w:spacing w:after="160" w:line="259" w:lineRule="auto"/>
        <w:ind w:left="0"/>
        <w:jc w:val="left"/>
        <w:rPr>
          <w:color w:val="auto"/>
          <w:szCs w:val="24"/>
        </w:rPr>
      </w:pPr>
    </w:p>
    <w:p w14:paraId="3C71C0C1" w14:textId="77777777" w:rsidR="00E83CB2" w:rsidRPr="00E83CB2" w:rsidRDefault="00736C91" w:rsidP="00736C91">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0"/>
        <w:jc w:val="center"/>
        <w:textAlignment w:val="baseline"/>
        <w:rPr>
          <w:b/>
          <w:color w:val="auto"/>
          <w:sz w:val="26"/>
          <w:szCs w:val="26"/>
        </w:rPr>
      </w:pPr>
      <w:r w:rsidRPr="00E83CB2">
        <w:rPr>
          <w:b/>
          <w:color w:val="auto"/>
          <w:sz w:val="26"/>
          <w:szCs w:val="26"/>
        </w:rPr>
        <w:t>KÜLÖNÖS RÉSZ</w:t>
      </w:r>
    </w:p>
    <w:p w14:paraId="72FC789D" w14:textId="77777777" w:rsidR="00E83CB2" w:rsidRDefault="00E83CB2" w:rsidP="00622B29">
      <w:pPr>
        <w:overflowPunct w:val="0"/>
        <w:autoSpaceDE w:val="0"/>
        <w:autoSpaceDN w:val="0"/>
        <w:adjustRightInd w:val="0"/>
        <w:spacing w:after="0" w:line="240" w:lineRule="auto"/>
        <w:ind w:left="0"/>
        <w:jc w:val="center"/>
        <w:textAlignment w:val="baseline"/>
        <w:rPr>
          <w:b/>
          <w:color w:val="auto"/>
          <w:szCs w:val="24"/>
        </w:rPr>
      </w:pPr>
    </w:p>
    <w:p w14:paraId="5AAC0A55" w14:textId="4F34E48A"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t xml:space="preserve">X. </w:t>
      </w:r>
      <w:r w:rsidR="00360074">
        <w:rPr>
          <w:b/>
          <w:color w:val="auto"/>
          <w:szCs w:val="24"/>
        </w:rPr>
        <w:t>Köznevelés</w:t>
      </w:r>
    </w:p>
    <w:p w14:paraId="15153CEB"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tbl>
      <w:tblPr>
        <w:tblStyle w:val="Rcsostblzat"/>
        <w:tblW w:w="0" w:type="auto"/>
        <w:tblLook w:val="04A0" w:firstRow="1" w:lastRow="0" w:firstColumn="1" w:lastColumn="0" w:noHBand="0" w:noVBand="1"/>
      </w:tblPr>
      <w:tblGrid>
        <w:gridCol w:w="1648"/>
        <w:gridCol w:w="5451"/>
        <w:gridCol w:w="30"/>
        <w:gridCol w:w="1279"/>
        <w:gridCol w:w="654"/>
      </w:tblGrid>
      <w:tr w:rsidR="00622B29" w:rsidRPr="00622B29" w14:paraId="015DA401" w14:textId="77777777" w:rsidTr="000660C7">
        <w:trPr>
          <w:trHeight w:val="759"/>
        </w:trPr>
        <w:tc>
          <w:tcPr>
            <w:tcW w:w="1655" w:type="dxa"/>
          </w:tcPr>
          <w:p w14:paraId="6ACEB545"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Tételszám</w:t>
            </w:r>
          </w:p>
        </w:tc>
        <w:tc>
          <w:tcPr>
            <w:tcW w:w="5536" w:type="dxa"/>
            <w:gridSpan w:val="2"/>
          </w:tcPr>
          <w:p w14:paraId="170D1739"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1275" w:type="dxa"/>
          </w:tcPr>
          <w:p w14:paraId="6C40A29F"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596" w:type="dxa"/>
          </w:tcPr>
          <w:p w14:paraId="06ABA174"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56EE0C83" w14:textId="77777777" w:rsidTr="000660C7">
        <w:trPr>
          <w:trHeight w:val="404"/>
        </w:trPr>
        <w:tc>
          <w:tcPr>
            <w:tcW w:w="1655" w:type="dxa"/>
          </w:tcPr>
          <w:p w14:paraId="00696B1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K1001</w:t>
            </w:r>
          </w:p>
        </w:tc>
        <w:tc>
          <w:tcPr>
            <w:tcW w:w="5536" w:type="dxa"/>
            <w:gridSpan w:val="2"/>
          </w:tcPr>
          <w:p w14:paraId="673D479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Közoktatási fejlesztési és intézkedési terv, esélyegyenlőségi intézkedési terv</w:t>
            </w:r>
          </w:p>
        </w:tc>
        <w:tc>
          <w:tcPr>
            <w:tcW w:w="1275" w:type="dxa"/>
          </w:tcPr>
          <w:p w14:paraId="34EF433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6" w:type="dxa"/>
          </w:tcPr>
          <w:p w14:paraId="59F2E953"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6F2BB74A" w14:textId="77777777" w:rsidTr="000660C7">
        <w:trPr>
          <w:trHeight w:val="404"/>
        </w:trPr>
        <w:tc>
          <w:tcPr>
            <w:tcW w:w="1655" w:type="dxa"/>
          </w:tcPr>
          <w:p w14:paraId="0562E4F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K1002</w:t>
            </w:r>
          </w:p>
        </w:tc>
        <w:tc>
          <w:tcPr>
            <w:tcW w:w="5536" w:type="dxa"/>
            <w:gridSpan w:val="2"/>
          </w:tcPr>
          <w:p w14:paraId="3DF7B13A" w14:textId="3B306783" w:rsidR="00622B29" w:rsidRPr="00881BA3" w:rsidRDefault="00881BA3" w:rsidP="000660C7">
            <w:pPr>
              <w:spacing w:before="100" w:beforeAutospacing="1" w:after="100" w:afterAutospacing="1" w:line="240" w:lineRule="auto"/>
              <w:ind w:left="0"/>
              <w:jc w:val="left"/>
              <w:rPr>
                <w:color w:val="auto"/>
              </w:rPr>
            </w:pPr>
            <w:r>
              <w:rPr>
                <w:rStyle w:val="highlighted"/>
              </w:rPr>
              <w:t>MEGSZŰNT TÉTEL</w:t>
            </w:r>
          </w:p>
        </w:tc>
        <w:tc>
          <w:tcPr>
            <w:tcW w:w="1275" w:type="dxa"/>
          </w:tcPr>
          <w:p w14:paraId="6256C67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6" w:type="dxa"/>
          </w:tcPr>
          <w:p w14:paraId="36081573"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1D7F2188" w14:textId="77777777" w:rsidTr="000660C7">
        <w:trPr>
          <w:trHeight w:val="404"/>
        </w:trPr>
        <w:tc>
          <w:tcPr>
            <w:tcW w:w="1655" w:type="dxa"/>
          </w:tcPr>
          <w:p w14:paraId="7B237BE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K1003</w:t>
            </w:r>
          </w:p>
        </w:tc>
        <w:tc>
          <w:tcPr>
            <w:tcW w:w="5536" w:type="dxa"/>
            <w:gridSpan w:val="2"/>
          </w:tcPr>
          <w:p w14:paraId="1B554E06" w14:textId="4AFFDD36" w:rsidR="00622B29" w:rsidRPr="00622B29" w:rsidRDefault="00360074" w:rsidP="003138AC">
            <w:pPr>
              <w:overflowPunct w:val="0"/>
              <w:autoSpaceDE w:val="0"/>
              <w:autoSpaceDN w:val="0"/>
              <w:adjustRightInd w:val="0"/>
              <w:spacing w:after="0" w:line="240" w:lineRule="auto"/>
              <w:ind w:left="0"/>
              <w:jc w:val="left"/>
              <w:textAlignment w:val="baseline"/>
              <w:rPr>
                <w:color w:val="auto"/>
                <w:szCs w:val="24"/>
              </w:rPr>
            </w:pPr>
            <w:r w:rsidRPr="00E4541F">
              <w:t>Intézményi dokumentumok iratai (Pedagógiai Program, Szervezeti és M</w:t>
            </w:r>
            <w:r w:rsidR="00881BA3">
              <w:t>ű</w:t>
            </w:r>
            <w:r w:rsidRPr="00E4541F">
              <w:t>ködési Szabályzat, Házirend és azok ellenőrzése</w:t>
            </w:r>
            <w:r w:rsidR="00881BA3">
              <w:t>, jóváhagyása</w:t>
            </w:r>
            <w:r w:rsidRPr="00587DAC">
              <w:tab/>
            </w:r>
          </w:p>
        </w:tc>
        <w:tc>
          <w:tcPr>
            <w:tcW w:w="1275" w:type="dxa"/>
          </w:tcPr>
          <w:p w14:paraId="329EEE75" w14:textId="54D64B8A" w:rsidR="00622B29" w:rsidRPr="00622B29" w:rsidRDefault="00360074"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15</w:t>
            </w:r>
          </w:p>
        </w:tc>
        <w:tc>
          <w:tcPr>
            <w:tcW w:w="596" w:type="dxa"/>
          </w:tcPr>
          <w:p w14:paraId="162ED3C6"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17F3DF7F" w14:textId="77777777" w:rsidTr="000660C7">
        <w:trPr>
          <w:trHeight w:val="404"/>
        </w:trPr>
        <w:tc>
          <w:tcPr>
            <w:tcW w:w="1655" w:type="dxa"/>
          </w:tcPr>
          <w:p w14:paraId="313626A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K1004</w:t>
            </w:r>
          </w:p>
        </w:tc>
        <w:tc>
          <w:tcPr>
            <w:tcW w:w="5536" w:type="dxa"/>
            <w:gridSpan w:val="2"/>
          </w:tcPr>
          <w:p w14:paraId="057518F4" w14:textId="3C1CCEB1" w:rsidR="00622B29" w:rsidRPr="00360074" w:rsidRDefault="00360074" w:rsidP="00622B29">
            <w:pPr>
              <w:overflowPunct w:val="0"/>
              <w:autoSpaceDE w:val="0"/>
              <w:autoSpaceDN w:val="0"/>
              <w:adjustRightInd w:val="0"/>
              <w:spacing w:after="0" w:line="240" w:lineRule="auto"/>
              <w:ind w:left="0"/>
              <w:jc w:val="left"/>
              <w:textAlignment w:val="baseline"/>
              <w:rPr>
                <w:color w:val="auto"/>
                <w:szCs w:val="24"/>
              </w:rPr>
            </w:pPr>
            <w:r w:rsidRPr="000660C7">
              <w:t>Következő tanév tervezése, tantárgyfelosztások, munkatervek, továbbképzési programok jóváhagyása</w:t>
            </w:r>
            <w:r w:rsidRPr="00360074" w:rsidDel="00360074">
              <w:rPr>
                <w:color w:val="auto"/>
                <w:szCs w:val="24"/>
              </w:rPr>
              <w:t xml:space="preserve"> </w:t>
            </w:r>
          </w:p>
        </w:tc>
        <w:tc>
          <w:tcPr>
            <w:tcW w:w="1275" w:type="dxa"/>
          </w:tcPr>
          <w:p w14:paraId="784B0508" w14:textId="383222CF" w:rsidR="00622B29" w:rsidRPr="00622B29" w:rsidRDefault="00360074"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5</w:t>
            </w:r>
          </w:p>
        </w:tc>
        <w:tc>
          <w:tcPr>
            <w:tcW w:w="596" w:type="dxa"/>
          </w:tcPr>
          <w:p w14:paraId="710CED2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FA71249" w14:textId="77777777" w:rsidTr="000660C7">
        <w:trPr>
          <w:trHeight w:val="404"/>
        </w:trPr>
        <w:tc>
          <w:tcPr>
            <w:tcW w:w="1655" w:type="dxa"/>
          </w:tcPr>
          <w:p w14:paraId="01D1C04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K1005</w:t>
            </w:r>
          </w:p>
        </w:tc>
        <w:tc>
          <w:tcPr>
            <w:tcW w:w="5536" w:type="dxa"/>
            <w:gridSpan w:val="2"/>
          </w:tcPr>
          <w:p w14:paraId="66C99BDC" w14:textId="766E361D" w:rsidR="00622B29" w:rsidRPr="00622B29" w:rsidRDefault="00360074"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Alapító okiratok</w:t>
            </w:r>
          </w:p>
        </w:tc>
        <w:tc>
          <w:tcPr>
            <w:tcW w:w="1275" w:type="dxa"/>
          </w:tcPr>
          <w:p w14:paraId="5F6D38B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15</w:t>
            </w:r>
          </w:p>
        </w:tc>
        <w:tc>
          <w:tcPr>
            <w:tcW w:w="596" w:type="dxa"/>
          </w:tcPr>
          <w:p w14:paraId="7C26982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6903B2D" w14:textId="77777777" w:rsidTr="000660C7">
        <w:trPr>
          <w:trHeight w:val="404"/>
        </w:trPr>
        <w:tc>
          <w:tcPr>
            <w:tcW w:w="1655" w:type="dxa"/>
          </w:tcPr>
          <w:p w14:paraId="777574B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K1006</w:t>
            </w:r>
          </w:p>
        </w:tc>
        <w:tc>
          <w:tcPr>
            <w:tcW w:w="5536" w:type="dxa"/>
            <w:gridSpan w:val="2"/>
          </w:tcPr>
          <w:p w14:paraId="700BE74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Intézményi felvételi és fegyelmi ügyekben törvényességi kérelem</w:t>
            </w:r>
          </w:p>
        </w:tc>
        <w:tc>
          <w:tcPr>
            <w:tcW w:w="1275" w:type="dxa"/>
          </w:tcPr>
          <w:p w14:paraId="13B545D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6" w:type="dxa"/>
          </w:tcPr>
          <w:p w14:paraId="2C4462D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EDD85D9" w14:textId="77777777" w:rsidTr="000660C7">
        <w:trPr>
          <w:trHeight w:val="404"/>
        </w:trPr>
        <w:tc>
          <w:tcPr>
            <w:tcW w:w="1655" w:type="dxa"/>
          </w:tcPr>
          <w:p w14:paraId="763B173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K1007</w:t>
            </w:r>
          </w:p>
        </w:tc>
        <w:tc>
          <w:tcPr>
            <w:tcW w:w="5536" w:type="dxa"/>
            <w:gridSpan w:val="2"/>
          </w:tcPr>
          <w:p w14:paraId="53F6B26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Tanuló- és gyermekbaleseti ügyek</w:t>
            </w:r>
          </w:p>
        </w:tc>
        <w:tc>
          <w:tcPr>
            <w:tcW w:w="1275" w:type="dxa"/>
          </w:tcPr>
          <w:p w14:paraId="3A28262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30</w:t>
            </w:r>
          </w:p>
        </w:tc>
        <w:tc>
          <w:tcPr>
            <w:tcW w:w="596" w:type="dxa"/>
          </w:tcPr>
          <w:p w14:paraId="314CEAE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3138AC" w:rsidRPr="00622B29" w14:paraId="520244DA" w14:textId="77777777" w:rsidTr="000660C7">
        <w:trPr>
          <w:trHeight w:val="404"/>
        </w:trPr>
        <w:tc>
          <w:tcPr>
            <w:tcW w:w="1655" w:type="dxa"/>
          </w:tcPr>
          <w:p w14:paraId="4364CA6C" w14:textId="77777777" w:rsidR="003138AC" w:rsidRPr="00622B29" w:rsidRDefault="003138A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K1008</w:t>
            </w:r>
          </w:p>
        </w:tc>
        <w:tc>
          <w:tcPr>
            <w:tcW w:w="5536" w:type="dxa"/>
            <w:gridSpan w:val="2"/>
          </w:tcPr>
          <w:p w14:paraId="0CB65CFE" w14:textId="77777777" w:rsidR="003138AC" w:rsidRPr="00622B29" w:rsidRDefault="003138A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Közoktatási Információs Rendszer ügyei</w:t>
            </w:r>
          </w:p>
        </w:tc>
        <w:tc>
          <w:tcPr>
            <w:tcW w:w="1275" w:type="dxa"/>
          </w:tcPr>
          <w:p w14:paraId="4B1A21E3" w14:textId="77777777" w:rsidR="003138AC" w:rsidRPr="00622B29" w:rsidRDefault="003138A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5</w:t>
            </w:r>
          </w:p>
        </w:tc>
        <w:tc>
          <w:tcPr>
            <w:tcW w:w="596" w:type="dxa"/>
          </w:tcPr>
          <w:p w14:paraId="4492E259" w14:textId="77777777" w:rsidR="003138AC" w:rsidRPr="00622B29" w:rsidRDefault="003138A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w:t>
            </w:r>
          </w:p>
        </w:tc>
      </w:tr>
      <w:tr w:rsidR="003138AC" w:rsidRPr="00622B29" w14:paraId="797E6162" w14:textId="77777777" w:rsidTr="000660C7">
        <w:trPr>
          <w:trHeight w:val="404"/>
        </w:trPr>
        <w:tc>
          <w:tcPr>
            <w:tcW w:w="1655" w:type="dxa"/>
          </w:tcPr>
          <w:p w14:paraId="3C1834D7" w14:textId="77777777" w:rsidR="003138AC" w:rsidRDefault="003138A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K1009</w:t>
            </w:r>
          </w:p>
        </w:tc>
        <w:tc>
          <w:tcPr>
            <w:tcW w:w="5536" w:type="dxa"/>
            <w:gridSpan w:val="2"/>
          </w:tcPr>
          <w:p w14:paraId="07AFE730" w14:textId="77777777" w:rsidR="003138AC" w:rsidRDefault="003138A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Közoktatási, szakképzési megállapodások</w:t>
            </w:r>
          </w:p>
        </w:tc>
        <w:tc>
          <w:tcPr>
            <w:tcW w:w="1275" w:type="dxa"/>
          </w:tcPr>
          <w:p w14:paraId="0244D011" w14:textId="77777777" w:rsidR="003138AC" w:rsidRDefault="003138A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NS</w:t>
            </w:r>
          </w:p>
        </w:tc>
        <w:tc>
          <w:tcPr>
            <w:tcW w:w="596" w:type="dxa"/>
          </w:tcPr>
          <w:p w14:paraId="24EED56C" w14:textId="77777777" w:rsidR="003138AC" w:rsidRDefault="003138A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15</w:t>
            </w:r>
          </w:p>
        </w:tc>
      </w:tr>
      <w:tr w:rsidR="00881BA3" w14:paraId="132A8E86" w14:textId="77777777" w:rsidTr="003007F0">
        <w:trPr>
          <w:trHeight w:val="404"/>
        </w:trPr>
        <w:tc>
          <w:tcPr>
            <w:tcW w:w="1652" w:type="dxa"/>
          </w:tcPr>
          <w:p w14:paraId="4336755F" w14:textId="121D0BB7" w:rsidR="00360074" w:rsidRDefault="00881BA3" w:rsidP="003007F0">
            <w:pPr>
              <w:overflowPunct w:val="0"/>
              <w:autoSpaceDE w:val="0"/>
              <w:autoSpaceDN w:val="0"/>
              <w:adjustRightInd w:val="0"/>
              <w:textAlignment w:val="baseline"/>
              <w:rPr>
                <w:szCs w:val="24"/>
              </w:rPr>
            </w:pPr>
            <w:r>
              <w:rPr>
                <w:szCs w:val="24"/>
              </w:rPr>
              <w:t>K1010</w:t>
            </w:r>
          </w:p>
        </w:tc>
        <w:tc>
          <w:tcPr>
            <w:tcW w:w="5506" w:type="dxa"/>
          </w:tcPr>
          <w:p w14:paraId="1B41A2D1" w14:textId="77777777" w:rsidR="00360074" w:rsidRPr="00881BA3" w:rsidRDefault="00360074" w:rsidP="000660C7">
            <w:pPr>
              <w:pStyle w:val="Nincstrkz"/>
              <w:rPr>
                <w:szCs w:val="24"/>
              </w:rPr>
            </w:pPr>
            <w:r w:rsidRPr="000660C7">
              <w:rPr>
                <w:rFonts w:ascii="Times New Roman" w:hAnsi="Times New Roman"/>
                <w:sz w:val="24"/>
                <w:szCs w:val="24"/>
              </w:rPr>
              <w:t>Más fenntartású köznevelési intézmény iratai, megkeresései, köznevelési törvény szerinti egyetértési , véleményezési jog gyakorlása</w:t>
            </w:r>
          </w:p>
        </w:tc>
        <w:tc>
          <w:tcPr>
            <w:tcW w:w="1309" w:type="dxa"/>
            <w:gridSpan w:val="2"/>
          </w:tcPr>
          <w:p w14:paraId="400FF595" w14:textId="77777777" w:rsidR="00360074" w:rsidRPr="00360074" w:rsidRDefault="00360074" w:rsidP="003007F0">
            <w:pPr>
              <w:overflowPunct w:val="0"/>
              <w:autoSpaceDE w:val="0"/>
              <w:autoSpaceDN w:val="0"/>
              <w:adjustRightInd w:val="0"/>
              <w:textAlignment w:val="baseline"/>
              <w:rPr>
                <w:szCs w:val="24"/>
              </w:rPr>
            </w:pPr>
            <w:r w:rsidRPr="00360074">
              <w:rPr>
                <w:szCs w:val="24"/>
              </w:rPr>
              <w:t>15</w:t>
            </w:r>
          </w:p>
        </w:tc>
        <w:tc>
          <w:tcPr>
            <w:tcW w:w="595" w:type="dxa"/>
          </w:tcPr>
          <w:p w14:paraId="3F4D1DCF" w14:textId="77777777" w:rsidR="00360074" w:rsidRPr="00360074" w:rsidRDefault="00360074" w:rsidP="003007F0">
            <w:pPr>
              <w:overflowPunct w:val="0"/>
              <w:autoSpaceDE w:val="0"/>
              <w:autoSpaceDN w:val="0"/>
              <w:adjustRightInd w:val="0"/>
              <w:textAlignment w:val="baseline"/>
              <w:rPr>
                <w:szCs w:val="24"/>
              </w:rPr>
            </w:pPr>
          </w:p>
        </w:tc>
      </w:tr>
      <w:tr w:rsidR="00881BA3" w14:paraId="0C08C8B6" w14:textId="77777777" w:rsidTr="003007F0">
        <w:trPr>
          <w:trHeight w:val="404"/>
        </w:trPr>
        <w:tc>
          <w:tcPr>
            <w:tcW w:w="1652" w:type="dxa"/>
          </w:tcPr>
          <w:p w14:paraId="4326CCA1" w14:textId="18A866E2" w:rsidR="00360074" w:rsidRDefault="00881BA3" w:rsidP="003007F0">
            <w:pPr>
              <w:overflowPunct w:val="0"/>
              <w:autoSpaceDE w:val="0"/>
              <w:autoSpaceDN w:val="0"/>
              <w:adjustRightInd w:val="0"/>
              <w:textAlignment w:val="baseline"/>
              <w:rPr>
                <w:szCs w:val="24"/>
              </w:rPr>
            </w:pPr>
            <w:r>
              <w:rPr>
                <w:szCs w:val="24"/>
              </w:rPr>
              <w:t>K1011</w:t>
            </w:r>
          </w:p>
        </w:tc>
        <w:tc>
          <w:tcPr>
            <w:tcW w:w="5506" w:type="dxa"/>
          </w:tcPr>
          <w:p w14:paraId="42852803" w14:textId="77777777" w:rsidR="00360074" w:rsidRPr="00881BA3" w:rsidRDefault="00360074" w:rsidP="000660C7">
            <w:pPr>
              <w:pStyle w:val="Nincstrkz"/>
              <w:rPr>
                <w:szCs w:val="24"/>
              </w:rPr>
            </w:pPr>
            <w:r w:rsidRPr="000660C7">
              <w:rPr>
                <w:rFonts w:ascii="Times New Roman" w:hAnsi="Times New Roman"/>
                <w:sz w:val="24"/>
                <w:szCs w:val="24"/>
              </w:rPr>
              <w:t>Köznevelési Államtitkárság  megkeresései, adatszolgáltatások, adatkérések</w:t>
            </w:r>
          </w:p>
        </w:tc>
        <w:tc>
          <w:tcPr>
            <w:tcW w:w="1309" w:type="dxa"/>
            <w:gridSpan w:val="2"/>
          </w:tcPr>
          <w:p w14:paraId="095CC7AC" w14:textId="77777777" w:rsidR="00360074" w:rsidRPr="00360074" w:rsidRDefault="00360074" w:rsidP="003007F0">
            <w:pPr>
              <w:overflowPunct w:val="0"/>
              <w:autoSpaceDE w:val="0"/>
              <w:autoSpaceDN w:val="0"/>
              <w:adjustRightInd w:val="0"/>
              <w:textAlignment w:val="baseline"/>
              <w:rPr>
                <w:szCs w:val="24"/>
              </w:rPr>
            </w:pPr>
            <w:r w:rsidRPr="00360074">
              <w:rPr>
                <w:szCs w:val="24"/>
              </w:rPr>
              <w:t>15</w:t>
            </w:r>
          </w:p>
        </w:tc>
        <w:tc>
          <w:tcPr>
            <w:tcW w:w="595" w:type="dxa"/>
          </w:tcPr>
          <w:p w14:paraId="4764B706" w14:textId="77777777" w:rsidR="00360074" w:rsidRPr="00360074" w:rsidRDefault="00360074" w:rsidP="003007F0">
            <w:pPr>
              <w:overflowPunct w:val="0"/>
              <w:autoSpaceDE w:val="0"/>
              <w:autoSpaceDN w:val="0"/>
              <w:adjustRightInd w:val="0"/>
              <w:textAlignment w:val="baseline"/>
              <w:rPr>
                <w:szCs w:val="24"/>
              </w:rPr>
            </w:pPr>
          </w:p>
        </w:tc>
      </w:tr>
      <w:tr w:rsidR="00881BA3" w14:paraId="49463A6C" w14:textId="77777777" w:rsidTr="003007F0">
        <w:trPr>
          <w:trHeight w:val="404"/>
        </w:trPr>
        <w:tc>
          <w:tcPr>
            <w:tcW w:w="1652" w:type="dxa"/>
          </w:tcPr>
          <w:p w14:paraId="6BBDE05B" w14:textId="221200AA" w:rsidR="00360074" w:rsidRDefault="00881BA3" w:rsidP="003007F0">
            <w:pPr>
              <w:overflowPunct w:val="0"/>
              <w:autoSpaceDE w:val="0"/>
              <w:autoSpaceDN w:val="0"/>
              <w:adjustRightInd w:val="0"/>
              <w:textAlignment w:val="baseline"/>
              <w:rPr>
                <w:szCs w:val="24"/>
              </w:rPr>
            </w:pPr>
            <w:r>
              <w:rPr>
                <w:szCs w:val="24"/>
              </w:rPr>
              <w:t>K1012</w:t>
            </w:r>
          </w:p>
        </w:tc>
        <w:tc>
          <w:tcPr>
            <w:tcW w:w="5506" w:type="dxa"/>
          </w:tcPr>
          <w:p w14:paraId="6E54FEC3" w14:textId="77777777" w:rsidR="00360074" w:rsidRPr="00881BA3" w:rsidRDefault="00360074" w:rsidP="000660C7">
            <w:pPr>
              <w:pStyle w:val="Nincstrkz"/>
              <w:rPr>
                <w:szCs w:val="24"/>
              </w:rPr>
            </w:pPr>
            <w:r w:rsidRPr="000660C7">
              <w:rPr>
                <w:rFonts w:ascii="Times New Roman" w:hAnsi="Times New Roman"/>
                <w:sz w:val="24"/>
                <w:szCs w:val="24"/>
              </w:rPr>
              <w:t xml:space="preserve">Éves fenntartói intézkedések, éves beszámoló, időszaki jelentések, adatszolgáltatások </w:t>
            </w:r>
          </w:p>
        </w:tc>
        <w:tc>
          <w:tcPr>
            <w:tcW w:w="1309" w:type="dxa"/>
            <w:gridSpan w:val="2"/>
          </w:tcPr>
          <w:p w14:paraId="4DBE7AD8" w14:textId="77777777" w:rsidR="00360074" w:rsidRPr="00360074" w:rsidRDefault="00360074" w:rsidP="003007F0">
            <w:pPr>
              <w:overflowPunct w:val="0"/>
              <w:autoSpaceDE w:val="0"/>
              <w:autoSpaceDN w:val="0"/>
              <w:adjustRightInd w:val="0"/>
              <w:textAlignment w:val="baseline"/>
              <w:rPr>
                <w:szCs w:val="24"/>
              </w:rPr>
            </w:pPr>
            <w:r w:rsidRPr="00360074">
              <w:rPr>
                <w:szCs w:val="24"/>
              </w:rPr>
              <w:t>5</w:t>
            </w:r>
          </w:p>
        </w:tc>
        <w:tc>
          <w:tcPr>
            <w:tcW w:w="595" w:type="dxa"/>
          </w:tcPr>
          <w:p w14:paraId="1F7BA1FD" w14:textId="77777777" w:rsidR="00360074" w:rsidRPr="00360074" w:rsidRDefault="00360074" w:rsidP="003007F0">
            <w:pPr>
              <w:overflowPunct w:val="0"/>
              <w:autoSpaceDE w:val="0"/>
              <w:autoSpaceDN w:val="0"/>
              <w:adjustRightInd w:val="0"/>
              <w:textAlignment w:val="baseline"/>
              <w:rPr>
                <w:szCs w:val="24"/>
              </w:rPr>
            </w:pPr>
          </w:p>
        </w:tc>
      </w:tr>
      <w:tr w:rsidR="00881BA3" w14:paraId="20655298" w14:textId="77777777" w:rsidTr="003007F0">
        <w:trPr>
          <w:trHeight w:val="404"/>
        </w:trPr>
        <w:tc>
          <w:tcPr>
            <w:tcW w:w="1652" w:type="dxa"/>
          </w:tcPr>
          <w:p w14:paraId="1DCC2D5A" w14:textId="6A928066" w:rsidR="00360074" w:rsidRDefault="00881BA3" w:rsidP="003007F0">
            <w:pPr>
              <w:overflowPunct w:val="0"/>
              <w:autoSpaceDE w:val="0"/>
              <w:autoSpaceDN w:val="0"/>
              <w:adjustRightInd w:val="0"/>
              <w:textAlignment w:val="baseline"/>
              <w:rPr>
                <w:szCs w:val="24"/>
              </w:rPr>
            </w:pPr>
            <w:r>
              <w:rPr>
                <w:szCs w:val="24"/>
              </w:rPr>
              <w:t>K1013</w:t>
            </w:r>
          </w:p>
        </w:tc>
        <w:tc>
          <w:tcPr>
            <w:tcW w:w="5506" w:type="dxa"/>
          </w:tcPr>
          <w:p w14:paraId="10BFDACD" w14:textId="5C0BC23D" w:rsidR="00360074" w:rsidRPr="00881BA3" w:rsidRDefault="00360074" w:rsidP="000660C7">
            <w:pPr>
              <w:pStyle w:val="Nincstrkz"/>
              <w:rPr>
                <w:szCs w:val="24"/>
              </w:rPr>
            </w:pPr>
            <w:r>
              <w:rPr>
                <w:rFonts w:ascii="Times New Roman" w:hAnsi="Times New Roman"/>
                <w:sz w:val="24"/>
                <w:szCs w:val="24"/>
              </w:rPr>
              <w:t>Fenntartói e</w:t>
            </w:r>
            <w:r w:rsidRPr="000660C7">
              <w:rPr>
                <w:rFonts w:ascii="Times New Roman" w:hAnsi="Times New Roman"/>
                <w:sz w:val="24"/>
                <w:szCs w:val="24"/>
              </w:rPr>
              <w:t xml:space="preserve">llenőrzések intézményeknél </w:t>
            </w:r>
          </w:p>
        </w:tc>
        <w:tc>
          <w:tcPr>
            <w:tcW w:w="1309" w:type="dxa"/>
            <w:gridSpan w:val="2"/>
          </w:tcPr>
          <w:p w14:paraId="2B399A94" w14:textId="77777777" w:rsidR="00360074" w:rsidRPr="00360074" w:rsidRDefault="00360074" w:rsidP="003007F0">
            <w:pPr>
              <w:overflowPunct w:val="0"/>
              <w:autoSpaceDE w:val="0"/>
              <w:autoSpaceDN w:val="0"/>
              <w:adjustRightInd w:val="0"/>
              <w:textAlignment w:val="baseline"/>
              <w:rPr>
                <w:szCs w:val="24"/>
              </w:rPr>
            </w:pPr>
            <w:r w:rsidRPr="00360074">
              <w:rPr>
                <w:szCs w:val="24"/>
              </w:rPr>
              <w:t>15</w:t>
            </w:r>
          </w:p>
        </w:tc>
        <w:tc>
          <w:tcPr>
            <w:tcW w:w="595" w:type="dxa"/>
          </w:tcPr>
          <w:p w14:paraId="5BEBEAC4" w14:textId="77777777" w:rsidR="00360074" w:rsidRPr="00360074" w:rsidRDefault="00360074" w:rsidP="003007F0">
            <w:pPr>
              <w:overflowPunct w:val="0"/>
              <w:autoSpaceDE w:val="0"/>
              <w:autoSpaceDN w:val="0"/>
              <w:adjustRightInd w:val="0"/>
              <w:textAlignment w:val="baseline"/>
              <w:rPr>
                <w:szCs w:val="24"/>
              </w:rPr>
            </w:pPr>
          </w:p>
        </w:tc>
      </w:tr>
      <w:tr w:rsidR="00881BA3" w14:paraId="6CDDBE34" w14:textId="77777777" w:rsidTr="003007F0">
        <w:trPr>
          <w:trHeight w:val="404"/>
        </w:trPr>
        <w:tc>
          <w:tcPr>
            <w:tcW w:w="1652" w:type="dxa"/>
          </w:tcPr>
          <w:p w14:paraId="30921039" w14:textId="2B72C023" w:rsidR="00360074" w:rsidRDefault="00881BA3" w:rsidP="003007F0">
            <w:pPr>
              <w:overflowPunct w:val="0"/>
              <w:autoSpaceDE w:val="0"/>
              <w:autoSpaceDN w:val="0"/>
              <w:adjustRightInd w:val="0"/>
              <w:textAlignment w:val="baseline"/>
              <w:rPr>
                <w:szCs w:val="24"/>
              </w:rPr>
            </w:pPr>
            <w:r>
              <w:rPr>
                <w:szCs w:val="24"/>
              </w:rPr>
              <w:t>K1014</w:t>
            </w:r>
          </w:p>
        </w:tc>
        <w:tc>
          <w:tcPr>
            <w:tcW w:w="5506" w:type="dxa"/>
          </w:tcPr>
          <w:p w14:paraId="6E852B7A" w14:textId="6747D65A" w:rsidR="00360074" w:rsidRPr="00881BA3" w:rsidRDefault="00360074" w:rsidP="000660C7">
            <w:pPr>
              <w:pStyle w:val="Nincstrkz"/>
              <w:rPr>
                <w:szCs w:val="24"/>
              </w:rPr>
            </w:pPr>
            <w:r w:rsidRPr="000660C7">
              <w:rPr>
                <w:rFonts w:ascii="Times New Roman" w:hAnsi="Times New Roman"/>
                <w:sz w:val="24"/>
                <w:szCs w:val="24"/>
              </w:rPr>
              <w:t xml:space="preserve">Külső szervek által végzett </w:t>
            </w:r>
            <w:r w:rsidR="00881BA3">
              <w:rPr>
                <w:rFonts w:ascii="Times New Roman" w:hAnsi="Times New Roman"/>
                <w:sz w:val="24"/>
                <w:szCs w:val="24"/>
              </w:rPr>
              <w:t xml:space="preserve">intézményi </w:t>
            </w:r>
            <w:r w:rsidRPr="000660C7">
              <w:rPr>
                <w:rFonts w:ascii="Times New Roman" w:hAnsi="Times New Roman"/>
                <w:sz w:val="24"/>
                <w:szCs w:val="24"/>
              </w:rPr>
              <w:t>ellenőrzések</w:t>
            </w:r>
            <w:r>
              <w:rPr>
                <w:rFonts w:ascii="Times New Roman" w:hAnsi="Times New Roman"/>
                <w:sz w:val="24"/>
                <w:szCs w:val="24"/>
              </w:rPr>
              <w:t xml:space="preserve">( tanfelügyelet pl.) </w:t>
            </w:r>
          </w:p>
        </w:tc>
        <w:tc>
          <w:tcPr>
            <w:tcW w:w="1309" w:type="dxa"/>
            <w:gridSpan w:val="2"/>
          </w:tcPr>
          <w:p w14:paraId="05E1E02F" w14:textId="77777777" w:rsidR="00360074" w:rsidRPr="00360074" w:rsidRDefault="00360074" w:rsidP="003007F0">
            <w:pPr>
              <w:overflowPunct w:val="0"/>
              <w:autoSpaceDE w:val="0"/>
              <w:autoSpaceDN w:val="0"/>
              <w:adjustRightInd w:val="0"/>
              <w:textAlignment w:val="baseline"/>
              <w:rPr>
                <w:szCs w:val="24"/>
              </w:rPr>
            </w:pPr>
            <w:r w:rsidRPr="00360074">
              <w:rPr>
                <w:szCs w:val="24"/>
              </w:rPr>
              <w:t>10</w:t>
            </w:r>
          </w:p>
        </w:tc>
        <w:tc>
          <w:tcPr>
            <w:tcW w:w="595" w:type="dxa"/>
          </w:tcPr>
          <w:p w14:paraId="45621E1A" w14:textId="77777777" w:rsidR="00360074" w:rsidRPr="00360074" w:rsidRDefault="00360074" w:rsidP="003007F0">
            <w:pPr>
              <w:overflowPunct w:val="0"/>
              <w:autoSpaceDE w:val="0"/>
              <w:autoSpaceDN w:val="0"/>
              <w:adjustRightInd w:val="0"/>
              <w:textAlignment w:val="baseline"/>
              <w:rPr>
                <w:szCs w:val="24"/>
              </w:rPr>
            </w:pPr>
          </w:p>
        </w:tc>
      </w:tr>
      <w:tr w:rsidR="00881BA3" w14:paraId="5474DD6D" w14:textId="77777777" w:rsidTr="003007F0">
        <w:trPr>
          <w:trHeight w:val="404"/>
        </w:trPr>
        <w:tc>
          <w:tcPr>
            <w:tcW w:w="1652" w:type="dxa"/>
          </w:tcPr>
          <w:p w14:paraId="36F9273D" w14:textId="60D8AD0D" w:rsidR="00360074" w:rsidRDefault="00881BA3" w:rsidP="003007F0">
            <w:pPr>
              <w:overflowPunct w:val="0"/>
              <w:autoSpaceDE w:val="0"/>
              <w:autoSpaceDN w:val="0"/>
              <w:adjustRightInd w:val="0"/>
              <w:textAlignment w:val="baseline"/>
              <w:rPr>
                <w:szCs w:val="24"/>
              </w:rPr>
            </w:pPr>
            <w:r>
              <w:rPr>
                <w:szCs w:val="24"/>
              </w:rPr>
              <w:t>K1015</w:t>
            </w:r>
          </w:p>
        </w:tc>
        <w:tc>
          <w:tcPr>
            <w:tcW w:w="5506" w:type="dxa"/>
          </w:tcPr>
          <w:p w14:paraId="0F631B24" w14:textId="4370728E" w:rsidR="00360074" w:rsidRPr="00881BA3" w:rsidRDefault="00360074" w:rsidP="000660C7">
            <w:pPr>
              <w:pStyle w:val="Nincstrkz"/>
              <w:rPr>
                <w:szCs w:val="24"/>
              </w:rPr>
            </w:pPr>
            <w:r>
              <w:rPr>
                <w:rFonts w:ascii="Times New Roman" w:hAnsi="Times New Roman"/>
                <w:sz w:val="24"/>
                <w:szCs w:val="24"/>
              </w:rPr>
              <w:t>K</w:t>
            </w:r>
            <w:r w:rsidRPr="000660C7">
              <w:rPr>
                <w:rFonts w:ascii="Times New Roman" w:hAnsi="Times New Roman"/>
                <w:sz w:val="24"/>
                <w:szCs w:val="24"/>
              </w:rPr>
              <w:t>öznevelési intézmények működésével összefüggő előterjesztések</w:t>
            </w:r>
          </w:p>
        </w:tc>
        <w:tc>
          <w:tcPr>
            <w:tcW w:w="1309" w:type="dxa"/>
            <w:gridSpan w:val="2"/>
          </w:tcPr>
          <w:p w14:paraId="6814EE98" w14:textId="77777777" w:rsidR="00360074" w:rsidRPr="00360074" w:rsidRDefault="00360074" w:rsidP="003007F0">
            <w:pPr>
              <w:overflowPunct w:val="0"/>
              <w:autoSpaceDE w:val="0"/>
              <w:autoSpaceDN w:val="0"/>
              <w:adjustRightInd w:val="0"/>
              <w:textAlignment w:val="baseline"/>
              <w:rPr>
                <w:szCs w:val="24"/>
              </w:rPr>
            </w:pPr>
            <w:r w:rsidRPr="00360074">
              <w:rPr>
                <w:szCs w:val="24"/>
              </w:rPr>
              <w:t>5</w:t>
            </w:r>
          </w:p>
        </w:tc>
        <w:tc>
          <w:tcPr>
            <w:tcW w:w="595" w:type="dxa"/>
          </w:tcPr>
          <w:p w14:paraId="0612381B" w14:textId="77777777" w:rsidR="00360074" w:rsidRPr="00360074" w:rsidRDefault="00360074" w:rsidP="003007F0">
            <w:pPr>
              <w:overflowPunct w:val="0"/>
              <w:autoSpaceDE w:val="0"/>
              <w:autoSpaceDN w:val="0"/>
              <w:adjustRightInd w:val="0"/>
              <w:textAlignment w:val="baseline"/>
              <w:rPr>
                <w:szCs w:val="24"/>
              </w:rPr>
            </w:pPr>
          </w:p>
        </w:tc>
      </w:tr>
      <w:tr w:rsidR="00881BA3" w14:paraId="2C532FC6" w14:textId="77777777" w:rsidTr="003007F0">
        <w:trPr>
          <w:trHeight w:val="404"/>
        </w:trPr>
        <w:tc>
          <w:tcPr>
            <w:tcW w:w="1652" w:type="dxa"/>
          </w:tcPr>
          <w:p w14:paraId="6B8C246E" w14:textId="22A4DB97" w:rsidR="00360074" w:rsidRDefault="00881BA3" w:rsidP="003007F0">
            <w:pPr>
              <w:overflowPunct w:val="0"/>
              <w:autoSpaceDE w:val="0"/>
              <w:autoSpaceDN w:val="0"/>
              <w:adjustRightInd w:val="0"/>
              <w:textAlignment w:val="baseline"/>
              <w:rPr>
                <w:szCs w:val="24"/>
              </w:rPr>
            </w:pPr>
            <w:r>
              <w:rPr>
                <w:szCs w:val="24"/>
              </w:rPr>
              <w:t>K1016</w:t>
            </w:r>
          </w:p>
        </w:tc>
        <w:tc>
          <w:tcPr>
            <w:tcW w:w="5506" w:type="dxa"/>
          </w:tcPr>
          <w:p w14:paraId="7A5E904F" w14:textId="77777777" w:rsidR="00360074" w:rsidRPr="00881BA3" w:rsidRDefault="00360074" w:rsidP="000660C7">
            <w:pPr>
              <w:pStyle w:val="Nincstrkz"/>
              <w:rPr>
                <w:szCs w:val="24"/>
              </w:rPr>
            </w:pPr>
            <w:r w:rsidRPr="000660C7">
              <w:rPr>
                <w:rFonts w:ascii="Times New Roman" w:hAnsi="Times New Roman"/>
                <w:sz w:val="24"/>
                <w:szCs w:val="24"/>
              </w:rPr>
              <w:t>Intézmények beruházásával, felújításával kapcsolatos iratok</w:t>
            </w:r>
          </w:p>
        </w:tc>
        <w:tc>
          <w:tcPr>
            <w:tcW w:w="1309" w:type="dxa"/>
            <w:gridSpan w:val="2"/>
          </w:tcPr>
          <w:p w14:paraId="18D32CC0" w14:textId="77777777" w:rsidR="00360074" w:rsidRPr="00360074" w:rsidRDefault="00360074" w:rsidP="003007F0">
            <w:pPr>
              <w:overflowPunct w:val="0"/>
              <w:autoSpaceDE w:val="0"/>
              <w:autoSpaceDN w:val="0"/>
              <w:adjustRightInd w:val="0"/>
              <w:textAlignment w:val="baseline"/>
              <w:rPr>
                <w:szCs w:val="24"/>
              </w:rPr>
            </w:pPr>
            <w:r w:rsidRPr="00360074">
              <w:rPr>
                <w:szCs w:val="24"/>
              </w:rPr>
              <w:t>10</w:t>
            </w:r>
          </w:p>
        </w:tc>
        <w:tc>
          <w:tcPr>
            <w:tcW w:w="595" w:type="dxa"/>
          </w:tcPr>
          <w:p w14:paraId="78687393" w14:textId="77777777" w:rsidR="00360074" w:rsidRPr="00360074" w:rsidRDefault="00360074" w:rsidP="003007F0">
            <w:pPr>
              <w:overflowPunct w:val="0"/>
              <w:autoSpaceDE w:val="0"/>
              <w:autoSpaceDN w:val="0"/>
              <w:adjustRightInd w:val="0"/>
              <w:textAlignment w:val="baseline"/>
              <w:rPr>
                <w:szCs w:val="24"/>
              </w:rPr>
            </w:pPr>
            <w:r w:rsidRPr="00360074">
              <w:rPr>
                <w:szCs w:val="24"/>
              </w:rPr>
              <w:t>-</w:t>
            </w:r>
          </w:p>
        </w:tc>
      </w:tr>
      <w:tr w:rsidR="00881BA3" w14:paraId="23917354" w14:textId="77777777" w:rsidTr="003007F0">
        <w:trPr>
          <w:trHeight w:val="404"/>
        </w:trPr>
        <w:tc>
          <w:tcPr>
            <w:tcW w:w="1652" w:type="dxa"/>
          </w:tcPr>
          <w:p w14:paraId="1C9D4FD2" w14:textId="70E994C1" w:rsidR="00360074" w:rsidRDefault="00881BA3" w:rsidP="003007F0">
            <w:pPr>
              <w:overflowPunct w:val="0"/>
              <w:autoSpaceDE w:val="0"/>
              <w:autoSpaceDN w:val="0"/>
              <w:adjustRightInd w:val="0"/>
              <w:textAlignment w:val="baseline"/>
              <w:rPr>
                <w:szCs w:val="24"/>
              </w:rPr>
            </w:pPr>
            <w:r>
              <w:rPr>
                <w:szCs w:val="24"/>
              </w:rPr>
              <w:t>K1017</w:t>
            </w:r>
          </w:p>
        </w:tc>
        <w:tc>
          <w:tcPr>
            <w:tcW w:w="5506" w:type="dxa"/>
          </w:tcPr>
          <w:p w14:paraId="1B6112BA" w14:textId="77777777" w:rsidR="00360074" w:rsidRDefault="00360074">
            <w:pPr>
              <w:pStyle w:val="Nincstrkz"/>
              <w:rPr>
                <w:rFonts w:ascii="Times New Roman" w:hAnsi="Times New Roman"/>
                <w:sz w:val="24"/>
                <w:szCs w:val="24"/>
              </w:rPr>
            </w:pPr>
            <w:r w:rsidRPr="000660C7">
              <w:rPr>
                <w:rFonts w:ascii="Times New Roman" w:hAnsi="Times New Roman"/>
                <w:sz w:val="24"/>
                <w:szCs w:val="24"/>
              </w:rPr>
              <w:t>Intézményvezetői pályáztatás iratai</w:t>
            </w:r>
          </w:p>
          <w:p w14:paraId="5A0BF145" w14:textId="07D72FB3" w:rsidR="00881BA3" w:rsidRPr="00881BA3" w:rsidRDefault="00881BA3" w:rsidP="000660C7">
            <w:pPr>
              <w:pStyle w:val="Nincstrkz"/>
              <w:rPr>
                <w:szCs w:val="24"/>
              </w:rPr>
            </w:pPr>
          </w:p>
        </w:tc>
        <w:tc>
          <w:tcPr>
            <w:tcW w:w="1309" w:type="dxa"/>
            <w:gridSpan w:val="2"/>
          </w:tcPr>
          <w:p w14:paraId="1733D6EF" w14:textId="77777777" w:rsidR="00360074" w:rsidRPr="00360074" w:rsidRDefault="00360074" w:rsidP="003007F0">
            <w:pPr>
              <w:overflowPunct w:val="0"/>
              <w:autoSpaceDE w:val="0"/>
              <w:autoSpaceDN w:val="0"/>
              <w:adjustRightInd w:val="0"/>
              <w:textAlignment w:val="baseline"/>
              <w:rPr>
                <w:szCs w:val="24"/>
              </w:rPr>
            </w:pPr>
            <w:r w:rsidRPr="00360074">
              <w:rPr>
                <w:szCs w:val="24"/>
              </w:rPr>
              <w:t>50</w:t>
            </w:r>
          </w:p>
        </w:tc>
        <w:tc>
          <w:tcPr>
            <w:tcW w:w="595" w:type="dxa"/>
          </w:tcPr>
          <w:p w14:paraId="3AC953C2" w14:textId="77777777" w:rsidR="00360074" w:rsidRPr="00360074" w:rsidRDefault="00360074" w:rsidP="003007F0">
            <w:pPr>
              <w:overflowPunct w:val="0"/>
              <w:autoSpaceDE w:val="0"/>
              <w:autoSpaceDN w:val="0"/>
              <w:adjustRightInd w:val="0"/>
              <w:textAlignment w:val="baseline"/>
              <w:rPr>
                <w:szCs w:val="24"/>
              </w:rPr>
            </w:pPr>
          </w:p>
        </w:tc>
      </w:tr>
      <w:tr w:rsidR="00881BA3" w14:paraId="09667A21" w14:textId="77777777" w:rsidTr="003007F0">
        <w:trPr>
          <w:trHeight w:val="404"/>
        </w:trPr>
        <w:tc>
          <w:tcPr>
            <w:tcW w:w="1652" w:type="dxa"/>
          </w:tcPr>
          <w:p w14:paraId="6A55D4DA" w14:textId="0F358766" w:rsidR="00360074" w:rsidRDefault="00881BA3" w:rsidP="003007F0">
            <w:pPr>
              <w:overflowPunct w:val="0"/>
              <w:autoSpaceDE w:val="0"/>
              <w:autoSpaceDN w:val="0"/>
              <w:adjustRightInd w:val="0"/>
              <w:textAlignment w:val="baseline"/>
              <w:rPr>
                <w:szCs w:val="24"/>
              </w:rPr>
            </w:pPr>
            <w:r>
              <w:rPr>
                <w:szCs w:val="24"/>
              </w:rPr>
              <w:lastRenderedPageBreak/>
              <w:t>K1018</w:t>
            </w:r>
          </w:p>
        </w:tc>
        <w:tc>
          <w:tcPr>
            <w:tcW w:w="5506" w:type="dxa"/>
          </w:tcPr>
          <w:p w14:paraId="79D3AE58" w14:textId="72DADB6C" w:rsidR="00360074" w:rsidRPr="00881BA3" w:rsidRDefault="00360074" w:rsidP="000660C7">
            <w:pPr>
              <w:pStyle w:val="Nincstrkz"/>
              <w:rPr>
                <w:szCs w:val="24"/>
              </w:rPr>
            </w:pPr>
            <w:r w:rsidRPr="000660C7">
              <w:rPr>
                <w:rFonts w:ascii="Times New Roman" w:hAnsi="Times New Roman"/>
                <w:sz w:val="24"/>
                <w:szCs w:val="24"/>
              </w:rPr>
              <w:t>Intézményvezetői megbízás</w:t>
            </w:r>
            <w:r w:rsidR="00881BA3">
              <w:rPr>
                <w:rFonts w:ascii="Times New Roman" w:hAnsi="Times New Roman"/>
                <w:sz w:val="24"/>
                <w:szCs w:val="24"/>
              </w:rPr>
              <w:t>, megbízás</w:t>
            </w:r>
            <w:r w:rsidRPr="000660C7">
              <w:rPr>
                <w:rFonts w:ascii="Times New Roman" w:hAnsi="Times New Roman"/>
                <w:sz w:val="24"/>
                <w:szCs w:val="24"/>
              </w:rPr>
              <w:t xml:space="preserve"> visszavonásának, megszűnésének,  megbízásról lemondás iratai</w:t>
            </w:r>
            <w:r w:rsidR="00881BA3">
              <w:rPr>
                <w:rFonts w:ascii="Times New Roman" w:hAnsi="Times New Roman"/>
                <w:sz w:val="24"/>
                <w:szCs w:val="24"/>
              </w:rPr>
              <w:t xml:space="preserve">, </w:t>
            </w:r>
            <w:proofErr w:type="spellStart"/>
            <w:r w:rsidR="00881BA3">
              <w:rPr>
                <w:rFonts w:ascii="Times New Roman" w:hAnsi="Times New Roman"/>
                <w:sz w:val="24"/>
                <w:szCs w:val="24"/>
              </w:rPr>
              <w:t>iIntézményvezetői</w:t>
            </w:r>
            <w:proofErr w:type="spellEnd"/>
            <w:r w:rsidR="00881BA3">
              <w:rPr>
                <w:rFonts w:ascii="Times New Roman" w:hAnsi="Times New Roman"/>
                <w:sz w:val="24"/>
                <w:szCs w:val="24"/>
              </w:rPr>
              <w:t xml:space="preserve"> teljesítményértékelés dokumentumai</w:t>
            </w:r>
          </w:p>
          <w:p w14:paraId="48D46F89" w14:textId="77777777" w:rsidR="00360074" w:rsidRPr="00881BA3" w:rsidRDefault="00360074" w:rsidP="000660C7">
            <w:pPr>
              <w:pStyle w:val="Nincstrkz"/>
              <w:rPr>
                <w:szCs w:val="24"/>
              </w:rPr>
            </w:pPr>
          </w:p>
        </w:tc>
        <w:tc>
          <w:tcPr>
            <w:tcW w:w="1309" w:type="dxa"/>
            <w:gridSpan w:val="2"/>
          </w:tcPr>
          <w:p w14:paraId="18C7C77E" w14:textId="77777777" w:rsidR="00360074" w:rsidRPr="00360074" w:rsidRDefault="00360074" w:rsidP="003007F0">
            <w:pPr>
              <w:overflowPunct w:val="0"/>
              <w:autoSpaceDE w:val="0"/>
              <w:autoSpaceDN w:val="0"/>
              <w:adjustRightInd w:val="0"/>
              <w:textAlignment w:val="baseline"/>
              <w:rPr>
                <w:szCs w:val="24"/>
              </w:rPr>
            </w:pPr>
            <w:r w:rsidRPr="00360074">
              <w:rPr>
                <w:szCs w:val="24"/>
              </w:rPr>
              <w:t>10</w:t>
            </w:r>
          </w:p>
        </w:tc>
        <w:tc>
          <w:tcPr>
            <w:tcW w:w="595" w:type="dxa"/>
          </w:tcPr>
          <w:p w14:paraId="433CF5C1" w14:textId="77777777" w:rsidR="00360074" w:rsidRPr="00360074" w:rsidRDefault="00360074" w:rsidP="003007F0">
            <w:pPr>
              <w:overflowPunct w:val="0"/>
              <w:autoSpaceDE w:val="0"/>
              <w:autoSpaceDN w:val="0"/>
              <w:adjustRightInd w:val="0"/>
              <w:textAlignment w:val="baseline"/>
              <w:rPr>
                <w:szCs w:val="24"/>
              </w:rPr>
            </w:pPr>
          </w:p>
        </w:tc>
      </w:tr>
      <w:tr w:rsidR="00881BA3" w14:paraId="6E1BA30E" w14:textId="77777777" w:rsidTr="003007F0">
        <w:trPr>
          <w:trHeight w:val="404"/>
        </w:trPr>
        <w:tc>
          <w:tcPr>
            <w:tcW w:w="1652" w:type="dxa"/>
          </w:tcPr>
          <w:p w14:paraId="42E095BF" w14:textId="2762A13F" w:rsidR="00360074" w:rsidRDefault="00881BA3" w:rsidP="003007F0">
            <w:pPr>
              <w:overflowPunct w:val="0"/>
              <w:autoSpaceDE w:val="0"/>
              <w:autoSpaceDN w:val="0"/>
              <w:adjustRightInd w:val="0"/>
              <w:textAlignment w:val="baseline"/>
              <w:rPr>
                <w:szCs w:val="24"/>
              </w:rPr>
            </w:pPr>
            <w:r>
              <w:rPr>
                <w:szCs w:val="24"/>
              </w:rPr>
              <w:t>K1019</w:t>
            </w:r>
          </w:p>
        </w:tc>
        <w:tc>
          <w:tcPr>
            <w:tcW w:w="5506" w:type="dxa"/>
          </w:tcPr>
          <w:p w14:paraId="3CDD870B" w14:textId="256C058D" w:rsidR="00360074" w:rsidRPr="00881BA3" w:rsidRDefault="00360074" w:rsidP="000660C7">
            <w:pPr>
              <w:pStyle w:val="Nincstrkz"/>
              <w:rPr>
                <w:szCs w:val="24"/>
              </w:rPr>
            </w:pPr>
            <w:r w:rsidRPr="000660C7">
              <w:rPr>
                <w:rFonts w:ascii="Times New Roman" w:hAnsi="Times New Roman"/>
                <w:sz w:val="24"/>
                <w:szCs w:val="24"/>
              </w:rPr>
              <w:t>Az intézmények működtetéséhez szükséges költségvetés</w:t>
            </w:r>
          </w:p>
          <w:p w14:paraId="199295DA" w14:textId="77777777" w:rsidR="00360074" w:rsidRPr="00881BA3" w:rsidRDefault="00360074" w:rsidP="000660C7">
            <w:pPr>
              <w:pStyle w:val="Nincstrkz"/>
              <w:rPr>
                <w:szCs w:val="24"/>
              </w:rPr>
            </w:pPr>
          </w:p>
        </w:tc>
        <w:tc>
          <w:tcPr>
            <w:tcW w:w="1309" w:type="dxa"/>
            <w:gridSpan w:val="2"/>
          </w:tcPr>
          <w:p w14:paraId="278B9268" w14:textId="77777777" w:rsidR="00360074" w:rsidRPr="00360074" w:rsidRDefault="00360074" w:rsidP="003007F0">
            <w:pPr>
              <w:overflowPunct w:val="0"/>
              <w:autoSpaceDE w:val="0"/>
              <w:autoSpaceDN w:val="0"/>
              <w:adjustRightInd w:val="0"/>
              <w:textAlignment w:val="baseline"/>
              <w:rPr>
                <w:szCs w:val="24"/>
              </w:rPr>
            </w:pPr>
            <w:r w:rsidRPr="00360074">
              <w:rPr>
                <w:szCs w:val="24"/>
              </w:rPr>
              <w:t>NS</w:t>
            </w:r>
          </w:p>
        </w:tc>
        <w:tc>
          <w:tcPr>
            <w:tcW w:w="595" w:type="dxa"/>
          </w:tcPr>
          <w:p w14:paraId="307C5AD3" w14:textId="77777777" w:rsidR="00360074" w:rsidRPr="00360074" w:rsidRDefault="00360074" w:rsidP="003007F0">
            <w:pPr>
              <w:overflowPunct w:val="0"/>
              <w:autoSpaceDE w:val="0"/>
              <w:autoSpaceDN w:val="0"/>
              <w:adjustRightInd w:val="0"/>
              <w:textAlignment w:val="baseline"/>
              <w:rPr>
                <w:szCs w:val="24"/>
              </w:rPr>
            </w:pPr>
            <w:r w:rsidRPr="00360074">
              <w:rPr>
                <w:szCs w:val="24"/>
              </w:rPr>
              <w:t>HN</w:t>
            </w:r>
          </w:p>
        </w:tc>
      </w:tr>
      <w:tr w:rsidR="00881BA3" w14:paraId="55F57FF7" w14:textId="77777777" w:rsidTr="003007F0">
        <w:trPr>
          <w:trHeight w:val="404"/>
        </w:trPr>
        <w:tc>
          <w:tcPr>
            <w:tcW w:w="1652" w:type="dxa"/>
          </w:tcPr>
          <w:p w14:paraId="1AEF6CA7" w14:textId="223F2260" w:rsidR="00360074" w:rsidRDefault="00881BA3" w:rsidP="003007F0">
            <w:pPr>
              <w:overflowPunct w:val="0"/>
              <w:autoSpaceDE w:val="0"/>
              <w:autoSpaceDN w:val="0"/>
              <w:adjustRightInd w:val="0"/>
              <w:textAlignment w:val="baseline"/>
              <w:rPr>
                <w:szCs w:val="24"/>
              </w:rPr>
            </w:pPr>
            <w:r>
              <w:rPr>
                <w:szCs w:val="24"/>
              </w:rPr>
              <w:t>K1020</w:t>
            </w:r>
          </w:p>
        </w:tc>
        <w:tc>
          <w:tcPr>
            <w:tcW w:w="5506" w:type="dxa"/>
          </w:tcPr>
          <w:p w14:paraId="6E28105E" w14:textId="77777777" w:rsidR="00360074" w:rsidRPr="00881BA3" w:rsidRDefault="00360074" w:rsidP="000660C7">
            <w:pPr>
              <w:pStyle w:val="Nincstrkz"/>
              <w:rPr>
                <w:szCs w:val="24"/>
              </w:rPr>
            </w:pPr>
            <w:r w:rsidRPr="000660C7">
              <w:rPr>
                <w:rFonts w:ascii="Times New Roman" w:hAnsi="Times New Roman"/>
                <w:sz w:val="24"/>
                <w:szCs w:val="24"/>
              </w:rPr>
              <w:t>Költségvetés előkészítéséhez szükséges adatszolgáltatás</w:t>
            </w:r>
          </w:p>
        </w:tc>
        <w:tc>
          <w:tcPr>
            <w:tcW w:w="1309" w:type="dxa"/>
            <w:gridSpan w:val="2"/>
          </w:tcPr>
          <w:p w14:paraId="1208CDDA" w14:textId="77777777" w:rsidR="00360074" w:rsidRPr="00360074" w:rsidRDefault="00360074" w:rsidP="003007F0">
            <w:pPr>
              <w:overflowPunct w:val="0"/>
              <w:autoSpaceDE w:val="0"/>
              <w:autoSpaceDN w:val="0"/>
              <w:adjustRightInd w:val="0"/>
              <w:textAlignment w:val="baseline"/>
              <w:rPr>
                <w:szCs w:val="24"/>
              </w:rPr>
            </w:pPr>
            <w:r w:rsidRPr="00360074">
              <w:rPr>
                <w:szCs w:val="24"/>
              </w:rPr>
              <w:t>5</w:t>
            </w:r>
          </w:p>
        </w:tc>
        <w:tc>
          <w:tcPr>
            <w:tcW w:w="595" w:type="dxa"/>
          </w:tcPr>
          <w:p w14:paraId="76CDE6A7" w14:textId="77777777" w:rsidR="00360074" w:rsidRPr="00360074" w:rsidRDefault="00360074" w:rsidP="003007F0">
            <w:pPr>
              <w:overflowPunct w:val="0"/>
              <w:autoSpaceDE w:val="0"/>
              <w:autoSpaceDN w:val="0"/>
              <w:adjustRightInd w:val="0"/>
              <w:textAlignment w:val="baseline"/>
              <w:rPr>
                <w:szCs w:val="24"/>
              </w:rPr>
            </w:pPr>
          </w:p>
        </w:tc>
      </w:tr>
      <w:tr w:rsidR="00881BA3" w14:paraId="51FBCB30" w14:textId="77777777" w:rsidTr="003007F0">
        <w:trPr>
          <w:trHeight w:val="404"/>
        </w:trPr>
        <w:tc>
          <w:tcPr>
            <w:tcW w:w="1652" w:type="dxa"/>
          </w:tcPr>
          <w:p w14:paraId="02039935" w14:textId="7F181F38" w:rsidR="00360074" w:rsidRDefault="00881BA3" w:rsidP="003007F0">
            <w:pPr>
              <w:overflowPunct w:val="0"/>
              <w:autoSpaceDE w:val="0"/>
              <w:autoSpaceDN w:val="0"/>
              <w:adjustRightInd w:val="0"/>
              <w:textAlignment w:val="baseline"/>
              <w:rPr>
                <w:szCs w:val="24"/>
              </w:rPr>
            </w:pPr>
            <w:r>
              <w:rPr>
                <w:szCs w:val="24"/>
              </w:rPr>
              <w:t>K1021</w:t>
            </w:r>
          </w:p>
        </w:tc>
        <w:tc>
          <w:tcPr>
            <w:tcW w:w="5506" w:type="dxa"/>
          </w:tcPr>
          <w:p w14:paraId="5F193A41" w14:textId="77777777" w:rsidR="00360074" w:rsidRPr="00881BA3" w:rsidRDefault="00360074" w:rsidP="000660C7">
            <w:pPr>
              <w:pStyle w:val="Nincstrkz"/>
              <w:rPr>
                <w:szCs w:val="24"/>
              </w:rPr>
            </w:pPr>
            <w:r w:rsidRPr="000660C7">
              <w:rPr>
                <w:rFonts w:ascii="Times New Roman" w:hAnsi="Times New Roman"/>
                <w:sz w:val="24"/>
                <w:szCs w:val="24"/>
              </w:rPr>
              <w:t>Fenntartáshoz és működéshez  kapcsolódó szerződések</w:t>
            </w:r>
          </w:p>
          <w:p w14:paraId="65DCABB3" w14:textId="77777777" w:rsidR="00360074" w:rsidRPr="00881BA3" w:rsidRDefault="00360074" w:rsidP="000660C7">
            <w:pPr>
              <w:pStyle w:val="Nincstrkz"/>
              <w:rPr>
                <w:szCs w:val="24"/>
              </w:rPr>
            </w:pPr>
          </w:p>
        </w:tc>
        <w:tc>
          <w:tcPr>
            <w:tcW w:w="1309" w:type="dxa"/>
            <w:gridSpan w:val="2"/>
          </w:tcPr>
          <w:p w14:paraId="5DB3EBEF" w14:textId="77777777" w:rsidR="00360074" w:rsidRPr="00360074" w:rsidRDefault="00360074" w:rsidP="003007F0">
            <w:pPr>
              <w:overflowPunct w:val="0"/>
              <w:autoSpaceDE w:val="0"/>
              <w:autoSpaceDN w:val="0"/>
              <w:adjustRightInd w:val="0"/>
              <w:textAlignment w:val="baseline"/>
              <w:rPr>
                <w:szCs w:val="24"/>
              </w:rPr>
            </w:pPr>
            <w:r w:rsidRPr="00360074">
              <w:rPr>
                <w:szCs w:val="24"/>
              </w:rPr>
              <w:t>15</w:t>
            </w:r>
          </w:p>
        </w:tc>
        <w:tc>
          <w:tcPr>
            <w:tcW w:w="595" w:type="dxa"/>
          </w:tcPr>
          <w:p w14:paraId="5A6F1DF8" w14:textId="77777777" w:rsidR="00360074" w:rsidRPr="00360074" w:rsidRDefault="00360074" w:rsidP="003007F0">
            <w:pPr>
              <w:overflowPunct w:val="0"/>
              <w:autoSpaceDE w:val="0"/>
              <w:autoSpaceDN w:val="0"/>
              <w:adjustRightInd w:val="0"/>
              <w:textAlignment w:val="baseline"/>
              <w:rPr>
                <w:szCs w:val="24"/>
              </w:rPr>
            </w:pPr>
          </w:p>
        </w:tc>
      </w:tr>
    </w:tbl>
    <w:p w14:paraId="1D1D59D9"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p w14:paraId="0A0CAAC2"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t>XI. Közművelődés, kulturális tevékenység</w:t>
      </w:r>
    </w:p>
    <w:p w14:paraId="22FF9A0D"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1"/>
        <w:gridCol w:w="5540"/>
        <w:gridCol w:w="1275"/>
        <w:gridCol w:w="596"/>
      </w:tblGrid>
      <w:tr w:rsidR="00622B29" w:rsidRPr="00622B29" w14:paraId="4B3754BF" w14:textId="77777777" w:rsidTr="00E6212F">
        <w:trPr>
          <w:trHeight w:val="404"/>
        </w:trPr>
        <w:tc>
          <w:tcPr>
            <w:tcW w:w="1651" w:type="dxa"/>
            <w:tcBorders>
              <w:top w:val="single" w:sz="4" w:space="0" w:color="auto"/>
              <w:left w:val="single" w:sz="4" w:space="0" w:color="auto"/>
              <w:bottom w:val="single" w:sz="4" w:space="0" w:color="auto"/>
              <w:right w:val="single" w:sz="4" w:space="0" w:color="auto"/>
            </w:tcBorders>
          </w:tcPr>
          <w:p w14:paraId="42C59E15"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Tételszám</w:t>
            </w:r>
          </w:p>
        </w:tc>
        <w:tc>
          <w:tcPr>
            <w:tcW w:w="5540" w:type="dxa"/>
            <w:tcBorders>
              <w:top w:val="single" w:sz="4" w:space="0" w:color="auto"/>
              <w:left w:val="single" w:sz="4" w:space="0" w:color="auto"/>
              <w:bottom w:val="single" w:sz="4" w:space="0" w:color="auto"/>
              <w:right w:val="single" w:sz="4" w:space="0" w:color="auto"/>
            </w:tcBorders>
          </w:tcPr>
          <w:p w14:paraId="324E540C"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1275" w:type="dxa"/>
            <w:tcBorders>
              <w:top w:val="single" w:sz="4" w:space="0" w:color="auto"/>
              <w:left w:val="single" w:sz="4" w:space="0" w:color="auto"/>
              <w:bottom w:val="single" w:sz="4" w:space="0" w:color="auto"/>
              <w:right w:val="single" w:sz="4" w:space="0" w:color="auto"/>
            </w:tcBorders>
          </w:tcPr>
          <w:p w14:paraId="01FB2C60"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596" w:type="dxa"/>
            <w:tcBorders>
              <w:top w:val="single" w:sz="4" w:space="0" w:color="auto"/>
              <w:left w:val="single" w:sz="4" w:space="0" w:color="auto"/>
              <w:bottom w:val="single" w:sz="4" w:space="0" w:color="auto"/>
              <w:right w:val="single" w:sz="4" w:space="0" w:color="auto"/>
            </w:tcBorders>
          </w:tcPr>
          <w:p w14:paraId="1BE21474"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3DB93DA4" w14:textId="77777777" w:rsidTr="00E6212F">
        <w:trPr>
          <w:trHeight w:val="404"/>
        </w:trPr>
        <w:tc>
          <w:tcPr>
            <w:tcW w:w="1651" w:type="dxa"/>
          </w:tcPr>
          <w:p w14:paraId="24BB137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K1101</w:t>
            </w:r>
          </w:p>
        </w:tc>
        <w:tc>
          <w:tcPr>
            <w:tcW w:w="5540" w:type="dxa"/>
          </w:tcPr>
          <w:p w14:paraId="37E7255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Közoktatási, kulturális megállapodások</w:t>
            </w:r>
          </w:p>
        </w:tc>
        <w:tc>
          <w:tcPr>
            <w:tcW w:w="1275" w:type="dxa"/>
          </w:tcPr>
          <w:p w14:paraId="39900AF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6" w:type="dxa"/>
          </w:tcPr>
          <w:p w14:paraId="660089F4" w14:textId="77777777" w:rsidR="00622B29" w:rsidRPr="00622B29" w:rsidRDefault="00450BBC" w:rsidP="00450BBC">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74C4A331" w14:textId="77777777" w:rsidTr="00E6212F">
        <w:trPr>
          <w:trHeight w:val="404"/>
        </w:trPr>
        <w:tc>
          <w:tcPr>
            <w:tcW w:w="1651" w:type="dxa"/>
          </w:tcPr>
          <w:p w14:paraId="067E9AE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K1102</w:t>
            </w:r>
          </w:p>
        </w:tc>
        <w:tc>
          <w:tcPr>
            <w:tcW w:w="5540" w:type="dxa"/>
          </w:tcPr>
          <w:p w14:paraId="4209D0C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Műemléki és építészeti értékek felkutatása</w:t>
            </w:r>
          </w:p>
        </w:tc>
        <w:tc>
          <w:tcPr>
            <w:tcW w:w="1275" w:type="dxa"/>
          </w:tcPr>
          <w:p w14:paraId="0D9B775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6" w:type="dxa"/>
          </w:tcPr>
          <w:p w14:paraId="203D8FD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B389B99" w14:textId="77777777" w:rsidTr="00E6212F">
        <w:trPr>
          <w:trHeight w:val="404"/>
        </w:trPr>
        <w:tc>
          <w:tcPr>
            <w:tcW w:w="1651" w:type="dxa"/>
          </w:tcPr>
          <w:p w14:paraId="36B5787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K1103</w:t>
            </w:r>
          </w:p>
        </w:tc>
        <w:tc>
          <w:tcPr>
            <w:tcW w:w="5540" w:type="dxa"/>
          </w:tcPr>
          <w:p w14:paraId="6ADAB21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 xml:space="preserve">Szobrok, művészeti alkotások, emlékművek, emléktáblák állítása, </w:t>
            </w:r>
            <w:proofErr w:type="spellStart"/>
            <w:r w:rsidRPr="00622B29">
              <w:rPr>
                <w:color w:val="auto"/>
                <w:szCs w:val="24"/>
              </w:rPr>
              <w:t>újraállítása</w:t>
            </w:r>
            <w:proofErr w:type="spellEnd"/>
            <w:r w:rsidRPr="00622B29">
              <w:rPr>
                <w:color w:val="auto"/>
                <w:szCs w:val="24"/>
              </w:rPr>
              <w:t>, kialakítása</w:t>
            </w:r>
          </w:p>
        </w:tc>
        <w:tc>
          <w:tcPr>
            <w:tcW w:w="1275" w:type="dxa"/>
          </w:tcPr>
          <w:p w14:paraId="62EFD04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6" w:type="dxa"/>
          </w:tcPr>
          <w:p w14:paraId="25175585"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4DEF80D7" w14:textId="77777777" w:rsidTr="00E6212F">
        <w:trPr>
          <w:trHeight w:val="404"/>
        </w:trPr>
        <w:tc>
          <w:tcPr>
            <w:tcW w:w="1651" w:type="dxa"/>
          </w:tcPr>
          <w:p w14:paraId="15B5EC9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K1104</w:t>
            </w:r>
          </w:p>
        </w:tc>
        <w:tc>
          <w:tcPr>
            <w:tcW w:w="5540" w:type="dxa"/>
          </w:tcPr>
          <w:p w14:paraId="7F43071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Szobrok, művészeti alkotások, emlékművek, emléktáblák, helyi építészeti értékek védelme, fenntartása</w:t>
            </w:r>
          </w:p>
        </w:tc>
        <w:tc>
          <w:tcPr>
            <w:tcW w:w="1275" w:type="dxa"/>
          </w:tcPr>
          <w:p w14:paraId="497314A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596" w:type="dxa"/>
          </w:tcPr>
          <w:p w14:paraId="5EED3AA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AF8764A" w14:textId="77777777" w:rsidTr="00E6212F">
        <w:trPr>
          <w:trHeight w:val="404"/>
        </w:trPr>
        <w:tc>
          <w:tcPr>
            <w:tcW w:w="1651" w:type="dxa"/>
          </w:tcPr>
          <w:p w14:paraId="782E9B1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K1105</w:t>
            </w:r>
          </w:p>
        </w:tc>
        <w:tc>
          <w:tcPr>
            <w:tcW w:w="5540" w:type="dxa"/>
          </w:tcPr>
          <w:p w14:paraId="2F0072C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Önkormányzat által kiírt oktatási, nevelési, kulturális, művészeti tárgyú pályázatok, támogatások, ösztöndíjak</w:t>
            </w:r>
          </w:p>
        </w:tc>
        <w:tc>
          <w:tcPr>
            <w:tcW w:w="1275" w:type="dxa"/>
          </w:tcPr>
          <w:p w14:paraId="3F41448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596" w:type="dxa"/>
          </w:tcPr>
          <w:p w14:paraId="45EF5E1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56F23BC" w14:textId="77777777" w:rsidTr="00E6212F">
        <w:trPr>
          <w:trHeight w:val="404"/>
        </w:trPr>
        <w:tc>
          <w:tcPr>
            <w:tcW w:w="1651" w:type="dxa"/>
          </w:tcPr>
          <w:p w14:paraId="78DEACA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K1106</w:t>
            </w:r>
          </w:p>
        </w:tc>
        <w:tc>
          <w:tcPr>
            <w:tcW w:w="5540" w:type="dxa"/>
          </w:tcPr>
          <w:p w14:paraId="11917BB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Ünnepségek, ünnepélyek, rendezvények szervezése</w:t>
            </w:r>
          </w:p>
        </w:tc>
        <w:tc>
          <w:tcPr>
            <w:tcW w:w="1275" w:type="dxa"/>
          </w:tcPr>
          <w:p w14:paraId="15443CF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6" w:type="dxa"/>
          </w:tcPr>
          <w:p w14:paraId="75E320D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33BA981F"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p w14:paraId="186AB947" w14:textId="77777777" w:rsidR="00622B29" w:rsidRPr="00622B29" w:rsidRDefault="00622B29" w:rsidP="00622B29">
      <w:pPr>
        <w:spacing w:after="160" w:line="259" w:lineRule="auto"/>
        <w:ind w:left="0"/>
        <w:jc w:val="left"/>
        <w:rPr>
          <w:b/>
          <w:color w:val="auto"/>
          <w:szCs w:val="24"/>
        </w:rPr>
      </w:pPr>
      <w:r w:rsidRPr="00622B29">
        <w:rPr>
          <w:b/>
          <w:color w:val="auto"/>
          <w:szCs w:val="24"/>
        </w:rPr>
        <w:br w:type="page"/>
      </w:r>
    </w:p>
    <w:p w14:paraId="51528E5E"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lastRenderedPageBreak/>
        <w:t>XII. Országos Roma Kulturális és Média Centrum</w:t>
      </w:r>
    </w:p>
    <w:p w14:paraId="672C811D"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tbl>
      <w:tblPr>
        <w:tblStyle w:val="Rcsostblzat"/>
        <w:tblW w:w="0" w:type="auto"/>
        <w:tblLook w:val="04A0" w:firstRow="1" w:lastRow="0" w:firstColumn="1" w:lastColumn="0" w:noHBand="0" w:noVBand="1"/>
      </w:tblPr>
      <w:tblGrid>
        <w:gridCol w:w="1655"/>
        <w:gridCol w:w="5536"/>
        <w:gridCol w:w="1275"/>
        <w:gridCol w:w="596"/>
      </w:tblGrid>
      <w:tr w:rsidR="00622B29" w:rsidRPr="00622B29" w14:paraId="00F8CF50" w14:textId="77777777" w:rsidTr="00E6212F">
        <w:trPr>
          <w:trHeight w:val="759"/>
        </w:trPr>
        <w:tc>
          <w:tcPr>
            <w:tcW w:w="1656" w:type="dxa"/>
          </w:tcPr>
          <w:p w14:paraId="316234FD"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Tételszám</w:t>
            </w:r>
          </w:p>
        </w:tc>
        <w:tc>
          <w:tcPr>
            <w:tcW w:w="5540" w:type="dxa"/>
          </w:tcPr>
          <w:p w14:paraId="1F97A6A1"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1275" w:type="dxa"/>
          </w:tcPr>
          <w:p w14:paraId="17E0245D"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596" w:type="dxa"/>
          </w:tcPr>
          <w:p w14:paraId="0CDFCE44"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4E592D7B" w14:textId="77777777" w:rsidTr="00E6212F">
        <w:trPr>
          <w:trHeight w:val="404"/>
        </w:trPr>
        <w:tc>
          <w:tcPr>
            <w:tcW w:w="1656" w:type="dxa"/>
          </w:tcPr>
          <w:p w14:paraId="6435E3E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K1201</w:t>
            </w:r>
          </w:p>
        </w:tc>
        <w:tc>
          <w:tcPr>
            <w:tcW w:w="5540" w:type="dxa"/>
          </w:tcPr>
          <w:p w14:paraId="0275562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Intézményvezetői tisztség átadás-átvételével, egyéb feladat- és hatáskör átadás-átvételével kapcsolatos iratok</w:t>
            </w:r>
          </w:p>
        </w:tc>
        <w:tc>
          <w:tcPr>
            <w:tcW w:w="1275" w:type="dxa"/>
          </w:tcPr>
          <w:p w14:paraId="6A77332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6" w:type="dxa"/>
          </w:tcPr>
          <w:p w14:paraId="79F1DA86"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4B121FF4" w14:textId="77777777" w:rsidTr="00E6212F">
        <w:tc>
          <w:tcPr>
            <w:tcW w:w="1656" w:type="dxa"/>
          </w:tcPr>
          <w:p w14:paraId="4E32A99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K1202</w:t>
            </w:r>
          </w:p>
          <w:p w14:paraId="08A1D56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tc>
        <w:tc>
          <w:tcPr>
            <w:tcW w:w="5540" w:type="dxa"/>
          </w:tcPr>
          <w:p w14:paraId="4383F94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Külső szervek, Állami Számvevőszék, a Kormány általános hatáskörű központi és területi államigazgatási szervének ellenőrzése, átvilágítás, törvényességi észrevételek, ügyészi intézkedések</w:t>
            </w:r>
          </w:p>
        </w:tc>
        <w:tc>
          <w:tcPr>
            <w:tcW w:w="1275" w:type="dxa"/>
          </w:tcPr>
          <w:p w14:paraId="38FEE91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6" w:type="dxa"/>
          </w:tcPr>
          <w:p w14:paraId="2641F2F3"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39F3499D" w14:textId="77777777" w:rsidTr="00E6212F">
        <w:tc>
          <w:tcPr>
            <w:tcW w:w="1656" w:type="dxa"/>
          </w:tcPr>
          <w:p w14:paraId="1160BF0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K1203</w:t>
            </w:r>
          </w:p>
        </w:tc>
        <w:tc>
          <w:tcPr>
            <w:tcW w:w="5540" w:type="dxa"/>
          </w:tcPr>
          <w:p w14:paraId="478CBB1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Beszámolók, jelentések, munkatervek éves (intézmény)</w:t>
            </w:r>
          </w:p>
        </w:tc>
        <w:tc>
          <w:tcPr>
            <w:tcW w:w="1275" w:type="dxa"/>
          </w:tcPr>
          <w:p w14:paraId="7CF25BD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6" w:type="dxa"/>
          </w:tcPr>
          <w:p w14:paraId="78BB0672"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63363608" w14:textId="77777777" w:rsidTr="00E6212F">
        <w:tc>
          <w:tcPr>
            <w:tcW w:w="1656" w:type="dxa"/>
          </w:tcPr>
          <w:p w14:paraId="455BCBC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K1204</w:t>
            </w:r>
          </w:p>
        </w:tc>
        <w:tc>
          <w:tcPr>
            <w:tcW w:w="5540" w:type="dxa"/>
          </w:tcPr>
          <w:p w14:paraId="6DA6410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Beszámolók, jelentések, munkatervek időszaki (intézmény)</w:t>
            </w:r>
          </w:p>
        </w:tc>
        <w:tc>
          <w:tcPr>
            <w:tcW w:w="1275" w:type="dxa"/>
          </w:tcPr>
          <w:p w14:paraId="1E1A77C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6" w:type="dxa"/>
          </w:tcPr>
          <w:p w14:paraId="7872B27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1655DC4" w14:textId="77777777" w:rsidTr="00E6212F">
        <w:tc>
          <w:tcPr>
            <w:tcW w:w="1656" w:type="dxa"/>
          </w:tcPr>
          <w:p w14:paraId="31C3BBD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K1205</w:t>
            </w:r>
          </w:p>
        </w:tc>
        <w:tc>
          <w:tcPr>
            <w:tcW w:w="5540" w:type="dxa"/>
          </w:tcPr>
          <w:p w14:paraId="3D09959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Vállalkozási és megbízási szerződések</w:t>
            </w:r>
          </w:p>
        </w:tc>
        <w:tc>
          <w:tcPr>
            <w:tcW w:w="1275" w:type="dxa"/>
          </w:tcPr>
          <w:p w14:paraId="33BBEEE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596" w:type="dxa"/>
          </w:tcPr>
          <w:p w14:paraId="4BC9379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379B68D" w14:textId="77777777" w:rsidTr="00E6212F">
        <w:tc>
          <w:tcPr>
            <w:tcW w:w="1656" w:type="dxa"/>
          </w:tcPr>
          <w:p w14:paraId="28CAE28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K1206</w:t>
            </w:r>
          </w:p>
        </w:tc>
        <w:tc>
          <w:tcPr>
            <w:tcW w:w="5540" w:type="dxa"/>
          </w:tcPr>
          <w:p w14:paraId="0A60081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Körlevelek</w:t>
            </w:r>
          </w:p>
        </w:tc>
        <w:tc>
          <w:tcPr>
            <w:tcW w:w="1275" w:type="dxa"/>
          </w:tcPr>
          <w:p w14:paraId="21242E0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6" w:type="dxa"/>
          </w:tcPr>
          <w:p w14:paraId="0407349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DA11766" w14:textId="77777777" w:rsidTr="00E6212F">
        <w:tc>
          <w:tcPr>
            <w:tcW w:w="1656" w:type="dxa"/>
          </w:tcPr>
          <w:p w14:paraId="0F5CFCB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K1207</w:t>
            </w:r>
          </w:p>
        </w:tc>
        <w:tc>
          <w:tcPr>
            <w:tcW w:w="5540" w:type="dxa"/>
          </w:tcPr>
          <w:p w14:paraId="7D574D6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Intézkedést nem igénylő körlevelek, meghívók, tájékoztatók</w:t>
            </w:r>
          </w:p>
        </w:tc>
        <w:tc>
          <w:tcPr>
            <w:tcW w:w="1275" w:type="dxa"/>
          </w:tcPr>
          <w:p w14:paraId="19427AD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596" w:type="dxa"/>
          </w:tcPr>
          <w:p w14:paraId="266EA44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C96AFFA" w14:textId="77777777" w:rsidTr="00E6212F">
        <w:tc>
          <w:tcPr>
            <w:tcW w:w="1656" w:type="dxa"/>
          </w:tcPr>
          <w:p w14:paraId="280B9B9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K1208</w:t>
            </w:r>
          </w:p>
        </w:tc>
        <w:tc>
          <w:tcPr>
            <w:tcW w:w="5540" w:type="dxa"/>
          </w:tcPr>
          <w:p w14:paraId="605BD8B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Tájékoztatások, adatszolgáltatások, feljegyzések</w:t>
            </w:r>
          </w:p>
        </w:tc>
        <w:tc>
          <w:tcPr>
            <w:tcW w:w="1275" w:type="dxa"/>
          </w:tcPr>
          <w:p w14:paraId="3E96234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596" w:type="dxa"/>
          </w:tcPr>
          <w:p w14:paraId="20D3134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071D76C" w14:textId="77777777" w:rsidTr="00E6212F">
        <w:tc>
          <w:tcPr>
            <w:tcW w:w="1656" w:type="dxa"/>
          </w:tcPr>
          <w:p w14:paraId="1BEA045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K1209</w:t>
            </w:r>
          </w:p>
        </w:tc>
        <w:tc>
          <w:tcPr>
            <w:tcW w:w="5540" w:type="dxa"/>
          </w:tcPr>
          <w:p w14:paraId="7BB4E3A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Sajtóügyek, reprezentációs, PR tevékenység</w:t>
            </w:r>
          </w:p>
        </w:tc>
        <w:tc>
          <w:tcPr>
            <w:tcW w:w="1275" w:type="dxa"/>
          </w:tcPr>
          <w:p w14:paraId="658F69E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6" w:type="dxa"/>
          </w:tcPr>
          <w:p w14:paraId="49DE4E6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73B25D4" w14:textId="77777777" w:rsidTr="00E6212F">
        <w:tc>
          <w:tcPr>
            <w:tcW w:w="1656" w:type="dxa"/>
          </w:tcPr>
          <w:p w14:paraId="5A62318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K1210</w:t>
            </w:r>
          </w:p>
        </w:tc>
        <w:tc>
          <w:tcPr>
            <w:tcW w:w="5540" w:type="dxa"/>
          </w:tcPr>
          <w:p w14:paraId="0414276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Hírlap- folyóirat, könyvrendelés</w:t>
            </w:r>
          </w:p>
        </w:tc>
        <w:tc>
          <w:tcPr>
            <w:tcW w:w="1275" w:type="dxa"/>
          </w:tcPr>
          <w:p w14:paraId="14373AF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6" w:type="dxa"/>
          </w:tcPr>
          <w:p w14:paraId="25DE965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A71C532" w14:textId="77777777" w:rsidTr="00E6212F">
        <w:tc>
          <w:tcPr>
            <w:tcW w:w="1656" w:type="dxa"/>
          </w:tcPr>
          <w:p w14:paraId="6327311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K1211</w:t>
            </w:r>
          </w:p>
        </w:tc>
        <w:tc>
          <w:tcPr>
            <w:tcW w:w="5540" w:type="dxa"/>
          </w:tcPr>
          <w:p w14:paraId="71945CC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Intézményi rendezvények előkészítésével és lebonyolításával kapcsolatos ügyek</w:t>
            </w:r>
          </w:p>
        </w:tc>
        <w:tc>
          <w:tcPr>
            <w:tcW w:w="1275" w:type="dxa"/>
          </w:tcPr>
          <w:p w14:paraId="63B9564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11</w:t>
            </w:r>
          </w:p>
        </w:tc>
        <w:tc>
          <w:tcPr>
            <w:tcW w:w="596" w:type="dxa"/>
          </w:tcPr>
          <w:p w14:paraId="582FBCF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39A6EB1A"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
    <w:p w14:paraId="5396196A" w14:textId="77777777" w:rsidR="00622B29" w:rsidRPr="00622B29" w:rsidRDefault="00622B29" w:rsidP="00622B29">
      <w:pPr>
        <w:spacing w:after="160" w:line="259" w:lineRule="auto"/>
        <w:ind w:left="0"/>
        <w:jc w:val="left"/>
        <w:rPr>
          <w:b/>
          <w:color w:val="auto"/>
          <w:szCs w:val="24"/>
        </w:rPr>
      </w:pPr>
      <w:r w:rsidRPr="00622B29">
        <w:rPr>
          <w:b/>
          <w:color w:val="auto"/>
          <w:szCs w:val="24"/>
        </w:rPr>
        <w:br w:type="page"/>
      </w:r>
    </w:p>
    <w:p w14:paraId="4059D099"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lastRenderedPageBreak/>
        <w:t>XIII. Országos Roma Misszió</w:t>
      </w:r>
    </w:p>
    <w:p w14:paraId="50A4564C"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
    <w:tbl>
      <w:tblPr>
        <w:tblStyle w:val="Rcsostblzat"/>
        <w:tblW w:w="0" w:type="auto"/>
        <w:tblLook w:val="04A0" w:firstRow="1" w:lastRow="0" w:firstColumn="1" w:lastColumn="0" w:noHBand="0" w:noVBand="1"/>
      </w:tblPr>
      <w:tblGrid>
        <w:gridCol w:w="1655"/>
        <w:gridCol w:w="5536"/>
        <w:gridCol w:w="1275"/>
        <w:gridCol w:w="596"/>
      </w:tblGrid>
      <w:tr w:rsidR="00622B29" w:rsidRPr="00622B29" w14:paraId="4F1E4864" w14:textId="77777777" w:rsidTr="00E6212F">
        <w:trPr>
          <w:trHeight w:val="759"/>
        </w:trPr>
        <w:tc>
          <w:tcPr>
            <w:tcW w:w="1656" w:type="dxa"/>
          </w:tcPr>
          <w:p w14:paraId="4B8F7DD9"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Tételszám</w:t>
            </w:r>
          </w:p>
        </w:tc>
        <w:tc>
          <w:tcPr>
            <w:tcW w:w="5540" w:type="dxa"/>
          </w:tcPr>
          <w:p w14:paraId="5ADBB84F"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1275" w:type="dxa"/>
          </w:tcPr>
          <w:p w14:paraId="3A3A9DAB"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596" w:type="dxa"/>
          </w:tcPr>
          <w:p w14:paraId="75BF8355"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45C54A69" w14:textId="77777777" w:rsidTr="00E6212F">
        <w:trPr>
          <w:trHeight w:val="404"/>
        </w:trPr>
        <w:tc>
          <w:tcPr>
            <w:tcW w:w="1656" w:type="dxa"/>
          </w:tcPr>
          <w:p w14:paraId="57CC0F8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M1301</w:t>
            </w:r>
          </w:p>
        </w:tc>
        <w:tc>
          <w:tcPr>
            <w:tcW w:w="5540" w:type="dxa"/>
          </w:tcPr>
          <w:p w14:paraId="4A7D6B4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Intézményvezetői tisztség átadás-átvételével, egyéb feladat- és hatáskör átadás-átvételével kapcsolatos iratok</w:t>
            </w:r>
          </w:p>
        </w:tc>
        <w:tc>
          <w:tcPr>
            <w:tcW w:w="1275" w:type="dxa"/>
          </w:tcPr>
          <w:p w14:paraId="4889D24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6" w:type="dxa"/>
          </w:tcPr>
          <w:p w14:paraId="6A54797B"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2EA4E4C5" w14:textId="77777777" w:rsidTr="00E6212F">
        <w:tc>
          <w:tcPr>
            <w:tcW w:w="1656" w:type="dxa"/>
          </w:tcPr>
          <w:p w14:paraId="3CC4791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M1302</w:t>
            </w:r>
          </w:p>
          <w:p w14:paraId="5866EE4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tc>
        <w:tc>
          <w:tcPr>
            <w:tcW w:w="5540" w:type="dxa"/>
          </w:tcPr>
          <w:p w14:paraId="7FD0021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Külső szervek, Állami Számvevőszék, a Kormány általános hatáskörű központi és területi államigazgatási szervének ellenőrzése, átvilágítás, törvényességi észrevételek, ügyészi intézkedések</w:t>
            </w:r>
          </w:p>
        </w:tc>
        <w:tc>
          <w:tcPr>
            <w:tcW w:w="1275" w:type="dxa"/>
          </w:tcPr>
          <w:p w14:paraId="69ED269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6" w:type="dxa"/>
          </w:tcPr>
          <w:p w14:paraId="49ED460B"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6FD3AC71" w14:textId="77777777" w:rsidTr="00E6212F">
        <w:tc>
          <w:tcPr>
            <w:tcW w:w="1656" w:type="dxa"/>
          </w:tcPr>
          <w:p w14:paraId="06E92C1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M1303</w:t>
            </w:r>
          </w:p>
        </w:tc>
        <w:tc>
          <w:tcPr>
            <w:tcW w:w="5540" w:type="dxa"/>
          </w:tcPr>
          <w:p w14:paraId="3A4C3B2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Beszámolók, jelentések, munkatervek éves (intézmény)</w:t>
            </w:r>
          </w:p>
        </w:tc>
        <w:tc>
          <w:tcPr>
            <w:tcW w:w="1275" w:type="dxa"/>
          </w:tcPr>
          <w:p w14:paraId="1985283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96" w:type="dxa"/>
          </w:tcPr>
          <w:p w14:paraId="2465C8C3"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35D5E7DF" w14:textId="77777777" w:rsidTr="00E6212F">
        <w:tc>
          <w:tcPr>
            <w:tcW w:w="1656" w:type="dxa"/>
          </w:tcPr>
          <w:p w14:paraId="268B4F7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M1304</w:t>
            </w:r>
          </w:p>
        </w:tc>
        <w:tc>
          <w:tcPr>
            <w:tcW w:w="5540" w:type="dxa"/>
          </w:tcPr>
          <w:p w14:paraId="4973FE4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Beszámolók, jelentések, munkatervek időszaki (intézmény)</w:t>
            </w:r>
          </w:p>
        </w:tc>
        <w:tc>
          <w:tcPr>
            <w:tcW w:w="1275" w:type="dxa"/>
          </w:tcPr>
          <w:p w14:paraId="01EE4A7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96" w:type="dxa"/>
          </w:tcPr>
          <w:p w14:paraId="2DABE0A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48C43D51" w14:textId="77777777" w:rsidTr="00E6212F">
        <w:tc>
          <w:tcPr>
            <w:tcW w:w="1656" w:type="dxa"/>
          </w:tcPr>
          <w:p w14:paraId="6A2D1CE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M1305</w:t>
            </w:r>
          </w:p>
        </w:tc>
        <w:tc>
          <w:tcPr>
            <w:tcW w:w="5540" w:type="dxa"/>
          </w:tcPr>
          <w:p w14:paraId="5FBA509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Vállalkozási és megbízási szerződések</w:t>
            </w:r>
          </w:p>
        </w:tc>
        <w:tc>
          <w:tcPr>
            <w:tcW w:w="1275" w:type="dxa"/>
          </w:tcPr>
          <w:p w14:paraId="09B26AB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596" w:type="dxa"/>
          </w:tcPr>
          <w:p w14:paraId="1CB4378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63D0DD7" w14:textId="77777777" w:rsidTr="00E6212F">
        <w:tc>
          <w:tcPr>
            <w:tcW w:w="1656" w:type="dxa"/>
          </w:tcPr>
          <w:p w14:paraId="2B713A7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M1306</w:t>
            </w:r>
          </w:p>
        </w:tc>
        <w:tc>
          <w:tcPr>
            <w:tcW w:w="5540" w:type="dxa"/>
          </w:tcPr>
          <w:p w14:paraId="31DDED7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Körlevelek</w:t>
            </w:r>
          </w:p>
        </w:tc>
        <w:tc>
          <w:tcPr>
            <w:tcW w:w="1275" w:type="dxa"/>
          </w:tcPr>
          <w:p w14:paraId="29EB7AB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6" w:type="dxa"/>
          </w:tcPr>
          <w:p w14:paraId="49D0B1A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0D40C3D" w14:textId="77777777" w:rsidTr="00E6212F">
        <w:tc>
          <w:tcPr>
            <w:tcW w:w="1656" w:type="dxa"/>
          </w:tcPr>
          <w:p w14:paraId="4F48E2B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M1307</w:t>
            </w:r>
          </w:p>
        </w:tc>
        <w:tc>
          <w:tcPr>
            <w:tcW w:w="5540" w:type="dxa"/>
          </w:tcPr>
          <w:p w14:paraId="3A2DAE9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Intézkedést nem igénylő körlevelek, meghívók, tájékoztatók</w:t>
            </w:r>
          </w:p>
        </w:tc>
        <w:tc>
          <w:tcPr>
            <w:tcW w:w="1275" w:type="dxa"/>
          </w:tcPr>
          <w:p w14:paraId="058FAE3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596" w:type="dxa"/>
          </w:tcPr>
          <w:p w14:paraId="741B929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43B4F8B" w14:textId="77777777" w:rsidTr="00E6212F">
        <w:tc>
          <w:tcPr>
            <w:tcW w:w="1656" w:type="dxa"/>
          </w:tcPr>
          <w:p w14:paraId="41E6686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M1308</w:t>
            </w:r>
          </w:p>
        </w:tc>
        <w:tc>
          <w:tcPr>
            <w:tcW w:w="5540" w:type="dxa"/>
          </w:tcPr>
          <w:p w14:paraId="3F3F6AD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Tájékoztatások, adatszolgáltatások, feljegyzések</w:t>
            </w:r>
          </w:p>
        </w:tc>
        <w:tc>
          <w:tcPr>
            <w:tcW w:w="1275" w:type="dxa"/>
          </w:tcPr>
          <w:p w14:paraId="7EF2A1E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596" w:type="dxa"/>
          </w:tcPr>
          <w:p w14:paraId="3D39248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7541A40" w14:textId="77777777" w:rsidTr="00E6212F">
        <w:tc>
          <w:tcPr>
            <w:tcW w:w="1656" w:type="dxa"/>
          </w:tcPr>
          <w:p w14:paraId="0267750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M1309</w:t>
            </w:r>
          </w:p>
        </w:tc>
        <w:tc>
          <w:tcPr>
            <w:tcW w:w="5540" w:type="dxa"/>
          </w:tcPr>
          <w:p w14:paraId="5601EFE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Sajtóügyek, reprezentációs, PR tevékenység</w:t>
            </w:r>
          </w:p>
        </w:tc>
        <w:tc>
          <w:tcPr>
            <w:tcW w:w="1275" w:type="dxa"/>
          </w:tcPr>
          <w:p w14:paraId="235D40A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6" w:type="dxa"/>
          </w:tcPr>
          <w:p w14:paraId="4B85CE9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2476C33" w14:textId="77777777" w:rsidTr="00E6212F">
        <w:tc>
          <w:tcPr>
            <w:tcW w:w="1656" w:type="dxa"/>
          </w:tcPr>
          <w:p w14:paraId="207FF27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M1310</w:t>
            </w:r>
          </w:p>
        </w:tc>
        <w:tc>
          <w:tcPr>
            <w:tcW w:w="5540" w:type="dxa"/>
          </w:tcPr>
          <w:p w14:paraId="6785008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Hírlap- folyóirat, könyvrendelés</w:t>
            </w:r>
          </w:p>
        </w:tc>
        <w:tc>
          <w:tcPr>
            <w:tcW w:w="1275" w:type="dxa"/>
          </w:tcPr>
          <w:p w14:paraId="7471A08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96" w:type="dxa"/>
          </w:tcPr>
          <w:p w14:paraId="4627DC9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DB46A7D" w14:textId="77777777" w:rsidTr="00E6212F">
        <w:tc>
          <w:tcPr>
            <w:tcW w:w="1656" w:type="dxa"/>
          </w:tcPr>
          <w:p w14:paraId="090E88F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M1311</w:t>
            </w:r>
          </w:p>
        </w:tc>
        <w:tc>
          <w:tcPr>
            <w:tcW w:w="5540" w:type="dxa"/>
          </w:tcPr>
          <w:p w14:paraId="0DAA2F0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Intézményi rendezvények előkészítésével és lebonyolításával kapcsolatos ügyek</w:t>
            </w:r>
          </w:p>
        </w:tc>
        <w:tc>
          <w:tcPr>
            <w:tcW w:w="1275" w:type="dxa"/>
          </w:tcPr>
          <w:p w14:paraId="54DBC7B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11</w:t>
            </w:r>
          </w:p>
        </w:tc>
        <w:tc>
          <w:tcPr>
            <w:tcW w:w="596" w:type="dxa"/>
          </w:tcPr>
          <w:p w14:paraId="0E89F62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6D662C14"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
    <w:p w14:paraId="03B5DFF9" w14:textId="77777777" w:rsidR="00622B29" w:rsidRPr="00622B29" w:rsidRDefault="00622B29" w:rsidP="00622B29">
      <w:pPr>
        <w:spacing w:after="160" w:line="259" w:lineRule="auto"/>
        <w:ind w:left="0"/>
        <w:jc w:val="left"/>
        <w:rPr>
          <w:b/>
          <w:color w:val="auto"/>
          <w:szCs w:val="24"/>
        </w:rPr>
      </w:pPr>
      <w:r w:rsidRPr="00622B29">
        <w:rPr>
          <w:b/>
          <w:color w:val="auto"/>
          <w:szCs w:val="24"/>
        </w:rPr>
        <w:br w:type="page"/>
      </w:r>
    </w:p>
    <w:p w14:paraId="735E0BBA"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lastRenderedPageBreak/>
        <w:t>XIV. Országos Roma Sportközpont</w:t>
      </w:r>
    </w:p>
    <w:p w14:paraId="79F4C837"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
    <w:tbl>
      <w:tblPr>
        <w:tblStyle w:val="Rcsostblzat"/>
        <w:tblW w:w="0" w:type="auto"/>
        <w:tblLook w:val="04A0" w:firstRow="1" w:lastRow="0" w:firstColumn="1" w:lastColumn="0" w:noHBand="0" w:noVBand="1"/>
      </w:tblPr>
      <w:tblGrid>
        <w:gridCol w:w="1644"/>
        <w:gridCol w:w="5576"/>
        <w:gridCol w:w="1275"/>
        <w:gridCol w:w="567"/>
      </w:tblGrid>
      <w:tr w:rsidR="00622B29" w:rsidRPr="00622B29" w14:paraId="398CEE6A" w14:textId="77777777" w:rsidTr="00E6212F">
        <w:trPr>
          <w:trHeight w:val="575"/>
        </w:trPr>
        <w:tc>
          <w:tcPr>
            <w:tcW w:w="1656" w:type="dxa"/>
          </w:tcPr>
          <w:p w14:paraId="3EB1EAAE"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Tételszám</w:t>
            </w:r>
          </w:p>
        </w:tc>
        <w:tc>
          <w:tcPr>
            <w:tcW w:w="5682" w:type="dxa"/>
          </w:tcPr>
          <w:p w14:paraId="4A84E310"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1275" w:type="dxa"/>
          </w:tcPr>
          <w:p w14:paraId="6707AC16"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567" w:type="dxa"/>
          </w:tcPr>
          <w:p w14:paraId="2C61A894"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465A5EBB" w14:textId="77777777" w:rsidTr="00E6212F">
        <w:trPr>
          <w:trHeight w:val="404"/>
        </w:trPr>
        <w:tc>
          <w:tcPr>
            <w:tcW w:w="1656" w:type="dxa"/>
          </w:tcPr>
          <w:p w14:paraId="6EA3184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M1301</w:t>
            </w:r>
          </w:p>
        </w:tc>
        <w:tc>
          <w:tcPr>
            <w:tcW w:w="5682" w:type="dxa"/>
          </w:tcPr>
          <w:p w14:paraId="01E6FF0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Intézményvezetői tisztség átadás-átvételével, egyéb feladat- és hatáskör átadás-átvételével kapcsolatos iratok</w:t>
            </w:r>
          </w:p>
        </w:tc>
        <w:tc>
          <w:tcPr>
            <w:tcW w:w="1275" w:type="dxa"/>
          </w:tcPr>
          <w:p w14:paraId="15D1D7F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67" w:type="dxa"/>
          </w:tcPr>
          <w:p w14:paraId="2E567885"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2B04A938" w14:textId="77777777" w:rsidTr="00E6212F">
        <w:tc>
          <w:tcPr>
            <w:tcW w:w="1656" w:type="dxa"/>
          </w:tcPr>
          <w:p w14:paraId="13F112A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M1302</w:t>
            </w:r>
          </w:p>
          <w:p w14:paraId="2265B85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tc>
        <w:tc>
          <w:tcPr>
            <w:tcW w:w="5682" w:type="dxa"/>
          </w:tcPr>
          <w:p w14:paraId="335E688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Külső szervek, Állami Számvevőszék, a Kormány általános hatáskörű központi és területi államigazgatási szervének ellenőrzése, átvilágítás, törvényességi észrevételek, ügyészi intézkedések</w:t>
            </w:r>
          </w:p>
        </w:tc>
        <w:tc>
          <w:tcPr>
            <w:tcW w:w="1275" w:type="dxa"/>
          </w:tcPr>
          <w:p w14:paraId="47DCEB5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67" w:type="dxa"/>
          </w:tcPr>
          <w:p w14:paraId="013D62D1"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126EB42D" w14:textId="77777777" w:rsidTr="00E6212F">
        <w:tc>
          <w:tcPr>
            <w:tcW w:w="1656" w:type="dxa"/>
          </w:tcPr>
          <w:p w14:paraId="6CDC932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M1303</w:t>
            </w:r>
          </w:p>
        </w:tc>
        <w:tc>
          <w:tcPr>
            <w:tcW w:w="5682" w:type="dxa"/>
          </w:tcPr>
          <w:p w14:paraId="6505FAE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Beszámolók, jelentések, munkatervek éves (intézmény)</w:t>
            </w:r>
          </w:p>
        </w:tc>
        <w:tc>
          <w:tcPr>
            <w:tcW w:w="1275" w:type="dxa"/>
          </w:tcPr>
          <w:p w14:paraId="3178175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67" w:type="dxa"/>
          </w:tcPr>
          <w:p w14:paraId="67250647"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3B819D51" w14:textId="77777777" w:rsidTr="00E6212F">
        <w:tc>
          <w:tcPr>
            <w:tcW w:w="1656" w:type="dxa"/>
          </w:tcPr>
          <w:p w14:paraId="3C02E8C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M1304</w:t>
            </w:r>
          </w:p>
        </w:tc>
        <w:tc>
          <w:tcPr>
            <w:tcW w:w="5682" w:type="dxa"/>
          </w:tcPr>
          <w:p w14:paraId="56A9109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Beszámolók, jelentések, munkatervek időszaki (intézmény)</w:t>
            </w:r>
          </w:p>
        </w:tc>
        <w:tc>
          <w:tcPr>
            <w:tcW w:w="1275" w:type="dxa"/>
          </w:tcPr>
          <w:p w14:paraId="2EEEDCE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67" w:type="dxa"/>
          </w:tcPr>
          <w:p w14:paraId="1C9C840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008CECC4" w14:textId="77777777" w:rsidTr="00E6212F">
        <w:tc>
          <w:tcPr>
            <w:tcW w:w="1656" w:type="dxa"/>
          </w:tcPr>
          <w:p w14:paraId="767CFCA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M1305</w:t>
            </w:r>
          </w:p>
        </w:tc>
        <w:tc>
          <w:tcPr>
            <w:tcW w:w="5682" w:type="dxa"/>
          </w:tcPr>
          <w:p w14:paraId="33F640E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Vállalkozási és megbízási szerződések</w:t>
            </w:r>
          </w:p>
        </w:tc>
        <w:tc>
          <w:tcPr>
            <w:tcW w:w="1275" w:type="dxa"/>
          </w:tcPr>
          <w:p w14:paraId="0925BA6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567" w:type="dxa"/>
          </w:tcPr>
          <w:p w14:paraId="076D20B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711D2A24" w14:textId="77777777" w:rsidTr="00E6212F">
        <w:tc>
          <w:tcPr>
            <w:tcW w:w="1656" w:type="dxa"/>
          </w:tcPr>
          <w:p w14:paraId="3963DE5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M1306</w:t>
            </w:r>
          </w:p>
        </w:tc>
        <w:tc>
          <w:tcPr>
            <w:tcW w:w="5682" w:type="dxa"/>
          </w:tcPr>
          <w:p w14:paraId="47557FD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Körlevelek</w:t>
            </w:r>
          </w:p>
        </w:tc>
        <w:tc>
          <w:tcPr>
            <w:tcW w:w="1275" w:type="dxa"/>
          </w:tcPr>
          <w:p w14:paraId="3616C81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67" w:type="dxa"/>
          </w:tcPr>
          <w:p w14:paraId="23077B9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B5BD83C" w14:textId="77777777" w:rsidTr="00E6212F">
        <w:tc>
          <w:tcPr>
            <w:tcW w:w="1656" w:type="dxa"/>
          </w:tcPr>
          <w:p w14:paraId="06E6A29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M1307</w:t>
            </w:r>
          </w:p>
        </w:tc>
        <w:tc>
          <w:tcPr>
            <w:tcW w:w="5682" w:type="dxa"/>
          </w:tcPr>
          <w:p w14:paraId="58F72EF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Intézkedést nem igénylő körlevelek, meghívók, tájékoztatók</w:t>
            </w:r>
          </w:p>
        </w:tc>
        <w:tc>
          <w:tcPr>
            <w:tcW w:w="1275" w:type="dxa"/>
          </w:tcPr>
          <w:p w14:paraId="1DD1FD4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567" w:type="dxa"/>
          </w:tcPr>
          <w:p w14:paraId="1BEF033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5B1170E1" w14:textId="77777777" w:rsidTr="00E6212F">
        <w:tc>
          <w:tcPr>
            <w:tcW w:w="1656" w:type="dxa"/>
          </w:tcPr>
          <w:p w14:paraId="4D833B8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M1308</w:t>
            </w:r>
          </w:p>
        </w:tc>
        <w:tc>
          <w:tcPr>
            <w:tcW w:w="5682" w:type="dxa"/>
          </w:tcPr>
          <w:p w14:paraId="3E90948C"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Tájékoztatások, adatszolgáltatások, feljegyzések</w:t>
            </w:r>
          </w:p>
        </w:tc>
        <w:tc>
          <w:tcPr>
            <w:tcW w:w="1275" w:type="dxa"/>
          </w:tcPr>
          <w:p w14:paraId="4B9F902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567" w:type="dxa"/>
          </w:tcPr>
          <w:p w14:paraId="436A2B7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5ABEFDB" w14:textId="77777777" w:rsidTr="00E6212F">
        <w:tc>
          <w:tcPr>
            <w:tcW w:w="1656" w:type="dxa"/>
          </w:tcPr>
          <w:p w14:paraId="472457F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M1309</w:t>
            </w:r>
          </w:p>
        </w:tc>
        <w:tc>
          <w:tcPr>
            <w:tcW w:w="5682" w:type="dxa"/>
          </w:tcPr>
          <w:p w14:paraId="585015C5"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Sajtóügyek, reprezentációs, PR tevékenység</w:t>
            </w:r>
          </w:p>
        </w:tc>
        <w:tc>
          <w:tcPr>
            <w:tcW w:w="1275" w:type="dxa"/>
          </w:tcPr>
          <w:p w14:paraId="135FFB6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67" w:type="dxa"/>
          </w:tcPr>
          <w:p w14:paraId="643BD01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47D60C17" w14:textId="77777777" w:rsidTr="00E6212F">
        <w:tc>
          <w:tcPr>
            <w:tcW w:w="1656" w:type="dxa"/>
          </w:tcPr>
          <w:p w14:paraId="101D800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M1310</w:t>
            </w:r>
          </w:p>
        </w:tc>
        <w:tc>
          <w:tcPr>
            <w:tcW w:w="5682" w:type="dxa"/>
          </w:tcPr>
          <w:p w14:paraId="56C61DE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Hírlap- folyóirat, könyvrendelés</w:t>
            </w:r>
          </w:p>
        </w:tc>
        <w:tc>
          <w:tcPr>
            <w:tcW w:w="1275" w:type="dxa"/>
          </w:tcPr>
          <w:p w14:paraId="0975328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67" w:type="dxa"/>
          </w:tcPr>
          <w:p w14:paraId="7021480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1BF80650" w14:textId="77777777" w:rsidTr="00E6212F">
        <w:tc>
          <w:tcPr>
            <w:tcW w:w="1656" w:type="dxa"/>
          </w:tcPr>
          <w:p w14:paraId="799AA17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M1311</w:t>
            </w:r>
          </w:p>
        </w:tc>
        <w:tc>
          <w:tcPr>
            <w:tcW w:w="5682" w:type="dxa"/>
          </w:tcPr>
          <w:p w14:paraId="3C30A37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Intézményi rendezvények előkészítésével és lebonyolításával kapcsolatos ügyek</w:t>
            </w:r>
          </w:p>
        </w:tc>
        <w:tc>
          <w:tcPr>
            <w:tcW w:w="1275" w:type="dxa"/>
          </w:tcPr>
          <w:p w14:paraId="30FC4BF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11</w:t>
            </w:r>
          </w:p>
        </w:tc>
        <w:tc>
          <w:tcPr>
            <w:tcW w:w="567" w:type="dxa"/>
          </w:tcPr>
          <w:p w14:paraId="59FB625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1516DDB8"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
    <w:p w14:paraId="2944873B"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r w:rsidRPr="00622B29">
        <w:rPr>
          <w:b/>
          <w:color w:val="auto"/>
          <w:szCs w:val="24"/>
        </w:rPr>
        <w:t>XV. Országos Roma Foglalkoztatási Központ</w:t>
      </w:r>
    </w:p>
    <w:p w14:paraId="45049C6E" w14:textId="77777777" w:rsidR="00622B29" w:rsidRPr="00622B29" w:rsidRDefault="00622B29" w:rsidP="00622B29">
      <w:pPr>
        <w:overflowPunct w:val="0"/>
        <w:autoSpaceDE w:val="0"/>
        <w:autoSpaceDN w:val="0"/>
        <w:adjustRightInd w:val="0"/>
        <w:spacing w:after="0" w:line="240" w:lineRule="auto"/>
        <w:ind w:left="0"/>
        <w:jc w:val="center"/>
        <w:textAlignment w:val="baseline"/>
        <w:rPr>
          <w:b/>
          <w:color w:val="auto"/>
          <w:szCs w:val="24"/>
        </w:rPr>
      </w:pPr>
    </w:p>
    <w:tbl>
      <w:tblPr>
        <w:tblStyle w:val="Rcsostblzat"/>
        <w:tblW w:w="0" w:type="auto"/>
        <w:tblLook w:val="04A0" w:firstRow="1" w:lastRow="0" w:firstColumn="1" w:lastColumn="0" w:noHBand="0" w:noVBand="1"/>
      </w:tblPr>
      <w:tblGrid>
        <w:gridCol w:w="1644"/>
        <w:gridCol w:w="5576"/>
        <w:gridCol w:w="1275"/>
        <w:gridCol w:w="567"/>
      </w:tblGrid>
      <w:tr w:rsidR="00622B29" w:rsidRPr="00622B29" w14:paraId="48D09692" w14:textId="77777777" w:rsidTr="00E6212F">
        <w:trPr>
          <w:trHeight w:val="617"/>
        </w:trPr>
        <w:tc>
          <w:tcPr>
            <w:tcW w:w="1656" w:type="dxa"/>
          </w:tcPr>
          <w:p w14:paraId="5CF1F210"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Tételszám</w:t>
            </w:r>
          </w:p>
        </w:tc>
        <w:tc>
          <w:tcPr>
            <w:tcW w:w="5682" w:type="dxa"/>
          </w:tcPr>
          <w:p w14:paraId="48E0424D"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Tétel megnevezése</w:t>
            </w:r>
          </w:p>
        </w:tc>
        <w:tc>
          <w:tcPr>
            <w:tcW w:w="1275" w:type="dxa"/>
          </w:tcPr>
          <w:p w14:paraId="5E5C72CA"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r w:rsidRPr="00622B29">
              <w:rPr>
                <w:b/>
                <w:color w:val="auto"/>
                <w:szCs w:val="24"/>
              </w:rPr>
              <w:t>Selejtezési idő</w:t>
            </w:r>
          </w:p>
        </w:tc>
        <w:tc>
          <w:tcPr>
            <w:tcW w:w="567" w:type="dxa"/>
          </w:tcPr>
          <w:p w14:paraId="1BACA207"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roofErr w:type="spellStart"/>
            <w:r w:rsidRPr="00622B29">
              <w:rPr>
                <w:b/>
                <w:color w:val="auto"/>
                <w:szCs w:val="24"/>
              </w:rPr>
              <w:t>Lt</w:t>
            </w:r>
            <w:proofErr w:type="spellEnd"/>
            <w:r w:rsidRPr="00622B29">
              <w:rPr>
                <w:b/>
                <w:color w:val="auto"/>
                <w:szCs w:val="24"/>
              </w:rPr>
              <w:t>.</w:t>
            </w:r>
          </w:p>
        </w:tc>
      </w:tr>
      <w:tr w:rsidR="00622B29" w:rsidRPr="00622B29" w14:paraId="699C31EF" w14:textId="77777777" w:rsidTr="00E6212F">
        <w:trPr>
          <w:trHeight w:val="404"/>
        </w:trPr>
        <w:tc>
          <w:tcPr>
            <w:tcW w:w="1656" w:type="dxa"/>
          </w:tcPr>
          <w:p w14:paraId="052D497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F1401</w:t>
            </w:r>
          </w:p>
        </w:tc>
        <w:tc>
          <w:tcPr>
            <w:tcW w:w="5682" w:type="dxa"/>
          </w:tcPr>
          <w:p w14:paraId="356724D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Intézményvezetői tisztség átadás-átvételével, egyéb feladat- és hatáskör átadás-átvételével kapcsolatos iratok</w:t>
            </w:r>
          </w:p>
        </w:tc>
        <w:tc>
          <w:tcPr>
            <w:tcW w:w="1275" w:type="dxa"/>
          </w:tcPr>
          <w:p w14:paraId="50FCBC5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67" w:type="dxa"/>
          </w:tcPr>
          <w:p w14:paraId="0AD35CCF"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5D1913F1" w14:textId="77777777" w:rsidTr="00E6212F">
        <w:tc>
          <w:tcPr>
            <w:tcW w:w="1656" w:type="dxa"/>
          </w:tcPr>
          <w:p w14:paraId="28349BA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F1402</w:t>
            </w:r>
          </w:p>
          <w:p w14:paraId="0543485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p>
        </w:tc>
        <w:tc>
          <w:tcPr>
            <w:tcW w:w="5682" w:type="dxa"/>
          </w:tcPr>
          <w:p w14:paraId="013B8ED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Külső szervek, Állami Számvevőszék, a Kormány általános hatáskörű központi és területi államigazgatási szervének ellenőrzése, átvilágítás, törvényességi észrevételek, ügyészi intézkedések</w:t>
            </w:r>
          </w:p>
        </w:tc>
        <w:tc>
          <w:tcPr>
            <w:tcW w:w="1275" w:type="dxa"/>
          </w:tcPr>
          <w:p w14:paraId="64E4C33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67" w:type="dxa"/>
          </w:tcPr>
          <w:p w14:paraId="3723379B" w14:textId="77777777" w:rsidR="00622B29" w:rsidRPr="00622B29" w:rsidRDefault="00450BBC" w:rsidP="00450BBC">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00139D33" w14:textId="77777777" w:rsidTr="00E6212F">
        <w:tc>
          <w:tcPr>
            <w:tcW w:w="1656" w:type="dxa"/>
          </w:tcPr>
          <w:p w14:paraId="261EEE3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F1403</w:t>
            </w:r>
          </w:p>
        </w:tc>
        <w:tc>
          <w:tcPr>
            <w:tcW w:w="5682" w:type="dxa"/>
          </w:tcPr>
          <w:p w14:paraId="0BA4F8B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Beszámolók, jelentések, munkatervek éves (intézmény)</w:t>
            </w:r>
          </w:p>
        </w:tc>
        <w:tc>
          <w:tcPr>
            <w:tcW w:w="1275" w:type="dxa"/>
          </w:tcPr>
          <w:p w14:paraId="52E6445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NS</w:t>
            </w:r>
          </w:p>
        </w:tc>
        <w:tc>
          <w:tcPr>
            <w:tcW w:w="567" w:type="dxa"/>
          </w:tcPr>
          <w:p w14:paraId="66D7CE56" w14:textId="77777777" w:rsidR="00622B29" w:rsidRPr="00622B29" w:rsidRDefault="00450BBC" w:rsidP="00622B29">
            <w:pPr>
              <w:overflowPunct w:val="0"/>
              <w:autoSpaceDE w:val="0"/>
              <w:autoSpaceDN w:val="0"/>
              <w:adjustRightInd w:val="0"/>
              <w:spacing w:after="0" w:line="240" w:lineRule="auto"/>
              <w:ind w:left="0"/>
              <w:jc w:val="left"/>
              <w:textAlignment w:val="baseline"/>
              <w:rPr>
                <w:color w:val="auto"/>
                <w:szCs w:val="24"/>
              </w:rPr>
            </w:pPr>
            <w:r>
              <w:rPr>
                <w:color w:val="auto"/>
                <w:szCs w:val="24"/>
              </w:rPr>
              <w:t>HN</w:t>
            </w:r>
          </w:p>
        </w:tc>
      </w:tr>
      <w:tr w:rsidR="00622B29" w:rsidRPr="00622B29" w14:paraId="4C51FE6C" w14:textId="77777777" w:rsidTr="00E6212F">
        <w:tc>
          <w:tcPr>
            <w:tcW w:w="1656" w:type="dxa"/>
          </w:tcPr>
          <w:p w14:paraId="0B826CD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F1404</w:t>
            </w:r>
          </w:p>
        </w:tc>
        <w:tc>
          <w:tcPr>
            <w:tcW w:w="5682" w:type="dxa"/>
          </w:tcPr>
          <w:p w14:paraId="2596609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Beszámolók, jelentések, munkatervek időszaki (intézmény)</w:t>
            </w:r>
          </w:p>
        </w:tc>
        <w:tc>
          <w:tcPr>
            <w:tcW w:w="1275" w:type="dxa"/>
          </w:tcPr>
          <w:p w14:paraId="1504DC0B"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5</w:t>
            </w:r>
          </w:p>
        </w:tc>
        <w:tc>
          <w:tcPr>
            <w:tcW w:w="567" w:type="dxa"/>
          </w:tcPr>
          <w:p w14:paraId="767A491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CF0A36D" w14:textId="77777777" w:rsidTr="00E6212F">
        <w:tc>
          <w:tcPr>
            <w:tcW w:w="1656" w:type="dxa"/>
          </w:tcPr>
          <w:p w14:paraId="009A48C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F1405</w:t>
            </w:r>
          </w:p>
        </w:tc>
        <w:tc>
          <w:tcPr>
            <w:tcW w:w="5682" w:type="dxa"/>
          </w:tcPr>
          <w:p w14:paraId="39E6E87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Vállalkozási és megbízási szerződések</w:t>
            </w:r>
          </w:p>
        </w:tc>
        <w:tc>
          <w:tcPr>
            <w:tcW w:w="1275" w:type="dxa"/>
          </w:tcPr>
          <w:p w14:paraId="6A6FEAFA"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10</w:t>
            </w:r>
          </w:p>
        </w:tc>
        <w:tc>
          <w:tcPr>
            <w:tcW w:w="567" w:type="dxa"/>
          </w:tcPr>
          <w:p w14:paraId="6296596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2F4FCC95" w14:textId="77777777" w:rsidTr="00E6212F">
        <w:tc>
          <w:tcPr>
            <w:tcW w:w="1656" w:type="dxa"/>
          </w:tcPr>
          <w:p w14:paraId="76BA72B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F1406</w:t>
            </w:r>
          </w:p>
        </w:tc>
        <w:tc>
          <w:tcPr>
            <w:tcW w:w="5682" w:type="dxa"/>
          </w:tcPr>
          <w:p w14:paraId="69D01326"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Körlevelek</w:t>
            </w:r>
          </w:p>
        </w:tc>
        <w:tc>
          <w:tcPr>
            <w:tcW w:w="1275" w:type="dxa"/>
          </w:tcPr>
          <w:p w14:paraId="6E7B8107"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67" w:type="dxa"/>
          </w:tcPr>
          <w:p w14:paraId="1311DCC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1E7FB711" w14:textId="77777777" w:rsidTr="00E6212F">
        <w:tc>
          <w:tcPr>
            <w:tcW w:w="1656" w:type="dxa"/>
          </w:tcPr>
          <w:p w14:paraId="2368477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F1407</w:t>
            </w:r>
          </w:p>
        </w:tc>
        <w:tc>
          <w:tcPr>
            <w:tcW w:w="5682" w:type="dxa"/>
          </w:tcPr>
          <w:p w14:paraId="728BA50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Intézkedést nem igénylő körlevelek, meghívók, tájékoztatók</w:t>
            </w:r>
          </w:p>
        </w:tc>
        <w:tc>
          <w:tcPr>
            <w:tcW w:w="1275" w:type="dxa"/>
          </w:tcPr>
          <w:p w14:paraId="72471233"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567" w:type="dxa"/>
          </w:tcPr>
          <w:p w14:paraId="2B9216C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CAE9A0F" w14:textId="77777777" w:rsidTr="00E6212F">
        <w:tc>
          <w:tcPr>
            <w:tcW w:w="1656" w:type="dxa"/>
          </w:tcPr>
          <w:p w14:paraId="249ECF8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F1408</w:t>
            </w:r>
          </w:p>
        </w:tc>
        <w:tc>
          <w:tcPr>
            <w:tcW w:w="5682" w:type="dxa"/>
          </w:tcPr>
          <w:p w14:paraId="7B8D664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Tájékoztatások, adatszolgáltatások, feljegyzések</w:t>
            </w:r>
          </w:p>
        </w:tc>
        <w:tc>
          <w:tcPr>
            <w:tcW w:w="1275" w:type="dxa"/>
          </w:tcPr>
          <w:p w14:paraId="7A98CC7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w:t>
            </w:r>
          </w:p>
        </w:tc>
        <w:tc>
          <w:tcPr>
            <w:tcW w:w="567" w:type="dxa"/>
          </w:tcPr>
          <w:p w14:paraId="52E9C16F"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65222862" w14:textId="77777777" w:rsidTr="00E6212F">
        <w:tc>
          <w:tcPr>
            <w:tcW w:w="1656" w:type="dxa"/>
          </w:tcPr>
          <w:p w14:paraId="0159306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F1409</w:t>
            </w:r>
          </w:p>
        </w:tc>
        <w:tc>
          <w:tcPr>
            <w:tcW w:w="5682" w:type="dxa"/>
          </w:tcPr>
          <w:p w14:paraId="55A1C7B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Sajtóügyek, reprezentációs, PR tevékenység</w:t>
            </w:r>
          </w:p>
        </w:tc>
        <w:tc>
          <w:tcPr>
            <w:tcW w:w="1275" w:type="dxa"/>
          </w:tcPr>
          <w:p w14:paraId="3A768B99"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67" w:type="dxa"/>
          </w:tcPr>
          <w:p w14:paraId="70D637A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3FBCB8D0" w14:textId="77777777" w:rsidTr="00E6212F">
        <w:tc>
          <w:tcPr>
            <w:tcW w:w="1656" w:type="dxa"/>
          </w:tcPr>
          <w:p w14:paraId="6A74174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F1410</w:t>
            </w:r>
          </w:p>
        </w:tc>
        <w:tc>
          <w:tcPr>
            <w:tcW w:w="5682" w:type="dxa"/>
          </w:tcPr>
          <w:p w14:paraId="02AE23A4"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Hírlap- folyóirat, könyvrendelés</w:t>
            </w:r>
          </w:p>
        </w:tc>
        <w:tc>
          <w:tcPr>
            <w:tcW w:w="1275" w:type="dxa"/>
          </w:tcPr>
          <w:p w14:paraId="6D99EF11"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2</w:t>
            </w:r>
          </w:p>
        </w:tc>
        <w:tc>
          <w:tcPr>
            <w:tcW w:w="567" w:type="dxa"/>
          </w:tcPr>
          <w:p w14:paraId="45754AA0"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r w:rsidR="00622B29" w:rsidRPr="00622B29" w14:paraId="18C1BD1F" w14:textId="77777777" w:rsidTr="00E6212F">
        <w:tc>
          <w:tcPr>
            <w:tcW w:w="1656" w:type="dxa"/>
          </w:tcPr>
          <w:p w14:paraId="460AD17D"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F1411</w:t>
            </w:r>
          </w:p>
        </w:tc>
        <w:tc>
          <w:tcPr>
            <w:tcW w:w="5682" w:type="dxa"/>
          </w:tcPr>
          <w:p w14:paraId="28137EA8"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Intézményi rendezvények előkészítésével és lebonyolításával kapcsolatos ügyek</w:t>
            </w:r>
          </w:p>
        </w:tc>
        <w:tc>
          <w:tcPr>
            <w:tcW w:w="1275" w:type="dxa"/>
          </w:tcPr>
          <w:p w14:paraId="0EEEA922"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11</w:t>
            </w:r>
          </w:p>
        </w:tc>
        <w:tc>
          <w:tcPr>
            <w:tcW w:w="567" w:type="dxa"/>
          </w:tcPr>
          <w:p w14:paraId="74DB365E" w14:textId="77777777" w:rsidR="00622B29" w:rsidRPr="00622B29" w:rsidRDefault="00622B29" w:rsidP="00622B29">
            <w:pPr>
              <w:overflowPunct w:val="0"/>
              <w:autoSpaceDE w:val="0"/>
              <w:autoSpaceDN w:val="0"/>
              <w:adjustRightInd w:val="0"/>
              <w:spacing w:after="0" w:line="240" w:lineRule="auto"/>
              <w:ind w:left="0"/>
              <w:jc w:val="left"/>
              <w:textAlignment w:val="baseline"/>
              <w:rPr>
                <w:color w:val="auto"/>
                <w:szCs w:val="24"/>
              </w:rPr>
            </w:pPr>
            <w:r w:rsidRPr="00622B29">
              <w:rPr>
                <w:color w:val="auto"/>
                <w:szCs w:val="24"/>
              </w:rPr>
              <w:t>-</w:t>
            </w:r>
          </w:p>
        </w:tc>
      </w:tr>
    </w:tbl>
    <w:p w14:paraId="5B81033C" w14:textId="77777777" w:rsidR="00622B29" w:rsidRPr="00622B29" w:rsidRDefault="00622B29" w:rsidP="00622B29">
      <w:pPr>
        <w:overflowPunct w:val="0"/>
        <w:autoSpaceDE w:val="0"/>
        <w:autoSpaceDN w:val="0"/>
        <w:adjustRightInd w:val="0"/>
        <w:spacing w:after="0" w:line="240" w:lineRule="auto"/>
        <w:ind w:left="0"/>
        <w:jc w:val="left"/>
        <w:textAlignment w:val="baseline"/>
        <w:rPr>
          <w:b/>
          <w:color w:val="auto"/>
          <w:szCs w:val="24"/>
        </w:rPr>
      </w:pPr>
    </w:p>
    <w:p w14:paraId="7F65FEBE" w14:textId="77777777" w:rsidR="001C1167" w:rsidRDefault="001C1167" w:rsidP="00622B29">
      <w:pPr>
        <w:jc w:val="center"/>
      </w:pPr>
    </w:p>
    <w:p w14:paraId="06EAB916" w14:textId="77777777" w:rsidR="00CA1667" w:rsidRDefault="00CA1667" w:rsidP="00622B29">
      <w:pPr>
        <w:jc w:val="center"/>
      </w:pPr>
      <w:r>
        <w:lastRenderedPageBreak/>
        <w:t xml:space="preserve">XVI. Átadás-átvételi </w:t>
      </w:r>
      <w:r w:rsidR="006A1BB8">
        <w:t>jegyzőkönyv</w:t>
      </w:r>
    </w:p>
    <w:p w14:paraId="75CB306B" w14:textId="77777777" w:rsidR="00CA1667" w:rsidRDefault="00CA1667" w:rsidP="00CA1667">
      <w:pPr>
        <w:pStyle w:val="Cm"/>
        <w:jc w:val="left"/>
      </w:pPr>
      <w:r>
        <w:t xml:space="preserve">Iktatószám: </w:t>
      </w:r>
    </w:p>
    <w:p w14:paraId="0F0D7841" w14:textId="77777777" w:rsidR="00CA1667" w:rsidRDefault="00CA1667" w:rsidP="00CA1667">
      <w:pPr>
        <w:pStyle w:val="Cm"/>
      </w:pPr>
    </w:p>
    <w:p w14:paraId="12CB0100" w14:textId="77777777" w:rsidR="00CA1667" w:rsidRDefault="00CA1667" w:rsidP="00CA1667">
      <w:pPr>
        <w:pStyle w:val="Cm"/>
      </w:pPr>
      <w:r>
        <w:t>Átadás-átvételi jegyzőkönyv</w:t>
      </w:r>
    </w:p>
    <w:p w14:paraId="10F216FF" w14:textId="77777777" w:rsidR="00CA1667" w:rsidRDefault="00CA1667" w:rsidP="00CA1667">
      <w:pPr>
        <w:jc w:val="center"/>
        <w:rPr>
          <w:i/>
        </w:rPr>
      </w:pPr>
      <w:r>
        <w:rPr>
          <w:i/>
        </w:rPr>
        <w:t>[Minta]</w:t>
      </w:r>
    </w:p>
    <w:p w14:paraId="3268FEBE" w14:textId="77777777" w:rsidR="00CA1667" w:rsidRDefault="00CA1667" w:rsidP="00CA1667">
      <w:r>
        <w:t>Készült: a Magyar Nemzeti Levéltárban (</w:t>
      </w:r>
      <w:r>
        <w:rPr>
          <w:i/>
        </w:rPr>
        <w:t>helyszín, pontos cím) -  dátum (</w:t>
      </w:r>
      <w:r w:rsidR="0085476A">
        <w:rPr>
          <w:i/>
        </w:rPr>
        <w:t>év-hó. nap</w:t>
      </w:r>
      <w:r>
        <w:rPr>
          <w:i/>
        </w:rPr>
        <w:t>).</w:t>
      </w:r>
    </w:p>
    <w:p w14:paraId="01018B28" w14:textId="77777777" w:rsidR="00CA1667" w:rsidRDefault="00CA1667" w:rsidP="00CA1667">
      <w:pPr>
        <w:pStyle w:val="Cmsor1"/>
      </w:pPr>
      <w:r>
        <w:t>Jelen vannak:</w:t>
      </w:r>
      <w:r>
        <w:tab/>
        <w:t>átadó</w:t>
      </w:r>
      <w:r>
        <w:rPr>
          <w:i/>
        </w:rPr>
        <w:t xml:space="preserve"> Szerv</w:t>
      </w:r>
      <w:r>
        <w:t xml:space="preserve"> </w:t>
      </w:r>
      <w:r w:rsidRPr="00E3006F">
        <w:rPr>
          <w:i/>
        </w:rPr>
        <w:t>neve és címe</w:t>
      </w:r>
      <w:r>
        <w:t xml:space="preserve"> részéről: </w:t>
      </w:r>
      <w:r>
        <w:rPr>
          <w:i/>
        </w:rPr>
        <w:t>név, beosztás</w:t>
      </w:r>
    </w:p>
    <w:p w14:paraId="33441FA0" w14:textId="77777777" w:rsidR="00CA1667" w:rsidRDefault="00CA1667" w:rsidP="00CA1667">
      <w:r>
        <w:tab/>
      </w:r>
      <w:r>
        <w:tab/>
        <w:t>átvevő</w:t>
      </w:r>
      <w:r>
        <w:rPr>
          <w:i/>
        </w:rPr>
        <w:t xml:space="preserve"> Szerv</w:t>
      </w:r>
      <w:r>
        <w:t xml:space="preserve"> részéről: </w:t>
      </w:r>
      <w:r>
        <w:rPr>
          <w:i/>
        </w:rPr>
        <w:t>név, beosztás</w:t>
      </w:r>
    </w:p>
    <w:p w14:paraId="577E0967" w14:textId="77777777" w:rsidR="00CA1667" w:rsidRDefault="00CA1667" w:rsidP="00CA1667">
      <w:pPr>
        <w:pStyle w:val="Cmsor1"/>
        <w:tabs>
          <w:tab w:val="left" w:pos="4111"/>
        </w:tabs>
      </w:pPr>
      <w:r>
        <w:t>Az átadás alá vont iratok megnevezése:</w:t>
      </w:r>
      <w:r>
        <w:tab/>
      </w:r>
      <w:r>
        <w:rPr>
          <w:i/>
        </w:rPr>
        <w:t>a Szerv y iratai [összefoglalóan]</w:t>
      </w:r>
    </w:p>
    <w:p w14:paraId="193B9651" w14:textId="77777777" w:rsidR="00CA1667" w:rsidRDefault="00CA1667" w:rsidP="00CA1667">
      <w:pPr>
        <w:pStyle w:val="Cmsor1"/>
        <w:tabs>
          <w:tab w:val="left" w:pos="3969"/>
          <w:tab w:val="left" w:pos="4111"/>
        </w:tabs>
      </w:pPr>
      <w:r>
        <w:t xml:space="preserve">Az átadandó iratok évköre: </w:t>
      </w:r>
      <w:r>
        <w:tab/>
      </w:r>
      <w:r>
        <w:tab/>
      </w:r>
    </w:p>
    <w:p w14:paraId="1E024DC9" w14:textId="77777777" w:rsidR="00CA1667" w:rsidRDefault="00CA1667" w:rsidP="00CA1667">
      <w:pPr>
        <w:pStyle w:val="Cmsor1"/>
        <w:tabs>
          <w:tab w:val="left" w:pos="4111"/>
        </w:tabs>
        <w:rPr>
          <w:i/>
        </w:rPr>
      </w:pPr>
      <w:r>
        <w:t xml:space="preserve">Az átadandó iratok terjedelme: </w:t>
      </w:r>
      <w:r>
        <w:tab/>
      </w:r>
      <w:proofErr w:type="spellStart"/>
      <w:r w:rsidRPr="00B02A6E">
        <w:t>ifm</w:t>
      </w:r>
      <w:proofErr w:type="spellEnd"/>
      <w:r w:rsidRPr="00B02A6E">
        <w:t>, azaz</w:t>
      </w:r>
    </w:p>
    <w:p w14:paraId="596EDFE0" w14:textId="77777777" w:rsidR="006A1BB8" w:rsidRDefault="00CA1667" w:rsidP="006A1BB8">
      <w:pPr>
        <w:tabs>
          <w:tab w:val="left" w:pos="4536"/>
        </w:tabs>
        <w:rPr>
          <w:i/>
        </w:rPr>
      </w:pPr>
      <w:r>
        <w:rPr>
          <w:i/>
        </w:rPr>
        <w:tab/>
        <w:t xml:space="preserve"> doboz</w:t>
      </w:r>
    </w:p>
    <w:p w14:paraId="0D8F75A3" w14:textId="77777777" w:rsidR="00CA1667" w:rsidRDefault="00CA1667" w:rsidP="006A1BB8">
      <w:pPr>
        <w:tabs>
          <w:tab w:val="left" w:pos="4536"/>
        </w:tabs>
        <w:rPr>
          <w:i/>
        </w:rPr>
      </w:pPr>
      <w:r>
        <w:rPr>
          <w:i/>
        </w:rPr>
        <w:tab/>
        <w:t xml:space="preserve"> kötet.</w:t>
      </w:r>
    </w:p>
    <w:p w14:paraId="53A098D9" w14:textId="77777777" w:rsidR="00CA1667" w:rsidRDefault="00CA1667" w:rsidP="00CA1667">
      <w:r>
        <w:t>A mai napon az 1995. évi LXVI. törvény 12. §-</w:t>
      </w:r>
      <w:proofErr w:type="spellStart"/>
      <w:r>
        <w:t>ában</w:t>
      </w:r>
      <w:proofErr w:type="spellEnd"/>
      <w:r>
        <w:t xml:space="preserve"> foglaltak alapján </w:t>
      </w:r>
      <w:r>
        <w:rPr>
          <w:i/>
        </w:rPr>
        <w:t>a</w:t>
      </w:r>
      <w:r>
        <w:t xml:space="preserve"> </w:t>
      </w:r>
      <w:r>
        <w:rPr>
          <w:i/>
        </w:rPr>
        <w:t>Szerv</w:t>
      </w:r>
      <w:r>
        <w:t xml:space="preserve"> átadja a Magyar Nemzeti Levéltár Országos Levéltára részére a fenti, maradandó értékű iratokat. Az iratok részletes jegyzékét a melléklet tartalmazza. Az iratanyag átadás-átvételére raktári egység szinten (doboz, kötet) kerül sor. Átadó egyúttal nyilatkozik, hogy az átadásra kerülő iratanyag minősített iratokat nem tartalmaz.</w:t>
      </w:r>
    </w:p>
    <w:p w14:paraId="5314A43B" w14:textId="77777777" w:rsidR="00CA1667" w:rsidRDefault="00CA1667" w:rsidP="00CA1667">
      <w:pPr>
        <w:jc w:val="center"/>
      </w:pPr>
      <w:r>
        <w:t>k. m. f.</w:t>
      </w:r>
    </w:p>
    <w:p w14:paraId="59ED5EBF" w14:textId="77777777" w:rsidR="00CA1667" w:rsidRDefault="00CA1667" w:rsidP="00CA1667">
      <w:pPr>
        <w:jc w:val="center"/>
      </w:pPr>
    </w:p>
    <w:p w14:paraId="0258B423" w14:textId="77777777" w:rsidR="00CA1667" w:rsidRDefault="00CA1667" w:rsidP="00CA1667">
      <w:pPr>
        <w:jc w:val="center"/>
      </w:pPr>
      <w:r>
        <w:t>P. H.</w:t>
      </w:r>
    </w:p>
    <w:p w14:paraId="200341AA" w14:textId="77777777" w:rsidR="00CA1667" w:rsidRDefault="00CA1667" w:rsidP="00CA1667">
      <w:pPr>
        <w:jc w:val="center"/>
      </w:pPr>
    </w:p>
    <w:p w14:paraId="37FACAE9" w14:textId="77777777" w:rsidR="00CA1667" w:rsidRDefault="00CA1667" w:rsidP="00CA1667"/>
    <w:p w14:paraId="2B47274F" w14:textId="77777777" w:rsidR="00CA1667" w:rsidRDefault="00CA1667" w:rsidP="00CA1667"/>
    <w:p w14:paraId="63BBD34B" w14:textId="77777777" w:rsidR="00CA1667" w:rsidRDefault="00CA1667" w:rsidP="00CA1667">
      <w:r>
        <w:t>……………………………</w:t>
      </w:r>
      <w:r>
        <w:tab/>
      </w:r>
      <w:r>
        <w:tab/>
      </w:r>
      <w:r>
        <w:tab/>
      </w:r>
      <w:r>
        <w:tab/>
      </w:r>
      <w:r>
        <w:tab/>
      </w:r>
      <w:r>
        <w:tab/>
        <w:t>…………………………..</w:t>
      </w:r>
    </w:p>
    <w:p w14:paraId="37A5DD08" w14:textId="77777777" w:rsidR="00CA1667" w:rsidRDefault="00CA1667" w:rsidP="00CA1667">
      <w:pPr>
        <w:ind w:firstLine="708"/>
      </w:pPr>
      <w:r>
        <w:t>név, beosztás</w:t>
      </w:r>
      <w:r>
        <w:tab/>
      </w:r>
      <w:r>
        <w:tab/>
      </w:r>
      <w:r>
        <w:tab/>
      </w:r>
      <w:r>
        <w:tab/>
      </w:r>
      <w:r>
        <w:tab/>
      </w:r>
      <w:r>
        <w:tab/>
      </w:r>
      <w:r>
        <w:tab/>
      </w:r>
      <w:r>
        <w:tab/>
        <w:t>név, beosztás</w:t>
      </w:r>
    </w:p>
    <w:p w14:paraId="711D4E40" w14:textId="77777777" w:rsidR="00CA1667" w:rsidRDefault="00CA1667" w:rsidP="00CA1667">
      <w:pPr>
        <w:tabs>
          <w:tab w:val="left" w:pos="993"/>
          <w:tab w:val="left" w:pos="7371"/>
        </w:tabs>
        <w:ind w:firstLine="708"/>
      </w:pPr>
      <w:r>
        <w:tab/>
        <w:t xml:space="preserve">átadó </w:t>
      </w:r>
      <w:r>
        <w:tab/>
        <w:t>átvevő</w:t>
      </w:r>
    </w:p>
    <w:p w14:paraId="0C4FDEFF" w14:textId="77777777" w:rsidR="00CA1667" w:rsidRDefault="00CA1667" w:rsidP="00CA1667">
      <w:pPr>
        <w:tabs>
          <w:tab w:val="left" w:pos="993"/>
          <w:tab w:val="left" w:pos="7371"/>
        </w:tabs>
      </w:pPr>
    </w:p>
    <w:p w14:paraId="6F2A85EB" w14:textId="77777777" w:rsidR="00CA1667" w:rsidRDefault="00CA1667" w:rsidP="00CA1667">
      <w:pPr>
        <w:tabs>
          <w:tab w:val="left" w:pos="993"/>
          <w:tab w:val="left" w:pos="7371"/>
        </w:tabs>
      </w:pPr>
    </w:p>
    <w:p w14:paraId="4D608BCB" w14:textId="77777777" w:rsidR="00CA1667" w:rsidRDefault="00CA1667" w:rsidP="00CA1667">
      <w:pPr>
        <w:tabs>
          <w:tab w:val="left" w:pos="993"/>
          <w:tab w:val="left" w:pos="7371"/>
        </w:tabs>
      </w:pPr>
    </w:p>
    <w:p w14:paraId="0BDFDBAB" w14:textId="77777777" w:rsidR="00CA1667" w:rsidRDefault="00CA1667" w:rsidP="00CA1667">
      <w:pPr>
        <w:tabs>
          <w:tab w:val="left" w:pos="993"/>
          <w:tab w:val="left" w:pos="7371"/>
        </w:tabs>
      </w:pPr>
      <w:r>
        <w:t>A Magyar Nemzeti Levéltár Iratkezelés-felügyeleti Osztálya részéről jelen van:</w:t>
      </w:r>
    </w:p>
    <w:p w14:paraId="25FAD855" w14:textId="77777777" w:rsidR="00CA1667" w:rsidRDefault="00CA1667" w:rsidP="00CA1667">
      <w:pPr>
        <w:tabs>
          <w:tab w:val="left" w:pos="993"/>
          <w:tab w:val="left" w:pos="7371"/>
        </w:tabs>
      </w:pPr>
    </w:p>
    <w:p w14:paraId="234A0AF9" w14:textId="77777777" w:rsidR="00CA1667" w:rsidRDefault="00CA1667" w:rsidP="00CA1667">
      <w:pPr>
        <w:tabs>
          <w:tab w:val="left" w:pos="993"/>
          <w:tab w:val="left" w:pos="7371"/>
        </w:tabs>
      </w:pPr>
    </w:p>
    <w:p w14:paraId="6A93C0FB" w14:textId="77777777" w:rsidR="00CA1667" w:rsidRDefault="00CA1667" w:rsidP="00CA1667">
      <w:pPr>
        <w:tabs>
          <w:tab w:val="left" w:pos="993"/>
          <w:tab w:val="left" w:pos="7371"/>
        </w:tabs>
      </w:pPr>
    </w:p>
    <w:p w14:paraId="415F44CF" w14:textId="77777777" w:rsidR="00CA1667" w:rsidRDefault="00CA1667" w:rsidP="00CA1667">
      <w:pPr>
        <w:tabs>
          <w:tab w:val="left" w:pos="993"/>
          <w:tab w:val="left" w:pos="7371"/>
        </w:tabs>
      </w:pPr>
      <w:r>
        <w:t>……………………………</w:t>
      </w:r>
    </w:p>
    <w:p w14:paraId="7EDF9B0D" w14:textId="77777777" w:rsidR="00CA1667" w:rsidRDefault="00CA1667" w:rsidP="00CA1667">
      <w:pPr>
        <w:tabs>
          <w:tab w:val="left" w:pos="993"/>
          <w:tab w:val="left" w:pos="7371"/>
        </w:tabs>
        <w:ind w:firstLine="709"/>
      </w:pPr>
      <w:r>
        <w:t>név, beosztás</w:t>
      </w:r>
    </w:p>
    <w:p w14:paraId="634C4A77" w14:textId="77777777" w:rsidR="006A1BB8" w:rsidRDefault="006A1BB8" w:rsidP="00CA1667">
      <w:pPr>
        <w:tabs>
          <w:tab w:val="left" w:pos="993"/>
          <w:tab w:val="left" w:pos="7371"/>
        </w:tabs>
        <w:ind w:firstLine="709"/>
      </w:pPr>
    </w:p>
    <w:p w14:paraId="00D1A41B" w14:textId="77777777" w:rsidR="006A1BB8" w:rsidRDefault="006A1BB8" w:rsidP="00CA1667">
      <w:pPr>
        <w:tabs>
          <w:tab w:val="left" w:pos="993"/>
          <w:tab w:val="left" w:pos="7371"/>
        </w:tabs>
        <w:ind w:firstLine="709"/>
      </w:pPr>
    </w:p>
    <w:p w14:paraId="0591505E" w14:textId="77777777" w:rsidR="006A1BB8" w:rsidRDefault="006A1BB8" w:rsidP="00CA1667">
      <w:pPr>
        <w:tabs>
          <w:tab w:val="left" w:pos="993"/>
          <w:tab w:val="left" w:pos="7371"/>
        </w:tabs>
        <w:ind w:firstLine="709"/>
      </w:pPr>
    </w:p>
    <w:p w14:paraId="32C4CE3D" w14:textId="77777777" w:rsidR="006A1BB8" w:rsidRDefault="006A1BB8" w:rsidP="00CA1667">
      <w:pPr>
        <w:tabs>
          <w:tab w:val="left" w:pos="993"/>
          <w:tab w:val="left" w:pos="7371"/>
        </w:tabs>
        <w:ind w:firstLine="709"/>
      </w:pPr>
    </w:p>
    <w:p w14:paraId="4328BFF4" w14:textId="77777777" w:rsidR="00CA1667" w:rsidRDefault="00CA1667" w:rsidP="00622B29">
      <w:pPr>
        <w:jc w:val="center"/>
      </w:pPr>
      <w:r>
        <w:t>XVII.</w:t>
      </w:r>
    </w:p>
    <w:p w14:paraId="0D58BA44" w14:textId="77777777" w:rsidR="00CA1667" w:rsidRPr="00C72D72" w:rsidRDefault="00CA1667" w:rsidP="00CA1667">
      <w:pPr>
        <w:pStyle w:val="Cmsor1"/>
        <w:spacing w:line="276" w:lineRule="auto"/>
        <w:rPr>
          <w:rFonts w:ascii="Sansation" w:eastAsia="SimSun" w:hAnsi="Sansation" w:cs="Sansation" w:hint="eastAsia"/>
          <w:caps/>
          <w:smallCaps/>
          <w:sz w:val="20"/>
          <w:lang w:eastAsia="zh-CN"/>
        </w:rPr>
      </w:pPr>
      <w:r w:rsidRPr="00C72D72">
        <w:rPr>
          <w:rFonts w:ascii="Sansation" w:eastAsia="SimSun" w:hAnsi="Sansation" w:cs="Sansation"/>
          <w:caps/>
          <w:smallCaps/>
          <w:sz w:val="20"/>
          <w:lang w:eastAsia="zh-CN"/>
        </w:rPr>
        <w:t>Iratselejtezési jegyzőkönyv</w:t>
      </w:r>
    </w:p>
    <w:p w14:paraId="1FEE6A91" w14:textId="77777777" w:rsidR="00CA1667" w:rsidRPr="004A5364" w:rsidRDefault="00CA1667" w:rsidP="00CA1667">
      <w:pPr>
        <w:spacing w:line="276" w:lineRule="auto"/>
        <w:jc w:val="center"/>
        <w:rPr>
          <w:rFonts w:ascii="Sansation" w:hAnsi="Sansation" w:cs="Sansation"/>
          <w:sz w:val="20"/>
          <w:szCs w:val="20"/>
        </w:rPr>
      </w:pPr>
      <w:r w:rsidRPr="004A5364">
        <w:rPr>
          <w:rFonts w:ascii="Sansation" w:hAnsi="Sansation" w:cs="Sansation"/>
          <w:sz w:val="20"/>
          <w:szCs w:val="20"/>
        </w:rPr>
        <w:t>(minta)</w:t>
      </w:r>
    </w:p>
    <w:p w14:paraId="187B086E" w14:textId="77777777" w:rsidR="00CA1667" w:rsidRDefault="00CA1667" w:rsidP="00CA1667">
      <w:pPr>
        <w:spacing w:line="276" w:lineRule="auto"/>
        <w:jc w:val="right"/>
        <w:rPr>
          <w:rFonts w:ascii="Sansation" w:hAnsi="Sansation" w:cs="Sansation"/>
          <w:sz w:val="20"/>
          <w:szCs w:val="20"/>
        </w:rPr>
      </w:pPr>
    </w:p>
    <w:p w14:paraId="42FF2FF0" w14:textId="77777777" w:rsidR="00CA1667" w:rsidRPr="0082773B" w:rsidRDefault="00CA1667" w:rsidP="00CA1667">
      <w:pPr>
        <w:spacing w:line="276" w:lineRule="auto"/>
        <w:jc w:val="right"/>
        <w:rPr>
          <w:rFonts w:ascii="Sansation" w:hAnsi="Sansation" w:cs="Sansation"/>
          <w:sz w:val="20"/>
          <w:szCs w:val="20"/>
        </w:rPr>
      </w:pPr>
      <w:r w:rsidRPr="00F711F2">
        <w:rPr>
          <w:rFonts w:ascii="Sansation" w:hAnsi="Sansation" w:cs="Sansation"/>
          <w:b/>
          <w:sz w:val="20"/>
          <w:szCs w:val="20"/>
        </w:rPr>
        <w:t>Iktatószám:</w:t>
      </w:r>
      <w:r>
        <w:rPr>
          <w:rStyle w:val="Lbjegyzet-hivatkozs"/>
          <w:rFonts w:ascii="Sansation" w:hAnsi="Sansation" w:cs="Sansation"/>
          <w:sz w:val="20"/>
        </w:rPr>
        <w:footnoteReference w:id="1"/>
      </w:r>
      <w:r>
        <w:rPr>
          <w:rFonts w:ascii="Sansation" w:hAnsi="Sansation" w:cs="Sansation"/>
          <w:sz w:val="20"/>
          <w:szCs w:val="20"/>
        </w:rPr>
        <w:t xml:space="preserve"> ____-____/2019</w:t>
      </w:r>
    </w:p>
    <w:p w14:paraId="52DEEB12" w14:textId="77777777" w:rsidR="00CA1667" w:rsidRPr="0082773B" w:rsidRDefault="00CA1667" w:rsidP="00CA1667">
      <w:pPr>
        <w:pStyle w:val="Szvegtrzs"/>
        <w:spacing w:line="276" w:lineRule="auto"/>
        <w:rPr>
          <w:rFonts w:ascii="Sansation" w:eastAsia="SimSun" w:hAnsi="Sansation" w:cs="Sansation" w:hint="eastAsia"/>
          <w:sz w:val="20"/>
          <w:lang w:eastAsia="zh-CN"/>
        </w:rPr>
      </w:pPr>
      <w:r w:rsidRPr="00EA1502">
        <w:rPr>
          <w:rFonts w:ascii="Sansation" w:eastAsia="SimSun" w:hAnsi="Sansation" w:cs="Sansation"/>
          <w:b/>
          <w:sz w:val="20"/>
          <w:lang w:eastAsia="zh-CN"/>
        </w:rPr>
        <w:t>Készült</w:t>
      </w:r>
      <w:r w:rsidRPr="00F711F2">
        <w:rPr>
          <w:rFonts w:ascii="Sansation" w:eastAsia="SimSun" w:hAnsi="Sansation" w:cs="Sansation"/>
          <w:b/>
          <w:sz w:val="20"/>
          <w:lang w:eastAsia="zh-CN"/>
        </w:rPr>
        <w:t xml:space="preserve"> </w:t>
      </w:r>
      <w:r w:rsidRPr="0082773B">
        <w:rPr>
          <w:rFonts w:ascii="Sansation" w:eastAsia="SimSun" w:hAnsi="Sansation" w:cs="Sansation"/>
          <w:sz w:val="20"/>
          <w:lang w:eastAsia="zh-CN"/>
        </w:rPr>
        <w:t xml:space="preserve">a </w:t>
      </w:r>
      <w:r>
        <w:rPr>
          <w:rFonts w:ascii="Sansation" w:eastAsia="SimSun" w:hAnsi="Sansation" w:cs="Sansation"/>
          <w:sz w:val="20"/>
          <w:lang w:eastAsia="zh-CN"/>
        </w:rPr>
        <w:t>[szerv neve]</w:t>
      </w:r>
      <w:r w:rsidRPr="0082773B">
        <w:rPr>
          <w:rFonts w:ascii="Sansation" w:eastAsia="SimSun" w:hAnsi="Sansation" w:cs="Sansation"/>
          <w:sz w:val="20"/>
          <w:lang w:eastAsia="zh-CN"/>
        </w:rPr>
        <w:t xml:space="preserve"> irattá</w:t>
      </w:r>
      <w:r>
        <w:rPr>
          <w:rFonts w:ascii="Sansation" w:eastAsia="SimSun" w:hAnsi="Sansation" w:cs="Sansation"/>
          <w:sz w:val="20"/>
          <w:lang w:eastAsia="zh-CN"/>
        </w:rPr>
        <w:t>rában</w:t>
      </w:r>
      <w:r>
        <w:rPr>
          <w:rFonts w:ascii="Sansation" w:eastAsia="SimSun" w:hAnsi="Sansation" w:cs="Sansation"/>
          <w:color w:val="00B050"/>
          <w:sz w:val="20"/>
          <w:lang w:eastAsia="zh-CN"/>
        </w:rPr>
        <w:t xml:space="preserve">/ </w:t>
      </w:r>
      <w:r w:rsidRPr="004A5364">
        <w:rPr>
          <w:rFonts w:ascii="Sansation" w:eastAsia="SimSun" w:hAnsi="Sansation" w:cs="Sansation"/>
          <w:color w:val="000000"/>
          <w:sz w:val="20"/>
          <w:lang w:eastAsia="zh-CN"/>
        </w:rPr>
        <w:t>hivatali helyiségében</w:t>
      </w:r>
      <w:r>
        <w:rPr>
          <w:rFonts w:ascii="Sansation" w:eastAsia="SimSun" w:hAnsi="Sansation" w:cs="Sansation"/>
          <w:sz w:val="20"/>
          <w:lang w:eastAsia="zh-CN"/>
        </w:rPr>
        <w:t xml:space="preserve">: </w:t>
      </w:r>
      <w:r w:rsidRPr="001A621C">
        <w:rPr>
          <w:rFonts w:ascii="Sansation" w:eastAsia="SimSun" w:hAnsi="Sansation" w:cs="Sansation"/>
          <w:i/>
          <w:sz w:val="20"/>
          <w:lang w:eastAsia="zh-CN"/>
        </w:rPr>
        <w:t>(pontos cím</w:t>
      </w:r>
      <w:r>
        <w:rPr>
          <w:rFonts w:ascii="Sansation" w:eastAsia="SimSun" w:hAnsi="Sansation" w:cs="Sansation"/>
          <w:i/>
          <w:sz w:val="20"/>
          <w:lang w:eastAsia="zh-CN"/>
        </w:rPr>
        <w:t>, dátum</w:t>
      </w:r>
      <w:r w:rsidRPr="001A621C">
        <w:rPr>
          <w:rFonts w:ascii="Sansation" w:eastAsia="SimSun" w:hAnsi="Sansation" w:cs="Sansation"/>
          <w:i/>
          <w:sz w:val="20"/>
          <w:lang w:eastAsia="zh-CN"/>
        </w:rPr>
        <w:t>)</w:t>
      </w:r>
    </w:p>
    <w:p w14:paraId="4CECE60F" w14:textId="77777777" w:rsidR="00CA1667" w:rsidRDefault="00CA1667" w:rsidP="00CA1667">
      <w:pPr>
        <w:spacing w:line="276" w:lineRule="auto"/>
        <w:rPr>
          <w:rFonts w:ascii="Sansation" w:hAnsi="Sansation" w:cs="Sansation"/>
          <w:sz w:val="20"/>
          <w:szCs w:val="20"/>
        </w:rPr>
      </w:pPr>
      <w:r w:rsidRPr="00C72D72">
        <w:rPr>
          <w:rFonts w:ascii="Sansation" w:hAnsi="Sansation" w:cs="Sansation"/>
          <w:b/>
          <w:sz w:val="20"/>
          <w:szCs w:val="20"/>
        </w:rPr>
        <w:t>Jelen vannak:</w:t>
      </w:r>
    </w:p>
    <w:p w14:paraId="3742A318" w14:textId="77777777" w:rsidR="00CA1667" w:rsidRPr="0082773B" w:rsidRDefault="00CA1667" w:rsidP="00CA1667">
      <w:pPr>
        <w:spacing w:line="276" w:lineRule="auto"/>
        <w:rPr>
          <w:rFonts w:ascii="Sansation" w:hAnsi="Sansation" w:cs="Sansation"/>
          <w:sz w:val="20"/>
          <w:szCs w:val="20"/>
        </w:rPr>
      </w:pPr>
      <w:r>
        <w:rPr>
          <w:rFonts w:ascii="Sansation" w:hAnsi="Sansation" w:cs="Sansation"/>
          <w:sz w:val="20"/>
          <w:szCs w:val="20"/>
        </w:rPr>
        <w:t>A selejtezési bizottság tagjai</w:t>
      </w:r>
      <w:r w:rsidRPr="0082773B">
        <w:rPr>
          <w:rFonts w:ascii="Sansation" w:hAnsi="Sansation" w:cs="Sansation"/>
          <w:sz w:val="20"/>
          <w:szCs w:val="20"/>
        </w:rPr>
        <w:t xml:space="preserve"> (</w:t>
      </w:r>
      <w:r w:rsidRPr="0062784B">
        <w:rPr>
          <w:rFonts w:ascii="Sansation" w:hAnsi="Sansation" w:cs="Sansation"/>
          <w:i/>
          <w:sz w:val="20"/>
          <w:szCs w:val="20"/>
        </w:rPr>
        <w:t>min. három fő</w:t>
      </w:r>
      <w:r>
        <w:rPr>
          <w:rFonts w:ascii="Sansation" w:hAnsi="Sansation" w:cs="Sansation"/>
          <w:sz w:val="20"/>
          <w:szCs w:val="20"/>
        </w:rPr>
        <w:t>):</w:t>
      </w:r>
      <w:r>
        <w:rPr>
          <w:rStyle w:val="Lbjegyzet-hivatkozs"/>
          <w:rFonts w:ascii="Sansation" w:hAnsi="Sansation" w:cs="Sansation"/>
          <w:sz w:val="20"/>
        </w:rPr>
        <w:footnoteReference w:id="2"/>
      </w:r>
      <w:r>
        <w:rPr>
          <w:rFonts w:ascii="Sansation" w:hAnsi="Sansation" w:cs="Sansation"/>
          <w:sz w:val="20"/>
          <w:szCs w:val="20"/>
        </w:rPr>
        <w:t xml:space="preserve"> </w:t>
      </w:r>
      <w:r>
        <w:rPr>
          <w:rFonts w:ascii="Sansation" w:hAnsi="Sansation" w:cs="Sansation"/>
          <w:sz w:val="20"/>
          <w:szCs w:val="20"/>
        </w:rPr>
        <w:tab/>
        <w:t>1……………………(személynév, beosztás)</w:t>
      </w:r>
    </w:p>
    <w:p w14:paraId="12779ACD" w14:textId="77777777" w:rsidR="00CA1667" w:rsidRPr="0082773B" w:rsidRDefault="00CA1667" w:rsidP="00CA1667">
      <w:pPr>
        <w:pStyle w:val="Cmsor2"/>
        <w:spacing w:line="276" w:lineRule="auto"/>
        <w:jc w:val="both"/>
        <w:rPr>
          <w:rFonts w:ascii="Sansation" w:eastAsia="SimSun" w:hAnsi="Sansation" w:cs="Sansation" w:hint="eastAsia"/>
          <w:sz w:val="20"/>
          <w:lang w:eastAsia="zh-CN"/>
        </w:rPr>
      </w:pPr>
      <w:r>
        <w:rPr>
          <w:rFonts w:ascii="Sansation" w:eastAsia="SimSun" w:hAnsi="Sansation" w:cs="Sansation"/>
          <w:sz w:val="20"/>
          <w:lang w:eastAsia="zh-CN"/>
        </w:rPr>
        <w:tab/>
      </w:r>
      <w:r>
        <w:rPr>
          <w:rFonts w:ascii="Sansation" w:eastAsia="SimSun" w:hAnsi="Sansation" w:cs="Sansation"/>
          <w:sz w:val="20"/>
          <w:lang w:eastAsia="zh-CN"/>
        </w:rPr>
        <w:tab/>
      </w:r>
      <w:r>
        <w:rPr>
          <w:rFonts w:ascii="Sansation" w:eastAsia="SimSun" w:hAnsi="Sansation" w:cs="Sansation"/>
          <w:sz w:val="20"/>
          <w:lang w:eastAsia="zh-CN"/>
        </w:rPr>
        <w:tab/>
      </w:r>
      <w:r>
        <w:rPr>
          <w:rFonts w:ascii="Sansation" w:eastAsia="SimSun" w:hAnsi="Sansation" w:cs="Sansation"/>
          <w:sz w:val="20"/>
          <w:lang w:eastAsia="zh-CN"/>
        </w:rPr>
        <w:tab/>
      </w:r>
      <w:r>
        <w:rPr>
          <w:rFonts w:ascii="Sansation" w:eastAsia="SimSun" w:hAnsi="Sansation" w:cs="Sansation"/>
          <w:sz w:val="20"/>
          <w:lang w:eastAsia="zh-CN"/>
        </w:rPr>
        <w:tab/>
      </w:r>
      <w:r>
        <w:rPr>
          <w:rFonts w:ascii="Sansation" w:eastAsia="SimSun" w:hAnsi="Sansation" w:cs="Sansation"/>
          <w:sz w:val="20"/>
          <w:lang w:eastAsia="zh-CN"/>
        </w:rPr>
        <w:tab/>
        <w:t>2……………………</w:t>
      </w:r>
      <w:r w:rsidRPr="0082773B">
        <w:rPr>
          <w:rFonts w:ascii="Sansation" w:eastAsia="SimSun" w:hAnsi="Sansation" w:cs="Sansation"/>
          <w:sz w:val="20"/>
          <w:lang w:eastAsia="zh-CN"/>
        </w:rPr>
        <w:t>(személynév, beosztás)</w:t>
      </w:r>
    </w:p>
    <w:p w14:paraId="117A5E1A" w14:textId="77777777" w:rsidR="00CA1667" w:rsidRPr="00D46189" w:rsidRDefault="00CA1667" w:rsidP="00CA1667">
      <w:pPr>
        <w:spacing w:line="276" w:lineRule="auto"/>
        <w:rPr>
          <w:rFonts w:ascii="Sansation" w:hAnsi="Sansation" w:cs="Sansation"/>
          <w:sz w:val="20"/>
          <w:szCs w:val="20"/>
        </w:rPr>
      </w:pPr>
      <w:r>
        <w:rPr>
          <w:rFonts w:ascii="Sansation" w:hAnsi="Sansation" w:cs="Sansation"/>
          <w:sz w:val="20"/>
          <w:szCs w:val="20"/>
        </w:rPr>
        <w:tab/>
      </w:r>
      <w:r>
        <w:rPr>
          <w:rFonts w:ascii="Sansation" w:hAnsi="Sansation" w:cs="Sansation"/>
          <w:sz w:val="20"/>
          <w:szCs w:val="20"/>
        </w:rPr>
        <w:tab/>
      </w:r>
      <w:r>
        <w:rPr>
          <w:rFonts w:ascii="Sansation" w:hAnsi="Sansation" w:cs="Sansation"/>
          <w:sz w:val="20"/>
          <w:szCs w:val="20"/>
        </w:rPr>
        <w:tab/>
      </w:r>
      <w:r>
        <w:rPr>
          <w:rFonts w:ascii="Sansation" w:hAnsi="Sansation" w:cs="Sansation"/>
          <w:sz w:val="20"/>
          <w:szCs w:val="20"/>
        </w:rPr>
        <w:tab/>
      </w:r>
      <w:r>
        <w:rPr>
          <w:rFonts w:ascii="Sansation" w:hAnsi="Sansation" w:cs="Sansation"/>
          <w:sz w:val="20"/>
          <w:szCs w:val="20"/>
        </w:rPr>
        <w:tab/>
      </w:r>
      <w:r>
        <w:rPr>
          <w:rFonts w:ascii="Sansation" w:hAnsi="Sansation" w:cs="Sansation"/>
          <w:sz w:val="20"/>
          <w:szCs w:val="20"/>
        </w:rPr>
        <w:tab/>
        <w:t>3……………………</w:t>
      </w:r>
      <w:r w:rsidRPr="0082773B">
        <w:rPr>
          <w:rFonts w:ascii="Sansation" w:hAnsi="Sansation" w:cs="Sansation"/>
          <w:sz w:val="20"/>
          <w:szCs w:val="20"/>
        </w:rPr>
        <w:t>(személynév, beosztás)</w:t>
      </w:r>
    </w:p>
    <w:p w14:paraId="1E78C4B1" w14:textId="77777777" w:rsidR="00CA1667" w:rsidRDefault="00CA1667" w:rsidP="00CA1667">
      <w:pPr>
        <w:spacing w:line="276" w:lineRule="auto"/>
        <w:rPr>
          <w:rFonts w:ascii="Sansation" w:hAnsi="Sansation" w:cs="Sansation"/>
          <w:sz w:val="20"/>
          <w:szCs w:val="20"/>
        </w:rPr>
      </w:pPr>
      <w:r>
        <w:rPr>
          <w:rFonts w:ascii="Sansation" w:hAnsi="Sansation" w:cs="Sansation"/>
          <w:sz w:val="20"/>
          <w:szCs w:val="20"/>
        </w:rPr>
        <w:t>A selejtezést engedélyezte: ……………………………………………………..(személynév, beosztás)</w:t>
      </w:r>
    </w:p>
    <w:p w14:paraId="1A1E8B73" w14:textId="77777777" w:rsidR="00CA1667" w:rsidRDefault="00CA1667" w:rsidP="00CA1667">
      <w:pPr>
        <w:pStyle w:val="Cmsor2"/>
        <w:spacing w:line="276" w:lineRule="auto"/>
        <w:jc w:val="both"/>
        <w:rPr>
          <w:rFonts w:ascii="Sansation" w:hAnsi="Sansation" w:cs="Sansation"/>
          <w:b/>
          <w:sz w:val="20"/>
        </w:rPr>
      </w:pPr>
    </w:p>
    <w:p w14:paraId="20D889C1" w14:textId="77777777" w:rsidR="00CA1667" w:rsidRDefault="00CA1667" w:rsidP="00CA1667">
      <w:pPr>
        <w:pStyle w:val="Cmsor2"/>
        <w:spacing w:line="276" w:lineRule="auto"/>
        <w:jc w:val="both"/>
        <w:rPr>
          <w:rFonts w:ascii="Sansation" w:hAnsi="Sansation" w:cs="Sansation"/>
          <w:b/>
          <w:sz w:val="20"/>
        </w:rPr>
      </w:pPr>
    </w:p>
    <w:p w14:paraId="2E2975D3" w14:textId="77777777" w:rsidR="00CA1667" w:rsidRPr="00C72D72" w:rsidRDefault="00CA1667" w:rsidP="00CA1667">
      <w:pPr>
        <w:pStyle w:val="Cmsor2"/>
        <w:spacing w:line="276" w:lineRule="auto"/>
        <w:jc w:val="both"/>
        <w:rPr>
          <w:rFonts w:ascii="Sansation" w:hAnsi="Sansation" w:cs="Sansation"/>
          <w:b/>
          <w:sz w:val="20"/>
        </w:rPr>
      </w:pPr>
      <w:r w:rsidRPr="00C72D72">
        <w:rPr>
          <w:rFonts w:ascii="Sansation" w:hAnsi="Sansation" w:cs="Sansation"/>
          <w:b/>
          <w:sz w:val="20"/>
        </w:rPr>
        <w:t>A selejtezés időpontja:</w:t>
      </w:r>
      <w:r>
        <w:rPr>
          <w:rFonts w:ascii="Sansation" w:hAnsi="Sansation" w:cs="Sansation"/>
          <w:b/>
          <w:sz w:val="20"/>
        </w:rPr>
        <w:t xml:space="preserve"> </w:t>
      </w:r>
      <w:r w:rsidRPr="0062784B">
        <w:rPr>
          <w:rFonts w:ascii="Sansation" w:hAnsi="Sansation" w:cs="Sansation"/>
          <w:i/>
          <w:sz w:val="20"/>
        </w:rPr>
        <w:t>(-</w:t>
      </w:r>
      <w:proofErr w:type="spellStart"/>
      <w:r w:rsidRPr="0062784B">
        <w:rPr>
          <w:rFonts w:ascii="Sansation" w:hAnsi="Sansation" w:cs="Sansation"/>
          <w:i/>
          <w:sz w:val="20"/>
        </w:rPr>
        <w:t>tól</w:t>
      </w:r>
      <w:proofErr w:type="spellEnd"/>
      <w:r w:rsidRPr="0062784B">
        <w:rPr>
          <w:rFonts w:ascii="Sansation" w:hAnsi="Sansation" w:cs="Sansation"/>
          <w:i/>
          <w:sz w:val="20"/>
        </w:rPr>
        <w:t>, -</w:t>
      </w:r>
      <w:proofErr w:type="spellStart"/>
      <w:r w:rsidRPr="0062784B">
        <w:rPr>
          <w:rFonts w:ascii="Sansation" w:hAnsi="Sansation" w:cs="Sansation"/>
          <w:i/>
          <w:sz w:val="20"/>
        </w:rPr>
        <w:t>ig</w:t>
      </w:r>
      <w:proofErr w:type="spellEnd"/>
      <w:r w:rsidRPr="0062784B">
        <w:rPr>
          <w:rFonts w:ascii="Sansation" w:hAnsi="Sansation" w:cs="Sansation"/>
          <w:i/>
          <w:sz w:val="20"/>
        </w:rPr>
        <w:t>)</w:t>
      </w:r>
    </w:p>
    <w:p w14:paraId="0799E8C9" w14:textId="77777777" w:rsidR="00CA1667" w:rsidRDefault="00CA1667" w:rsidP="00CA1667">
      <w:pPr>
        <w:pStyle w:val="Cmsor2"/>
        <w:spacing w:line="276" w:lineRule="auto"/>
        <w:jc w:val="both"/>
        <w:rPr>
          <w:rFonts w:ascii="Sansation" w:hAnsi="Sansation" w:cs="Sansation"/>
          <w:sz w:val="20"/>
        </w:rPr>
      </w:pPr>
      <w:r w:rsidRPr="00C72D72">
        <w:rPr>
          <w:rFonts w:ascii="Sansation" w:hAnsi="Sansation" w:cs="Sansation"/>
          <w:b/>
          <w:sz w:val="20"/>
        </w:rPr>
        <w:t>A selejtezés alá vont iratok évköre:</w:t>
      </w:r>
      <w:r>
        <w:rPr>
          <w:rFonts w:ascii="Sansation" w:hAnsi="Sansation" w:cs="Sansation"/>
          <w:b/>
          <w:sz w:val="20"/>
        </w:rPr>
        <w:t xml:space="preserve"> </w:t>
      </w:r>
      <w:r w:rsidRPr="0062784B">
        <w:rPr>
          <w:rFonts w:ascii="Sansation" w:hAnsi="Sansation" w:cs="Sansation"/>
          <w:i/>
          <w:sz w:val="20"/>
        </w:rPr>
        <w:t>(-</w:t>
      </w:r>
      <w:proofErr w:type="spellStart"/>
      <w:r w:rsidRPr="0062784B">
        <w:rPr>
          <w:rFonts w:ascii="Sansation" w:hAnsi="Sansation" w:cs="Sansation"/>
          <w:i/>
          <w:sz w:val="20"/>
        </w:rPr>
        <w:t>tól</w:t>
      </w:r>
      <w:proofErr w:type="spellEnd"/>
      <w:r w:rsidRPr="0062784B">
        <w:rPr>
          <w:rFonts w:ascii="Sansation" w:hAnsi="Sansation" w:cs="Sansation"/>
          <w:i/>
          <w:sz w:val="20"/>
        </w:rPr>
        <w:t>, -</w:t>
      </w:r>
      <w:proofErr w:type="spellStart"/>
      <w:r w:rsidRPr="0062784B">
        <w:rPr>
          <w:rFonts w:ascii="Sansation" w:hAnsi="Sansation" w:cs="Sansation"/>
          <w:i/>
          <w:sz w:val="20"/>
        </w:rPr>
        <w:t>ig</w:t>
      </w:r>
      <w:proofErr w:type="spellEnd"/>
      <w:r w:rsidRPr="0062784B">
        <w:rPr>
          <w:rFonts w:ascii="Sansation" w:hAnsi="Sansation" w:cs="Sansation"/>
          <w:i/>
          <w:sz w:val="20"/>
        </w:rPr>
        <w:t>)</w:t>
      </w:r>
      <w:r>
        <w:rPr>
          <w:rFonts w:ascii="Sansation" w:hAnsi="Sansation" w:cs="Sansation"/>
          <w:sz w:val="20"/>
        </w:rPr>
        <w:tab/>
      </w:r>
    </w:p>
    <w:p w14:paraId="36842549" w14:textId="77777777" w:rsidR="00CA1667" w:rsidRDefault="00CA1667" w:rsidP="00CA1667">
      <w:pPr>
        <w:pStyle w:val="Cmsor2"/>
        <w:spacing w:line="276" w:lineRule="auto"/>
        <w:jc w:val="both"/>
        <w:rPr>
          <w:rFonts w:ascii="Sansation" w:eastAsia="SimSun" w:hAnsi="Sansation" w:cs="Sansation" w:hint="eastAsia"/>
          <w:b/>
          <w:sz w:val="20"/>
          <w:lang w:eastAsia="zh-CN"/>
        </w:rPr>
      </w:pPr>
    </w:p>
    <w:p w14:paraId="06973931" w14:textId="77777777" w:rsidR="00CA1667" w:rsidRPr="0082773B" w:rsidRDefault="00CA1667" w:rsidP="00CA1667">
      <w:pPr>
        <w:pStyle w:val="Cmsor2"/>
        <w:spacing w:line="276" w:lineRule="auto"/>
        <w:jc w:val="both"/>
        <w:rPr>
          <w:rFonts w:ascii="Sansation" w:eastAsia="SimSun" w:hAnsi="Sansation" w:cs="Sansation" w:hint="eastAsia"/>
          <w:sz w:val="20"/>
          <w:lang w:eastAsia="zh-CN"/>
        </w:rPr>
      </w:pPr>
      <w:r w:rsidRPr="00C72D72">
        <w:rPr>
          <w:rFonts w:ascii="Sansation" w:eastAsia="SimSun" w:hAnsi="Sansation" w:cs="Sansation"/>
          <w:b/>
          <w:sz w:val="20"/>
          <w:lang w:eastAsia="zh-CN"/>
        </w:rPr>
        <w:t>A selejtezés alá vont iratok terjedelme</w:t>
      </w:r>
      <w:r>
        <w:rPr>
          <w:rFonts w:ascii="Sansation" w:eastAsia="SimSun" w:hAnsi="Sansation" w:cs="Sansation"/>
          <w:b/>
          <w:sz w:val="20"/>
          <w:lang w:eastAsia="zh-CN"/>
        </w:rPr>
        <w:t xml:space="preserve"> (</w:t>
      </w:r>
      <w:proofErr w:type="spellStart"/>
      <w:r>
        <w:rPr>
          <w:rFonts w:ascii="Sansation" w:eastAsia="SimSun" w:hAnsi="Sansation" w:cs="Sansation"/>
          <w:b/>
          <w:sz w:val="20"/>
          <w:lang w:eastAsia="zh-CN"/>
        </w:rPr>
        <w:t>ifm</w:t>
      </w:r>
      <w:proofErr w:type="spellEnd"/>
      <w:r>
        <w:rPr>
          <w:rFonts w:ascii="Sansation" w:eastAsia="SimSun" w:hAnsi="Sansation" w:cs="Sansation"/>
          <w:b/>
          <w:sz w:val="20"/>
          <w:lang w:eastAsia="zh-CN"/>
        </w:rPr>
        <w:t>)</w:t>
      </w:r>
      <w:r w:rsidRPr="00C72D72">
        <w:rPr>
          <w:rFonts w:ascii="Sansation" w:eastAsia="SimSun" w:hAnsi="Sansation" w:cs="Sansation"/>
          <w:b/>
          <w:sz w:val="20"/>
          <w:lang w:eastAsia="zh-CN"/>
        </w:rPr>
        <w:t>:</w:t>
      </w:r>
      <w:r>
        <w:rPr>
          <w:rFonts w:ascii="Sansation" w:eastAsia="SimSun" w:hAnsi="Sansation" w:cs="Sansation"/>
          <w:sz w:val="20"/>
          <w:lang w:eastAsia="zh-CN"/>
        </w:rPr>
        <w:t xml:space="preserve"> </w:t>
      </w:r>
      <w:r w:rsidRPr="0082773B">
        <w:rPr>
          <w:rFonts w:ascii="Sansation" w:eastAsia="SimSun" w:hAnsi="Sansation" w:cs="Sansation"/>
          <w:sz w:val="20"/>
          <w:lang w:eastAsia="zh-CN"/>
        </w:rPr>
        <w:t>(</w:t>
      </w:r>
      <w:r w:rsidRPr="0062784B">
        <w:rPr>
          <w:rFonts w:ascii="Sansation" w:eastAsia="SimSun" w:hAnsi="Sansation" w:cs="Sansation"/>
          <w:i/>
          <w:sz w:val="20"/>
          <w:lang w:eastAsia="zh-CN"/>
        </w:rPr>
        <w:t>összmennyiség</w:t>
      </w:r>
      <w:r>
        <w:rPr>
          <w:rFonts w:ascii="Sansation" w:eastAsia="SimSun" w:hAnsi="Sansation" w:cs="Sansation"/>
          <w:sz w:val="20"/>
          <w:lang w:eastAsia="zh-CN"/>
        </w:rPr>
        <w:t>)</w:t>
      </w:r>
    </w:p>
    <w:p w14:paraId="7279ADD7" w14:textId="77777777" w:rsidR="00CA1667" w:rsidRDefault="00CA1667" w:rsidP="00CA1667">
      <w:pPr>
        <w:pStyle w:val="Szvegtrzs"/>
        <w:spacing w:line="276" w:lineRule="auto"/>
        <w:rPr>
          <w:rFonts w:ascii="Sansation" w:eastAsia="SimSun" w:hAnsi="Sansation" w:cs="Sansation" w:hint="eastAsia"/>
          <w:b/>
          <w:sz w:val="20"/>
          <w:lang w:eastAsia="zh-CN"/>
        </w:rPr>
      </w:pPr>
    </w:p>
    <w:p w14:paraId="410F1547" w14:textId="77777777" w:rsidR="00CA1667" w:rsidRDefault="00CA1667" w:rsidP="00CA1667">
      <w:pPr>
        <w:pStyle w:val="Szvegtrzs"/>
        <w:spacing w:line="276" w:lineRule="auto"/>
        <w:rPr>
          <w:rFonts w:ascii="Sansation" w:eastAsia="SimSun" w:hAnsi="Sansation" w:cs="Sansation" w:hint="eastAsia"/>
          <w:b/>
          <w:sz w:val="20"/>
          <w:lang w:eastAsia="zh-CN"/>
        </w:rPr>
      </w:pPr>
      <w:r>
        <w:rPr>
          <w:rFonts w:ascii="Sansation" w:eastAsia="SimSun" w:hAnsi="Sansation" w:cs="Sansation"/>
          <w:b/>
          <w:sz w:val="20"/>
          <w:lang w:eastAsia="zh-CN"/>
        </w:rPr>
        <w:t>A selejtezés alá vont iratok keletkeztetője(i), selejtezésben érintett szerv és jogelőd szervek:</w:t>
      </w:r>
      <w:r w:rsidDel="00C5049D">
        <w:rPr>
          <w:rStyle w:val="Lbjegyzet-hivatkozs"/>
          <w:rFonts w:ascii="Sansation" w:eastAsia="SimSun" w:hAnsi="Sansation" w:cs="Sansation"/>
          <w:b/>
          <w:sz w:val="20"/>
          <w:lang w:eastAsia="zh-CN"/>
        </w:rPr>
        <w:t xml:space="preserve"> </w:t>
      </w:r>
    </w:p>
    <w:p w14:paraId="7AB02E83" w14:textId="77777777" w:rsidR="00CA1667" w:rsidRDefault="00CA1667" w:rsidP="00CA1667">
      <w:pPr>
        <w:pStyle w:val="Szvegtrzs"/>
        <w:spacing w:line="276" w:lineRule="auto"/>
        <w:rPr>
          <w:rFonts w:ascii="Sansation" w:eastAsia="SimSun" w:hAnsi="Sansation" w:cs="Sansation" w:hint="eastAsia"/>
          <w:b/>
          <w:sz w:val="20"/>
          <w:lang w:eastAsia="zh-CN"/>
        </w:rPr>
      </w:pPr>
    </w:p>
    <w:p w14:paraId="53F5631B" w14:textId="77777777" w:rsidR="00CA1667" w:rsidRDefault="00CA1667" w:rsidP="00CA1667">
      <w:pPr>
        <w:pStyle w:val="Cmsor2"/>
        <w:spacing w:line="276" w:lineRule="auto"/>
        <w:jc w:val="both"/>
        <w:rPr>
          <w:rFonts w:ascii="Sansation" w:hAnsi="Sansation" w:cs="Sansation"/>
          <w:sz w:val="20"/>
        </w:rPr>
      </w:pPr>
      <w:r w:rsidRPr="00470C47">
        <w:rPr>
          <w:rFonts w:ascii="Sansation" w:hAnsi="Sansation" w:cs="Sansation"/>
          <w:b/>
          <w:sz w:val="20"/>
        </w:rPr>
        <w:t>A selejtezés alá vont iratok tárgya</w:t>
      </w:r>
      <w:r>
        <w:rPr>
          <w:rFonts w:ascii="Sansation" w:hAnsi="Sansation" w:cs="Sansation"/>
          <w:sz w:val="20"/>
        </w:rPr>
        <w:t xml:space="preserve"> (</w:t>
      </w:r>
      <w:r w:rsidRPr="0062784B">
        <w:rPr>
          <w:rFonts w:ascii="Sansation" w:hAnsi="Sansation" w:cs="Sansation"/>
          <w:i/>
          <w:sz w:val="20"/>
        </w:rPr>
        <w:t>összefoglaló megnevezése, iktatott, nem iktatott, tételszámmal nem rendelkező stb</w:t>
      </w:r>
      <w:r>
        <w:rPr>
          <w:rFonts w:ascii="Sansation" w:hAnsi="Sansation" w:cs="Sansation"/>
          <w:sz w:val="20"/>
        </w:rPr>
        <w:t>.):</w:t>
      </w:r>
    </w:p>
    <w:p w14:paraId="07E7E50B" w14:textId="77777777" w:rsidR="00CA1667" w:rsidRDefault="00CA1667" w:rsidP="00CA1667">
      <w:pPr>
        <w:pStyle w:val="Szvegtrzs"/>
        <w:spacing w:line="276" w:lineRule="auto"/>
        <w:rPr>
          <w:rFonts w:ascii="Sansation" w:eastAsia="SimSun" w:hAnsi="Sansation" w:cs="Sansation" w:hint="eastAsia"/>
          <w:b/>
          <w:sz w:val="20"/>
          <w:lang w:eastAsia="zh-CN"/>
        </w:rPr>
      </w:pPr>
    </w:p>
    <w:p w14:paraId="664A8F7D" w14:textId="77777777" w:rsidR="00CA1667" w:rsidRPr="00ED78E4" w:rsidRDefault="00CA1667" w:rsidP="00CA1667">
      <w:pPr>
        <w:pStyle w:val="Szvegtrzs"/>
        <w:spacing w:line="276" w:lineRule="auto"/>
        <w:rPr>
          <w:rFonts w:ascii="Sansation" w:eastAsia="SimSun" w:hAnsi="Sansation" w:cs="Sansation" w:hint="eastAsia"/>
          <w:b/>
          <w:sz w:val="20"/>
          <w:lang w:eastAsia="zh-CN"/>
        </w:rPr>
      </w:pPr>
      <w:r w:rsidRPr="00ED78E4">
        <w:rPr>
          <w:rFonts w:ascii="Sansation" w:eastAsia="SimSun" w:hAnsi="Sansation" w:cs="Sansation"/>
          <w:b/>
          <w:sz w:val="20"/>
          <w:lang w:eastAsia="zh-CN"/>
        </w:rPr>
        <w:t>A selejtezés során figyelembe vett jogszabályok</w:t>
      </w:r>
      <w:r>
        <w:rPr>
          <w:rFonts w:ascii="Sansation" w:eastAsia="SimSun" w:hAnsi="Sansation" w:cs="Sansation"/>
          <w:b/>
          <w:sz w:val="20"/>
          <w:lang w:eastAsia="zh-CN"/>
        </w:rPr>
        <w:t>, és a selejtezés alá vont iratanyag keletkezésekor hatályos irattári terv száma</w:t>
      </w:r>
      <w:r w:rsidRPr="00ED78E4">
        <w:rPr>
          <w:rFonts w:ascii="Sansation" w:eastAsia="SimSun" w:hAnsi="Sansation" w:cs="Sansation"/>
          <w:b/>
          <w:sz w:val="20"/>
          <w:lang w:eastAsia="zh-CN"/>
        </w:rPr>
        <w:t>:</w:t>
      </w:r>
      <w:r>
        <w:rPr>
          <w:rStyle w:val="Lbjegyzet-hivatkozs"/>
          <w:rFonts w:ascii="Sansation" w:eastAsia="SimSun" w:hAnsi="Sansation" w:cs="Sansation"/>
          <w:sz w:val="20"/>
          <w:lang w:eastAsia="zh-CN"/>
        </w:rPr>
        <w:footnoteReference w:id="3"/>
      </w:r>
    </w:p>
    <w:p w14:paraId="556FACF7" w14:textId="77777777" w:rsidR="00CA1667" w:rsidRDefault="00CA1667" w:rsidP="00CA1667">
      <w:pPr>
        <w:pStyle w:val="Szvegtrzs"/>
        <w:spacing w:line="276" w:lineRule="auto"/>
        <w:rPr>
          <w:rFonts w:ascii="Sansation" w:eastAsia="SimSun" w:hAnsi="Sansation" w:cs="Sansation" w:hint="eastAsia"/>
          <w:sz w:val="20"/>
          <w:lang w:eastAsia="zh-CN"/>
        </w:rPr>
      </w:pPr>
    </w:p>
    <w:p w14:paraId="384B518E" w14:textId="77777777" w:rsidR="00CA1667" w:rsidRDefault="00CA1667" w:rsidP="00CA1667">
      <w:pPr>
        <w:pStyle w:val="Szvegtrzs"/>
        <w:spacing w:line="276" w:lineRule="auto"/>
        <w:rPr>
          <w:rFonts w:ascii="Sansation" w:eastAsia="SimSun" w:hAnsi="Sansation" w:cs="Sansation" w:hint="eastAsia"/>
          <w:sz w:val="20"/>
          <w:lang w:eastAsia="zh-CN"/>
        </w:rPr>
      </w:pPr>
      <w:r w:rsidRPr="008A0F8A">
        <w:rPr>
          <w:rFonts w:ascii="Sansation" w:eastAsia="SimSun" w:hAnsi="Sansation" w:cs="Sansation"/>
          <w:sz w:val="20"/>
          <w:lang w:eastAsia="zh-CN"/>
        </w:rPr>
        <w:t xml:space="preserve"> </w:t>
      </w:r>
      <w:r>
        <w:rPr>
          <w:rFonts w:ascii="Sansation" w:eastAsia="SimSun" w:hAnsi="Sansation" w:cs="Sansation"/>
          <w:sz w:val="20"/>
          <w:lang w:eastAsia="zh-CN"/>
        </w:rPr>
        <w:t>… számú az XY szerv Iratkezelési Szabályzatának kiadásáról</w:t>
      </w:r>
      <w:r w:rsidRPr="00FF6C86">
        <w:rPr>
          <w:rFonts w:ascii="Sansation" w:eastAsia="SimSun" w:hAnsi="Sansation" w:cs="Sansation"/>
          <w:sz w:val="20"/>
          <w:lang w:eastAsia="zh-CN"/>
        </w:rPr>
        <w:t xml:space="preserve"> </w:t>
      </w:r>
      <w:r>
        <w:rPr>
          <w:rFonts w:ascii="Sansation" w:eastAsia="SimSun" w:hAnsi="Sansation" w:cs="Sansation"/>
          <w:sz w:val="20"/>
          <w:lang w:eastAsia="zh-CN"/>
        </w:rPr>
        <w:t>utasítás/intézkedés</w:t>
      </w:r>
    </w:p>
    <w:p w14:paraId="3C84758D" w14:textId="77777777" w:rsidR="00CA1667" w:rsidRDefault="00CA1667" w:rsidP="00CA1667">
      <w:pPr>
        <w:pStyle w:val="Szvegtrzs"/>
        <w:spacing w:line="276" w:lineRule="auto"/>
        <w:rPr>
          <w:rFonts w:ascii="Sansation" w:eastAsia="SimSun" w:hAnsi="Sansation" w:cs="Sansation" w:hint="eastAsia"/>
          <w:sz w:val="20"/>
          <w:lang w:eastAsia="zh-CN"/>
        </w:rPr>
      </w:pPr>
    </w:p>
    <w:p w14:paraId="409E6835" w14:textId="77777777" w:rsidR="00CA1667" w:rsidRDefault="00CA1667" w:rsidP="00CA1667">
      <w:pPr>
        <w:pStyle w:val="Szvegtrzs"/>
        <w:spacing w:line="276" w:lineRule="auto"/>
        <w:rPr>
          <w:rFonts w:ascii="Sansation" w:eastAsia="SimSun" w:hAnsi="Sansation" w:cs="Sansation" w:hint="eastAsia"/>
          <w:sz w:val="20"/>
          <w:lang w:eastAsia="zh-CN"/>
        </w:rPr>
      </w:pPr>
      <w:r w:rsidRPr="008A0F8A">
        <w:rPr>
          <w:rFonts w:ascii="Sansation" w:eastAsia="SimSun" w:hAnsi="Sansation" w:cs="Sansation"/>
          <w:sz w:val="20"/>
          <w:lang w:eastAsia="zh-CN"/>
        </w:rPr>
        <w:t xml:space="preserve">az 1995. évi LXVI. törvény 9. § f) pontja </w:t>
      </w:r>
    </w:p>
    <w:p w14:paraId="181085C2" w14:textId="77777777" w:rsidR="00CA1667" w:rsidRDefault="00CA1667" w:rsidP="00CA1667">
      <w:pPr>
        <w:pStyle w:val="Szvegtrzs"/>
        <w:spacing w:line="276" w:lineRule="auto"/>
        <w:rPr>
          <w:rFonts w:ascii="Sansation" w:eastAsia="SimSun" w:hAnsi="Sansation" w:cs="Sansation" w:hint="eastAsia"/>
          <w:sz w:val="20"/>
          <w:lang w:eastAsia="zh-CN"/>
        </w:rPr>
      </w:pPr>
      <w:r w:rsidRPr="008A0F8A">
        <w:rPr>
          <w:rFonts w:ascii="Sansation" w:eastAsia="SimSun" w:hAnsi="Sansation" w:cs="Sansation"/>
          <w:sz w:val="20"/>
          <w:lang w:eastAsia="zh-CN"/>
        </w:rPr>
        <w:t xml:space="preserve">a 335/2005. (XII. 29.) Korm. rendelet 64. § </w:t>
      </w:r>
    </w:p>
    <w:p w14:paraId="4CE82869" w14:textId="77777777" w:rsidR="00CA1667" w:rsidRDefault="00CA1667" w:rsidP="00CA1667">
      <w:pPr>
        <w:pStyle w:val="Szvegtrzs"/>
        <w:spacing w:line="276" w:lineRule="auto"/>
        <w:rPr>
          <w:rFonts w:ascii="Sansation" w:eastAsia="SimSun" w:hAnsi="Sansation" w:cs="Sansation" w:hint="eastAsia"/>
          <w:b/>
          <w:sz w:val="20"/>
          <w:lang w:eastAsia="zh-CN"/>
        </w:rPr>
      </w:pPr>
    </w:p>
    <w:p w14:paraId="0163222F" w14:textId="77777777" w:rsidR="00CA1667" w:rsidRDefault="00CA1667" w:rsidP="00CA1667">
      <w:pPr>
        <w:pStyle w:val="Szvegtrzs"/>
        <w:spacing w:line="276" w:lineRule="auto"/>
        <w:rPr>
          <w:rFonts w:ascii="Sansation" w:eastAsia="SimSun" w:hAnsi="Sansation" w:cs="Sansation" w:hint="eastAsia"/>
          <w:b/>
          <w:sz w:val="20"/>
          <w:lang w:eastAsia="zh-CN"/>
        </w:rPr>
      </w:pPr>
      <w:r>
        <w:rPr>
          <w:rFonts w:ascii="Sansation" w:eastAsia="SimSun" w:hAnsi="Sansation" w:cs="Sansation"/>
          <w:b/>
          <w:sz w:val="20"/>
          <w:lang w:eastAsia="zh-CN"/>
        </w:rPr>
        <w:t>A selejtezés alá vont iratok tételszintű felsorolását a jegyzőkönyv ……. számú mellékletét képező iratjegyzék tartalmazza, összesen (…) oldal.</w:t>
      </w:r>
    </w:p>
    <w:p w14:paraId="532316FA" w14:textId="77777777" w:rsidR="00CA1667" w:rsidRDefault="00CA1667" w:rsidP="00CA1667">
      <w:pPr>
        <w:pStyle w:val="Szvegtrzs"/>
        <w:spacing w:line="276" w:lineRule="auto"/>
        <w:rPr>
          <w:rFonts w:ascii="Sansation" w:eastAsia="SimSun" w:hAnsi="Sansation" w:cs="Sansation" w:hint="eastAsia"/>
          <w:b/>
          <w:sz w:val="20"/>
          <w:lang w:eastAsia="zh-CN"/>
        </w:rPr>
      </w:pPr>
    </w:p>
    <w:p w14:paraId="04354D9E" w14:textId="77777777" w:rsidR="00CA1667" w:rsidRDefault="00CA1667" w:rsidP="00CA1667">
      <w:pPr>
        <w:spacing w:line="276" w:lineRule="auto"/>
        <w:rPr>
          <w:rFonts w:ascii="Sansation" w:hAnsi="Sansation" w:cs="Sansation"/>
          <w:sz w:val="20"/>
          <w:szCs w:val="20"/>
        </w:rPr>
      </w:pPr>
      <w:r w:rsidRPr="009908FD">
        <w:rPr>
          <w:rFonts w:ascii="Sansation" w:hAnsi="Sansation" w:cs="Sansation"/>
          <w:b/>
          <w:sz w:val="20"/>
          <w:szCs w:val="20"/>
        </w:rPr>
        <w:t xml:space="preserve">A selejtezés alá vont iratok darabszintű (iktatószám szerinti) felsorolását a jegyzőkönyv </w:t>
      </w:r>
      <w:r>
        <w:rPr>
          <w:rFonts w:ascii="Sansation" w:hAnsi="Sansation" w:cs="Sansation"/>
          <w:b/>
          <w:sz w:val="20"/>
        </w:rPr>
        <w:t xml:space="preserve">……. számú </w:t>
      </w:r>
      <w:r w:rsidRPr="009908FD">
        <w:rPr>
          <w:rFonts w:ascii="Sansation" w:hAnsi="Sansation" w:cs="Sansation"/>
          <w:b/>
          <w:sz w:val="20"/>
          <w:szCs w:val="20"/>
        </w:rPr>
        <w:t>mellékletét képező iratjegyzék tartalmazza, összesen (...) oldal</w:t>
      </w:r>
      <w:r>
        <w:rPr>
          <w:rFonts w:ascii="Sansation" w:hAnsi="Sansation" w:cs="Sansation"/>
          <w:sz w:val="20"/>
          <w:szCs w:val="20"/>
        </w:rPr>
        <w:t>.</w:t>
      </w:r>
    </w:p>
    <w:p w14:paraId="0BEF4858" w14:textId="77777777" w:rsidR="00CA1667" w:rsidRPr="00F21F74" w:rsidRDefault="00CA1667" w:rsidP="00CA1667">
      <w:pPr>
        <w:spacing w:line="276" w:lineRule="auto"/>
        <w:rPr>
          <w:rFonts w:ascii="Sansation" w:hAnsi="Sansation" w:cs="Sansation"/>
          <w:sz w:val="20"/>
          <w:szCs w:val="20"/>
        </w:rPr>
      </w:pPr>
      <w:r w:rsidRPr="00F21F74">
        <w:rPr>
          <w:rFonts w:ascii="Sansation" w:hAnsi="Sansation" w:cs="Sansation"/>
          <w:sz w:val="20"/>
          <w:szCs w:val="20"/>
        </w:rPr>
        <w:t>A bizottság megállapítja, hogy a selejtezés a selejtezett iratok keletkezésekor hatályos iratkezelési szabályzat</w:t>
      </w:r>
      <w:r>
        <w:rPr>
          <w:rFonts w:ascii="Sansation" w:hAnsi="Sansation" w:cs="Sansation"/>
          <w:sz w:val="20"/>
          <w:szCs w:val="20"/>
        </w:rPr>
        <w:t xml:space="preserve">ban/szabályzatokban foglaltaknak </w:t>
      </w:r>
      <w:r w:rsidRPr="00F21F74">
        <w:rPr>
          <w:rFonts w:ascii="Sansation" w:hAnsi="Sansation" w:cs="Sansation"/>
          <w:sz w:val="20"/>
          <w:szCs w:val="20"/>
        </w:rPr>
        <w:t>megfelelően folyt le, ezért a selejtezési jegyzőkönyvet, annak melléklet</w:t>
      </w:r>
      <w:r>
        <w:rPr>
          <w:rFonts w:ascii="Sansation" w:hAnsi="Sansation" w:cs="Sansation"/>
          <w:sz w:val="20"/>
          <w:szCs w:val="20"/>
        </w:rPr>
        <w:t>é</w:t>
      </w:r>
      <w:r w:rsidRPr="00F21F74">
        <w:rPr>
          <w:rFonts w:ascii="Sansation" w:hAnsi="Sansation" w:cs="Sansation"/>
          <w:sz w:val="20"/>
          <w:szCs w:val="20"/>
        </w:rPr>
        <w:t>vel</w:t>
      </w:r>
      <w:r>
        <w:rPr>
          <w:rFonts w:ascii="Sansation" w:hAnsi="Sansation" w:cs="Sansation"/>
          <w:sz w:val="20"/>
          <w:szCs w:val="20"/>
        </w:rPr>
        <w:t>/mellékleteivel</w:t>
      </w:r>
      <w:r w:rsidRPr="00F21F74">
        <w:rPr>
          <w:rFonts w:ascii="Sansation" w:hAnsi="Sansation" w:cs="Sansation"/>
          <w:sz w:val="20"/>
          <w:szCs w:val="20"/>
        </w:rPr>
        <w:t xml:space="preserve"> együtt, jóváhagyás végett a Mag</w:t>
      </w:r>
      <w:r>
        <w:rPr>
          <w:rFonts w:ascii="Sansation" w:hAnsi="Sansation" w:cs="Sansation"/>
          <w:sz w:val="20"/>
          <w:szCs w:val="20"/>
        </w:rPr>
        <w:t>yar Nemzeti Levéltárnak felter</w:t>
      </w:r>
      <w:r w:rsidRPr="00F21F74">
        <w:rPr>
          <w:rFonts w:ascii="Sansation" w:hAnsi="Sansation" w:cs="Sansation"/>
          <w:sz w:val="20"/>
          <w:szCs w:val="20"/>
        </w:rPr>
        <w:t>jes</w:t>
      </w:r>
      <w:r>
        <w:rPr>
          <w:rFonts w:ascii="Sansation" w:hAnsi="Sansation" w:cs="Sansation"/>
          <w:sz w:val="20"/>
          <w:szCs w:val="20"/>
        </w:rPr>
        <w:t>z</w:t>
      </w:r>
      <w:r w:rsidRPr="00F21F74">
        <w:rPr>
          <w:rFonts w:ascii="Sansation" w:hAnsi="Sansation" w:cs="Sansation"/>
          <w:sz w:val="20"/>
          <w:szCs w:val="20"/>
        </w:rPr>
        <w:t>ti.</w:t>
      </w:r>
    </w:p>
    <w:p w14:paraId="75B7164E" w14:textId="77777777" w:rsidR="00CA1667" w:rsidRDefault="00CA1667" w:rsidP="00CA1667">
      <w:pPr>
        <w:spacing w:line="276" w:lineRule="auto"/>
        <w:jc w:val="center"/>
        <w:rPr>
          <w:rFonts w:ascii="Sansation" w:hAnsi="Sansation" w:cs="Sansation"/>
          <w:sz w:val="20"/>
          <w:szCs w:val="20"/>
        </w:rPr>
      </w:pPr>
      <w:r w:rsidRPr="00F21F74">
        <w:rPr>
          <w:rFonts w:ascii="Sansation" w:hAnsi="Sansation" w:cs="Sansation"/>
          <w:sz w:val="20"/>
          <w:szCs w:val="20"/>
        </w:rPr>
        <w:t>K. m. f.</w:t>
      </w:r>
    </w:p>
    <w:p w14:paraId="0BDFB356" w14:textId="77777777" w:rsidR="00CA1667" w:rsidRPr="00F21F74" w:rsidRDefault="00CA1667" w:rsidP="00CA1667">
      <w:pPr>
        <w:spacing w:line="276" w:lineRule="auto"/>
        <w:jc w:val="center"/>
        <w:rPr>
          <w:rFonts w:ascii="Sansation" w:hAnsi="Sansation" w:cs="Sansation"/>
          <w:sz w:val="20"/>
          <w:szCs w:val="20"/>
        </w:rPr>
      </w:pPr>
      <w:r w:rsidRPr="00F21F74">
        <w:rPr>
          <w:rFonts w:ascii="Sansation" w:hAnsi="Sansation" w:cs="Sansation"/>
          <w:sz w:val="20"/>
          <w:szCs w:val="20"/>
        </w:rPr>
        <w:t>P. H.</w:t>
      </w:r>
    </w:p>
    <w:p w14:paraId="1FEFAD9B" w14:textId="77777777" w:rsidR="00CA1667" w:rsidRPr="00F21F74" w:rsidRDefault="00CA1667" w:rsidP="00CA1667">
      <w:pPr>
        <w:spacing w:line="276" w:lineRule="auto"/>
        <w:rPr>
          <w:rFonts w:ascii="Sansation" w:hAnsi="Sansation" w:cs="Sansation"/>
          <w:sz w:val="20"/>
          <w:szCs w:val="20"/>
        </w:rPr>
      </w:pPr>
      <w:r w:rsidRPr="00F21F74">
        <w:rPr>
          <w:rFonts w:ascii="Sansation" w:hAnsi="Sansation" w:cs="Sansation"/>
          <w:sz w:val="20"/>
          <w:szCs w:val="20"/>
        </w:rPr>
        <w:t>________</w:t>
      </w:r>
      <w:r>
        <w:rPr>
          <w:rFonts w:ascii="Sansation" w:hAnsi="Sansation" w:cs="Sansation"/>
          <w:sz w:val="20"/>
          <w:szCs w:val="20"/>
        </w:rPr>
        <w:t>_______</w:t>
      </w:r>
      <w:r w:rsidRPr="00F21F74">
        <w:rPr>
          <w:rFonts w:ascii="Sansation" w:hAnsi="Sansation" w:cs="Sansation"/>
          <w:sz w:val="20"/>
          <w:szCs w:val="20"/>
        </w:rPr>
        <w:tab/>
      </w:r>
      <w:r w:rsidRPr="00F21F74">
        <w:rPr>
          <w:rFonts w:ascii="Sansation" w:hAnsi="Sansation" w:cs="Sansation"/>
          <w:sz w:val="20"/>
          <w:szCs w:val="20"/>
        </w:rPr>
        <w:tab/>
        <w:t>________</w:t>
      </w:r>
      <w:r>
        <w:rPr>
          <w:rFonts w:ascii="Sansation" w:hAnsi="Sansation" w:cs="Sansation"/>
          <w:sz w:val="20"/>
          <w:szCs w:val="20"/>
        </w:rPr>
        <w:t>_________</w:t>
      </w:r>
      <w:r w:rsidRPr="00F21F74">
        <w:rPr>
          <w:rFonts w:ascii="Sansation" w:hAnsi="Sansation" w:cs="Sansation"/>
          <w:sz w:val="20"/>
          <w:szCs w:val="20"/>
        </w:rPr>
        <w:tab/>
      </w:r>
      <w:r w:rsidRPr="00F21F74">
        <w:rPr>
          <w:rFonts w:ascii="Sansation" w:hAnsi="Sansation" w:cs="Sansation"/>
          <w:sz w:val="20"/>
          <w:szCs w:val="20"/>
        </w:rPr>
        <w:tab/>
        <w:t>________</w:t>
      </w:r>
      <w:r>
        <w:rPr>
          <w:rFonts w:ascii="Sansation" w:hAnsi="Sansation" w:cs="Sansation"/>
          <w:sz w:val="20"/>
          <w:szCs w:val="20"/>
        </w:rPr>
        <w:t>__________</w:t>
      </w:r>
    </w:p>
    <w:p w14:paraId="48E3D219" w14:textId="77777777" w:rsidR="00CA1667" w:rsidRPr="00F21F74" w:rsidRDefault="00CA1667" w:rsidP="00CA1667">
      <w:pPr>
        <w:spacing w:line="276" w:lineRule="auto"/>
        <w:jc w:val="center"/>
        <w:rPr>
          <w:rFonts w:ascii="Sansation" w:hAnsi="Sansation" w:cs="Sansation"/>
          <w:sz w:val="20"/>
          <w:szCs w:val="20"/>
        </w:rPr>
      </w:pPr>
      <w:r>
        <w:rPr>
          <w:rFonts w:ascii="Sansation" w:hAnsi="Sansation" w:cs="Sansation"/>
          <w:sz w:val="20"/>
          <w:szCs w:val="20"/>
        </w:rPr>
        <w:t>b</w:t>
      </w:r>
      <w:r w:rsidRPr="00F21F74">
        <w:rPr>
          <w:rFonts w:ascii="Sansation" w:hAnsi="Sansation" w:cs="Sansation"/>
          <w:sz w:val="20"/>
          <w:szCs w:val="20"/>
        </w:rPr>
        <w:t>izottsági tagok</w:t>
      </w:r>
    </w:p>
    <w:p w14:paraId="66FFEB29" w14:textId="77777777" w:rsidR="00CA1667" w:rsidRDefault="00CA1667" w:rsidP="00CA1667">
      <w:pPr>
        <w:spacing w:line="276" w:lineRule="auto"/>
        <w:rPr>
          <w:rFonts w:ascii="Sansation" w:hAnsi="Sansation" w:cs="Sansation"/>
          <w:sz w:val="20"/>
          <w:szCs w:val="20"/>
        </w:rPr>
      </w:pPr>
    </w:p>
    <w:p w14:paraId="02ED7B2F" w14:textId="77777777" w:rsidR="00CA1667" w:rsidRPr="00F21F74" w:rsidRDefault="00CA1667" w:rsidP="00CA1667">
      <w:pPr>
        <w:spacing w:line="276" w:lineRule="auto"/>
        <w:rPr>
          <w:rFonts w:ascii="Sansation" w:hAnsi="Sansation" w:cs="Sansation"/>
          <w:sz w:val="20"/>
          <w:szCs w:val="20"/>
        </w:rPr>
      </w:pPr>
      <w:r>
        <w:rPr>
          <w:rFonts w:ascii="Sansation" w:hAnsi="Sansation" w:cs="Sansation"/>
          <w:sz w:val="20"/>
          <w:szCs w:val="20"/>
        </w:rPr>
        <w:t xml:space="preserve">A </w:t>
      </w:r>
      <w:r w:rsidRPr="00F21F74">
        <w:rPr>
          <w:rFonts w:ascii="Sansation" w:hAnsi="Sansation" w:cs="Sansation"/>
          <w:sz w:val="20"/>
          <w:szCs w:val="20"/>
        </w:rPr>
        <w:t>Magyar Nemzeti Levéltár</w:t>
      </w:r>
      <w:r>
        <w:rPr>
          <w:rFonts w:ascii="Sansation" w:hAnsi="Sansation" w:cs="Sansation"/>
          <w:sz w:val="20"/>
          <w:szCs w:val="20"/>
        </w:rPr>
        <w:t xml:space="preserve"> záradéka</w:t>
      </w:r>
      <w:r w:rsidRPr="00F21F74">
        <w:rPr>
          <w:rFonts w:ascii="Sansation" w:hAnsi="Sansation" w:cs="Sansation"/>
          <w:sz w:val="20"/>
          <w:szCs w:val="20"/>
        </w:rPr>
        <w:t>:</w:t>
      </w:r>
    </w:p>
    <w:p w14:paraId="6B9B7424" w14:textId="77777777" w:rsidR="00CA1667" w:rsidRPr="00F21F74" w:rsidRDefault="00CA1667" w:rsidP="00CA1667">
      <w:pPr>
        <w:spacing w:line="276" w:lineRule="auto"/>
        <w:rPr>
          <w:rFonts w:ascii="Sansation" w:hAnsi="Sansation" w:cs="Sansation"/>
          <w:sz w:val="20"/>
          <w:szCs w:val="20"/>
        </w:rPr>
      </w:pPr>
    </w:p>
    <w:p w14:paraId="45C38084" w14:textId="77777777" w:rsidR="00CA1667" w:rsidRPr="00F21F74" w:rsidRDefault="00CA1667" w:rsidP="00CA1667">
      <w:pPr>
        <w:spacing w:line="276" w:lineRule="auto"/>
        <w:rPr>
          <w:rFonts w:ascii="Sansation" w:hAnsi="Sansation" w:cs="Sansation"/>
          <w:sz w:val="20"/>
          <w:szCs w:val="20"/>
        </w:rPr>
      </w:pPr>
      <w:r w:rsidRPr="00F21F74">
        <w:rPr>
          <w:rFonts w:ascii="Sansation" w:hAnsi="Sansation" w:cs="Sansation"/>
          <w:sz w:val="20"/>
          <w:szCs w:val="20"/>
        </w:rPr>
        <w:t>Dátum:……………………………………………</w:t>
      </w:r>
    </w:p>
    <w:p w14:paraId="78262709" w14:textId="77777777" w:rsidR="00CA1667" w:rsidRPr="00F21F74" w:rsidRDefault="00CA1667" w:rsidP="00CA1667">
      <w:pPr>
        <w:spacing w:line="276" w:lineRule="auto"/>
        <w:rPr>
          <w:rFonts w:ascii="Sansation" w:hAnsi="Sansation" w:cs="Sansation"/>
          <w:sz w:val="20"/>
          <w:szCs w:val="20"/>
        </w:rPr>
      </w:pPr>
    </w:p>
    <w:p w14:paraId="6AB4715D" w14:textId="77777777" w:rsidR="00CA1667" w:rsidRPr="00F21F74" w:rsidRDefault="00CA1667" w:rsidP="00CA1667">
      <w:pPr>
        <w:spacing w:line="276" w:lineRule="auto"/>
        <w:rPr>
          <w:rFonts w:ascii="Sansation" w:hAnsi="Sansation" w:cs="Sansation"/>
          <w:sz w:val="20"/>
          <w:szCs w:val="20"/>
        </w:rPr>
      </w:pPr>
      <w:r w:rsidRPr="00F21F74">
        <w:rPr>
          <w:rFonts w:ascii="Sansation" w:hAnsi="Sansation" w:cs="Sansation"/>
          <w:sz w:val="20"/>
          <w:szCs w:val="20"/>
        </w:rPr>
        <w:t xml:space="preserve">……………………………………………………… </w:t>
      </w:r>
      <w:r>
        <w:rPr>
          <w:rFonts w:ascii="Sansation" w:hAnsi="Sansation" w:cs="Sansation"/>
          <w:sz w:val="20"/>
          <w:szCs w:val="20"/>
        </w:rPr>
        <w:tab/>
      </w:r>
      <w:r w:rsidRPr="00F21F74">
        <w:rPr>
          <w:rFonts w:ascii="Sansation" w:hAnsi="Sansation" w:cs="Sansation"/>
          <w:sz w:val="20"/>
          <w:szCs w:val="20"/>
        </w:rPr>
        <w:t xml:space="preserve">  P. H.</w:t>
      </w:r>
    </w:p>
    <w:p w14:paraId="276DE89C" w14:textId="77777777" w:rsidR="00CA1667" w:rsidRPr="00F21F74" w:rsidRDefault="00CA1667" w:rsidP="00CA1667">
      <w:pPr>
        <w:spacing w:line="276" w:lineRule="auto"/>
        <w:rPr>
          <w:rFonts w:ascii="Sansation" w:hAnsi="Sansation" w:cs="Sansation"/>
          <w:sz w:val="20"/>
          <w:szCs w:val="20"/>
        </w:rPr>
      </w:pPr>
    </w:p>
    <w:p w14:paraId="3E816AC2" w14:textId="77777777" w:rsidR="00CA1667" w:rsidRPr="00F21F74" w:rsidRDefault="00CA1667" w:rsidP="00CA1667">
      <w:pPr>
        <w:spacing w:line="276" w:lineRule="auto"/>
        <w:ind w:firstLine="708"/>
        <w:rPr>
          <w:rFonts w:ascii="Sansation" w:hAnsi="Sansation" w:cs="Sansation"/>
          <w:sz w:val="20"/>
          <w:szCs w:val="20"/>
        </w:rPr>
      </w:pPr>
      <w:r w:rsidRPr="00F21F74">
        <w:rPr>
          <w:rFonts w:ascii="Sansation" w:hAnsi="Sansation" w:cs="Sansation"/>
          <w:sz w:val="20"/>
          <w:szCs w:val="20"/>
        </w:rPr>
        <w:t>Magyar Nemzeti Levéltár</w:t>
      </w:r>
    </w:p>
    <w:p w14:paraId="05E97643" w14:textId="77777777" w:rsidR="00CA1667" w:rsidRDefault="00CA1667" w:rsidP="00CA1667">
      <w:pPr>
        <w:spacing w:line="276" w:lineRule="auto"/>
        <w:ind w:left="708" w:firstLine="708"/>
        <w:rPr>
          <w:rFonts w:ascii="Sansation" w:hAnsi="Sansation" w:cs="Sansation"/>
          <w:sz w:val="20"/>
          <w:szCs w:val="20"/>
        </w:rPr>
      </w:pPr>
      <w:r w:rsidRPr="00F21F74">
        <w:rPr>
          <w:rFonts w:ascii="Sansation" w:hAnsi="Sansation" w:cs="Sansation"/>
          <w:sz w:val="20"/>
          <w:szCs w:val="20"/>
        </w:rPr>
        <w:t>részéről</w:t>
      </w:r>
    </w:p>
    <w:p w14:paraId="686A9D63" w14:textId="77777777" w:rsidR="00CA1667" w:rsidRDefault="00CA1667" w:rsidP="00CA1667">
      <w:pPr>
        <w:spacing w:line="276" w:lineRule="auto"/>
        <w:ind w:left="708" w:firstLine="708"/>
        <w:rPr>
          <w:rFonts w:ascii="Sansation" w:hAnsi="Sansation" w:cs="Sansation"/>
          <w:sz w:val="20"/>
          <w:szCs w:val="20"/>
        </w:rPr>
      </w:pPr>
    </w:p>
    <w:p w14:paraId="5D24CFE1" w14:textId="77777777" w:rsidR="00CA1667" w:rsidRDefault="00CA1667" w:rsidP="00CA1667">
      <w:pPr>
        <w:spacing w:line="276" w:lineRule="auto"/>
        <w:ind w:left="708" w:firstLine="708"/>
        <w:rPr>
          <w:rFonts w:ascii="Sansation" w:hAnsi="Sansation" w:cs="Sansation"/>
          <w:sz w:val="20"/>
          <w:szCs w:val="20"/>
        </w:rPr>
      </w:pPr>
    </w:p>
    <w:p w14:paraId="6847E0AC" w14:textId="77777777" w:rsidR="00CA1667" w:rsidRDefault="00CA1667" w:rsidP="00CA1667">
      <w:pPr>
        <w:spacing w:line="276" w:lineRule="auto"/>
        <w:ind w:left="708" w:firstLine="708"/>
        <w:rPr>
          <w:rFonts w:ascii="Sansation" w:hAnsi="Sansation" w:cs="Sansation"/>
          <w:sz w:val="20"/>
          <w:szCs w:val="20"/>
        </w:rPr>
      </w:pPr>
    </w:p>
    <w:p w14:paraId="288322F1" w14:textId="77777777" w:rsidR="00CA1667" w:rsidRDefault="00CA1667" w:rsidP="00CA1667">
      <w:pPr>
        <w:spacing w:line="276" w:lineRule="auto"/>
        <w:ind w:left="708" w:firstLine="708"/>
        <w:rPr>
          <w:rFonts w:ascii="Sansation" w:hAnsi="Sansation" w:cs="Sansation"/>
          <w:sz w:val="20"/>
          <w:szCs w:val="20"/>
        </w:rPr>
      </w:pPr>
    </w:p>
    <w:p w14:paraId="49E04613" w14:textId="77777777" w:rsidR="00CA1667" w:rsidRDefault="00CA1667" w:rsidP="00CA1667">
      <w:pPr>
        <w:spacing w:line="276" w:lineRule="auto"/>
        <w:rPr>
          <w:rFonts w:ascii="Sansation" w:hAnsi="Sansation" w:cs="Sansation"/>
          <w:sz w:val="20"/>
          <w:szCs w:val="20"/>
        </w:rPr>
      </w:pPr>
    </w:p>
    <w:p w14:paraId="3BED2E87" w14:textId="77777777" w:rsidR="00CA1667" w:rsidRDefault="00CA1667" w:rsidP="00CA1667">
      <w:pPr>
        <w:spacing w:line="276" w:lineRule="auto"/>
        <w:ind w:left="708" w:firstLine="708"/>
        <w:rPr>
          <w:rFonts w:ascii="Sansation" w:hAnsi="Sansation" w:cs="Sansation"/>
          <w:sz w:val="20"/>
          <w:szCs w:val="20"/>
        </w:rPr>
      </w:pPr>
    </w:p>
    <w:p w14:paraId="151ED2E7" w14:textId="77777777" w:rsidR="00CA1667" w:rsidRDefault="00CA1667" w:rsidP="00CA1667">
      <w:pPr>
        <w:pStyle w:val="lfej"/>
      </w:pPr>
    </w:p>
    <w:p w14:paraId="5A8DA3EF" w14:textId="3C999C40" w:rsidR="00CA1667" w:rsidRDefault="00CA1667" w:rsidP="00622B29">
      <w:pPr>
        <w:jc w:val="center"/>
      </w:pPr>
    </w:p>
    <w:sectPr w:rsidR="00CA1667" w:rsidSect="00E62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3453B" w14:textId="77777777" w:rsidR="00B13940" w:rsidRDefault="00B13940">
      <w:pPr>
        <w:spacing w:after="0" w:line="240" w:lineRule="auto"/>
      </w:pPr>
      <w:r>
        <w:separator/>
      </w:r>
    </w:p>
  </w:endnote>
  <w:endnote w:type="continuationSeparator" w:id="0">
    <w:p w14:paraId="1CA40A66" w14:textId="77777777" w:rsidR="00B13940" w:rsidRDefault="00B13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ineta BT">
    <w:altName w:val="Courier New"/>
    <w:panose1 w:val="00000000000000000000"/>
    <w:charset w:val="00"/>
    <w:family w:val="decorative"/>
    <w:notTrueType/>
    <w:pitch w:val="variable"/>
    <w:sig w:usb0="00000003" w:usb1="00000000" w:usb2="00000000" w:usb3="00000000" w:csb0="00000001" w:csb1="00000000"/>
  </w:font>
  <w:font w:name="Clarendon Condensed">
    <w:panose1 w:val="0204070604070504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 w:name="Sansation">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B673D" w14:textId="77777777" w:rsidR="003B55E5" w:rsidRDefault="003B55E5">
    <w:pPr>
      <w:spacing w:after="0" w:line="259" w:lineRule="auto"/>
      <w:ind w:left="0" w:right="48"/>
      <w:jc w:val="center"/>
    </w:pPr>
    <w:r>
      <w:fldChar w:fldCharType="begin"/>
    </w:r>
    <w:r>
      <w:instrText xml:space="preserve"> PAGE   \* MERGEFORMAT </w:instrText>
    </w:r>
    <w:r>
      <w:fldChar w:fldCharType="separate"/>
    </w:r>
    <w:r w:rsidRPr="00554880">
      <w:rPr>
        <w:noProof/>
        <w:sz w:val="18"/>
      </w:rPr>
      <w:t>4</w:t>
    </w:r>
    <w:r>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E551B" w14:textId="15A261E6" w:rsidR="003B55E5" w:rsidRDefault="003B55E5">
    <w:pPr>
      <w:spacing w:after="0" w:line="259" w:lineRule="auto"/>
      <w:ind w:left="0" w:right="48"/>
      <w:jc w:val="center"/>
    </w:pPr>
    <w:r>
      <w:fldChar w:fldCharType="begin"/>
    </w:r>
    <w:r>
      <w:instrText xml:space="preserve"> PAGE   \* MERGEFORMAT </w:instrText>
    </w:r>
    <w:r>
      <w:fldChar w:fldCharType="separate"/>
    </w:r>
    <w:r w:rsidR="00B001DE" w:rsidRPr="00B001DE">
      <w:rPr>
        <w:noProof/>
        <w:sz w:val="18"/>
      </w:rPr>
      <w:t>7</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3AB92" w14:textId="77777777" w:rsidR="003B55E5" w:rsidRDefault="003B55E5" w:rsidP="00554880">
    <w:pPr>
      <w:spacing w:after="0" w:line="259" w:lineRule="auto"/>
      <w:ind w:left="0" w:right="4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7CC34" w14:textId="77777777" w:rsidR="003B55E5" w:rsidRPr="00554880" w:rsidRDefault="003B55E5" w:rsidP="00554880">
    <w:pPr>
      <w:spacing w:after="0" w:line="259" w:lineRule="auto"/>
      <w:ind w:left="0" w:right="139"/>
      <w:jc w:val="center"/>
      <w:rPr>
        <w:szCs w:val="24"/>
      </w:rPr>
    </w:pPr>
    <w:r w:rsidRPr="00554880">
      <w:rPr>
        <w:szCs w:val="24"/>
      </w:rPr>
      <w:fldChar w:fldCharType="begin"/>
    </w:r>
    <w:r w:rsidRPr="00554880">
      <w:rPr>
        <w:szCs w:val="24"/>
      </w:rPr>
      <w:instrText xml:space="preserve"> PAGE   \* MERGEFORMAT </w:instrText>
    </w:r>
    <w:r w:rsidRPr="00554880">
      <w:rPr>
        <w:szCs w:val="24"/>
      </w:rPr>
      <w:fldChar w:fldCharType="separate"/>
    </w:r>
    <w:r>
      <w:rPr>
        <w:noProof/>
        <w:szCs w:val="24"/>
      </w:rPr>
      <w:t>10</w:t>
    </w:r>
    <w:r w:rsidRPr="00554880">
      <w:rPr>
        <w:szCs w:val="24"/>
      </w:rPr>
      <w:fldChar w:fldCharType="end"/>
    </w:r>
    <w:r>
      <w:rPr>
        <w:szCs w:val="24"/>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86B1E" w14:textId="4C9C1976" w:rsidR="003B55E5" w:rsidRDefault="003B55E5">
    <w:pPr>
      <w:spacing w:after="0" w:line="259" w:lineRule="auto"/>
      <w:ind w:left="0" w:right="139"/>
      <w:jc w:val="center"/>
    </w:pPr>
    <w:r>
      <w:fldChar w:fldCharType="begin"/>
    </w:r>
    <w:r>
      <w:instrText xml:space="preserve"> PAGE   \* MERGEFORMAT </w:instrText>
    </w:r>
    <w:r>
      <w:fldChar w:fldCharType="separate"/>
    </w:r>
    <w:r w:rsidR="00B001DE" w:rsidRPr="00B001DE">
      <w:rPr>
        <w:noProof/>
        <w:sz w:val="18"/>
      </w:rPr>
      <w:t>12</w:t>
    </w:r>
    <w:r>
      <w:rPr>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8122504"/>
      <w:docPartObj>
        <w:docPartGallery w:val="Page Numbers (Bottom of Page)"/>
        <w:docPartUnique/>
      </w:docPartObj>
    </w:sdtPr>
    <w:sdtEndPr>
      <w:rPr>
        <w:rFonts w:ascii="Times New Roman" w:hAnsi="Times New Roman"/>
        <w:sz w:val="24"/>
        <w:szCs w:val="24"/>
      </w:rPr>
    </w:sdtEndPr>
    <w:sdtContent>
      <w:p w14:paraId="78289E03" w14:textId="44070BF1" w:rsidR="003B55E5" w:rsidRPr="00554880" w:rsidRDefault="003B55E5" w:rsidP="00554880">
        <w:pPr>
          <w:pStyle w:val="llb"/>
          <w:jc w:val="center"/>
          <w:rPr>
            <w:rFonts w:ascii="Times New Roman" w:hAnsi="Times New Roman"/>
            <w:sz w:val="24"/>
            <w:szCs w:val="24"/>
          </w:rPr>
        </w:pPr>
        <w:r w:rsidRPr="00554880">
          <w:rPr>
            <w:rFonts w:ascii="Times New Roman" w:hAnsi="Times New Roman"/>
            <w:sz w:val="24"/>
            <w:szCs w:val="24"/>
          </w:rPr>
          <w:fldChar w:fldCharType="begin"/>
        </w:r>
        <w:r w:rsidRPr="00554880">
          <w:rPr>
            <w:rFonts w:ascii="Times New Roman" w:hAnsi="Times New Roman"/>
            <w:sz w:val="24"/>
            <w:szCs w:val="24"/>
          </w:rPr>
          <w:instrText>PAGE   \* MERGEFORMAT</w:instrText>
        </w:r>
        <w:r w:rsidRPr="00554880">
          <w:rPr>
            <w:rFonts w:ascii="Times New Roman" w:hAnsi="Times New Roman"/>
            <w:sz w:val="24"/>
            <w:szCs w:val="24"/>
          </w:rPr>
          <w:fldChar w:fldCharType="separate"/>
        </w:r>
        <w:r w:rsidR="00B001DE">
          <w:rPr>
            <w:rFonts w:ascii="Times New Roman" w:hAnsi="Times New Roman"/>
            <w:noProof/>
            <w:sz w:val="24"/>
            <w:szCs w:val="24"/>
          </w:rPr>
          <w:t>8</w:t>
        </w:r>
        <w:r w:rsidRPr="00554880">
          <w:rPr>
            <w:rFonts w:ascii="Times New Roman" w:hAnsi="Times New Roman"/>
            <w:sz w:val="24"/>
            <w:szCs w:val="24"/>
          </w:rPr>
          <w:fldChar w:fldCharType="end"/>
        </w:r>
        <w:r w:rsidRPr="00554880">
          <w:rPr>
            <w:rFonts w:ascii="Times New Roman" w:hAnsi="Times New Roman"/>
            <w:sz w:val="24"/>
            <w:szCs w:val="24"/>
          </w:rPr>
          <w:t>.</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DDED2" w14:textId="77777777" w:rsidR="003B55E5" w:rsidRDefault="003B55E5">
    <w:pPr>
      <w:spacing w:after="0" w:line="259" w:lineRule="auto"/>
      <w:ind w:left="0" w:right="86"/>
      <w:jc w:val="center"/>
    </w:pPr>
    <w:r>
      <w:fldChar w:fldCharType="begin"/>
    </w:r>
    <w:r>
      <w:instrText xml:space="preserve"> PAGE   \* MERGEFORMAT </w:instrText>
    </w:r>
    <w:r>
      <w:fldChar w:fldCharType="separate"/>
    </w:r>
    <w:r w:rsidRPr="00554880">
      <w:rPr>
        <w:noProof/>
        <w:sz w:val="18"/>
      </w:rPr>
      <w:t>22</w:t>
    </w:r>
    <w:r>
      <w:rPr>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F375" w14:textId="10280936" w:rsidR="003B55E5" w:rsidRDefault="003B55E5">
    <w:pPr>
      <w:spacing w:after="0" w:line="259" w:lineRule="auto"/>
      <w:ind w:left="0" w:right="86"/>
      <w:jc w:val="center"/>
    </w:pPr>
    <w:r>
      <w:fldChar w:fldCharType="begin"/>
    </w:r>
    <w:r>
      <w:instrText xml:space="preserve"> PAGE   \* MERGEFORMAT </w:instrText>
    </w:r>
    <w:r>
      <w:fldChar w:fldCharType="separate"/>
    </w:r>
    <w:r w:rsidR="00B001DE" w:rsidRPr="00B001DE">
      <w:rPr>
        <w:noProof/>
        <w:sz w:val="18"/>
      </w:rPr>
      <w:t>30</w:t>
    </w:r>
    <w:r>
      <w:rPr>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CD0C5" w14:textId="77777777" w:rsidR="003B55E5" w:rsidRDefault="003B55E5">
    <w:pPr>
      <w:spacing w:after="0" w:line="259" w:lineRule="auto"/>
      <w:ind w:left="0" w:right="86"/>
      <w:jc w:val="center"/>
    </w:pPr>
    <w:r>
      <w:fldChar w:fldCharType="begin"/>
    </w:r>
    <w:r>
      <w:instrText xml:space="preserve"> PAGE   \* MERGEFORMAT </w:instrText>
    </w:r>
    <w:r>
      <w:fldChar w:fldCharType="separate"/>
    </w:r>
    <w:r>
      <w:rPr>
        <w:sz w:val="18"/>
      </w:rPr>
      <w:t>1</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E58A0" w14:textId="77777777" w:rsidR="00B13940" w:rsidRDefault="00B13940">
      <w:pPr>
        <w:spacing w:after="0" w:line="240" w:lineRule="auto"/>
      </w:pPr>
      <w:r>
        <w:separator/>
      </w:r>
    </w:p>
  </w:footnote>
  <w:footnote w:type="continuationSeparator" w:id="0">
    <w:p w14:paraId="4B469985" w14:textId="77777777" w:rsidR="00B13940" w:rsidRDefault="00B13940">
      <w:pPr>
        <w:spacing w:after="0" w:line="240" w:lineRule="auto"/>
      </w:pPr>
      <w:r>
        <w:continuationSeparator/>
      </w:r>
    </w:p>
  </w:footnote>
  <w:footnote w:id="1">
    <w:p w14:paraId="313C5229" w14:textId="77777777" w:rsidR="00CA1667" w:rsidRPr="00755517" w:rsidRDefault="00CA1667" w:rsidP="00CA1667">
      <w:pPr>
        <w:pStyle w:val="Lbjegyzetszveg"/>
        <w:rPr>
          <w:i/>
          <w:sz w:val="18"/>
          <w:szCs w:val="18"/>
        </w:rPr>
      </w:pPr>
      <w:r w:rsidRPr="00755517">
        <w:rPr>
          <w:rStyle w:val="Lbjegyzet-hivatkozs"/>
          <w:i/>
          <w:sz w:val="18"/>
          <w:szCs w:val="18"/>
        </w:rPr>
        <w:footnoteRef/>
      </w:r>
      <w:r w:rsidRPr="00755517">
        <w:rPr>
          <w:i/>
          <w:sz w:val="18"/>
          <w:szCs w:val="18"/>
        </w:rPr>
        <w:t xml:space="preserve"> A selejtezési jegyzőkönyvet, példányszámtól függetlenül, egy iktatószámra szükséges iktatni.</w:t>
      </w:r>
    </w:p>
  </w:footnote>
  <w:footnote w:id="2">
    <w:p w14:paraId="7228BDB7" w14:textId="77777777" w:rsidR="00CA1667" w:rsidRPr="00755517" w:rsidRDefault="00CA1667" w:rsidP="00CA1667">
      <w:pPr>
        <w:pStyle w:val="Lbjegyzetszveg"/>
        <w:rPr>
          <w:i/>
          <w:sz w:val="18"/>
          <w:szCs w:val="18"/>
        </w:rPr>
      </w:pPr>
      <w:r w:rsidRPr="00755517">
        <w:rPr>
          <w:rStyle w:val="Lbjegyzet-hivatkozs"/>
          <w:i/>
          <w:sz w:val="18"/>
          <w:szCs w:val="18"/>
        </w:rPr>
        <w:footnoteRef/>
      </w:r>
      <w:r w:rsidRPr="00755517">
        <w:rPr>
          <w:i/>
          <w:sz w:val="18"/>
          <w:szCs w:val="18"/>
        </w:rPr>
        <w:t xml:space="preserve"> A selejtezés ellenőrzésére </w:t>
      </w:r>
      <w:r w:rsidRPr="00755517">
        <w:rPr>
          <w:i/>
          <w:color w:val="000000"/>
          <w:sz w:val="18"/>
          <w:szCs w:val="18"/>
        </w:rPr>
        <w:t xml:space="preserve">esetlegesen </w:t>
      </w:r>
      <w:r w:rsidRPr="00755517">
        <w:rPr>
          <w:i/>
          <w:sz w:val="18"/>
          <w:szCs w:val="18"/>
        </w:rPr>
        <w:t>kijelölt személy a háromtagú bizottságon felül értendő.</w:t>
      </w:r>
    </w:p>
  </w:footnote>
  <w:footnote w:id="3">
    <w:p w14:paraId="200318FB" w14:textId="77777777" w:rsidR="00CA1667" w:rsidRPr="0062784B" w:rsidRDefault="00CA1667" w:rsidP="00CA1667">
      <w:pPr>
        <w:pStyle w:val="Lbjegyzetszveg"/>
        <w:rPr>
          <w:i/>
        </w:rPr>
      </w:pPr>
      <w:r w:rsidRPr="00755517">
        <w:rPr>
          <w:rStyle w:val="Lbjegyzet-hivatkozs"/>
          <w:i/>
          <w:sz w:val="18"/>
          <w:szCs w:val="18"/>
        </w:rPr>
        <w:footnoteRef/>
      </w:r>
      <w:r w:rsidRPr="00755517">
        <w:rPr>
          <w:i/>
          <w:sz w:val="18"/>
          <w:szCs w:val="18"/>
        </w:rPr>
        <w:t xml:space="preserve"> Ha a Magyar Nemzeti Levéltár engedélyt adott valamely tétel vagy tételek őrzési idejének megváltoztatására, akkor az erre vonatkozó levél </w:t>
      </w:r>
      <w:r w:rsidRPr="00755517">
        <w:rPr>
          <w:i/>
          <w:color w:val="000000"/>
          <w:sz w:val="18"/>
          <w:szCs w:val="18"/>
        </w:rPr>
        <w:t>iktató</w:t>
      </w:r>
      <w:r w:rsidRPr="00755517">
        <w:rPr>
          <w:i/>
          <w:sz w:val="18"/>
          <w:szCs w:val="18"/>
        </w:rPr>
        <w:t>számát is kérjük feltüntetni.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F9662" w14:textId="77777777" w:rsidR="003B55E5" w:rsidRDefault="003B55E5">
    <w:pPr>
      <w:spacing w:after="160" w:line="259" w:lineRule="auto"/>
      <w:ind w:left="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8DFD7" w14:textId="77777777" w:rsidR="003B55E5" w:rsidRDefault="003B55E5">
    <w:pPr>
      <w:spacing w:after="160" w:line="259" w:lineRule="auto"/>
      <w:ind w:left="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E1F68" w14:textId="77777777" w:rsidR="003B55E5" w:rsidRDefault="003B55E5">
    <w:pPr>
      <w:spacing w:after="160" w:line="259" w:lineRule="auto"/>
      <w:ind w:left="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F426B" w14:textId="77777777" w:rsidR="003B55E5" w:rsidRDefault="003B55E5">
    <w:pPr>
      <w:spacing w:after="160" w:line="259" w:lineRule="auto"/>
      <w:ind w:left="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B8EB5" w14:textId="77777777" w:rsidR="003B55E5" w:rsidRDefault="003B55E5" w:rsidP="00E05117">
    <w:pPr>
      <w:tabs>
        <w:tab w:val="left" w:pos="1903"/>
      </w:tabs>
      <w:spacing w:after="160" w:line="259" w:lineRule="auto"/>
      <w:ind w:left="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4DD00" w14:textId="77777777" w:rsidR="003B55E5" w:rsidRDefault="003B55E5">
    <w:pPr>
      <w:spacing w:after="160" w:line="259" w:lineRule="auto"/>
      <w:ind w:left="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85922" w14:textId="77777777" w:rsidR="003B55E5" w:rsidRDefault="003B55E5">
    <w:pPr>
      <w:spacing w:after="160" w:line="259" w:lineRule="auto"/>
      <w:ind w:left="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FCCFE" w14:textId="77777777" w:rsidR="003B55E5" w:rsidRDefault="003B55E5">
    <w:pPr>
      <w:spacing w:after="160" w:line="259" w:lineRule="auto"/>
      <w:ind w:left="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236EF" w14:textId="77777777" w:rsidR="003B55E5" w:rsidRDefault="003B55E5">
    <w:pPr>
      <w:spacing w:after="160" w:line="259" w:lineRule="auto"/>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visibility:visible;mso-wrap-style:square" o:bullet="t" filled="t">
        <v:imagedata r:id="rId1" o:title=""/>
        <o:lock v:ext="edit" aspectratio="f"/>
      </v:shape>
    </w:pict>
  </w:numPicBullet>
  <w:numPicBullet w:numPicBulletId="1">
    <w:pict>
      <v:shape id="_x0000_i1027" type="#_x0000_t75" style="width:13.8pt;height:13.8pt;visibility:visible;mso-wrap-style:square" o:bullet="t" filled="t">
        <v:imagedata r:id="rId2" o:title=""/>
        <o:lock v:ext="edit" aspectratio="f"/>
      </v:shape>
    </w:pict>
  </w:numPicBullet>
  <w:numPicBullet w:numPicBulletId="2">
    <w:pict>
      <v:shape id="_x0000_i1028" type="#_x0000_t75" style="width:13.8pt;height:13.8pt;visibility:visible;mso-wrap-style:square" o:bullet="t" filled="t">
        <v:imagedata r:id="rId3" o:title=""/>
        <o:lock v:ext="edit" aspectratio="f"/>
      </v:shape>
    </w:pict>
  </w:numPicBullet>
  <w:numPicBullet w:numPicBulletId="3">
    <w:pict>
      <v:shape id="_x0000_i1029" type="#_x0000_t75" style="width:12.6pt;height:13.8pt;visibility:visible;mso-wrap-style:square" o:bullet="t" filled="t">
        <v:imagedata r:id="rId4" o:title=""/>
        <o:lock v:ext="edit" aspectratio="f"/>
      </v:shape>
    </w:pict>
  </w:numPicBullet>
  <w:numPicBullet w:numPicBulletId="4">
    <w:pict>
      <v:shape id="_x0000_i1030" type="#_x0000_t75" style="width:14.4pt;height:14.4pt;visibility:visible;mso-wrap-style:square" o:bullet="t">
        <v:imagedata r:id="rId5" o:title=""/>
      </v:shape>
    </w:pict>
  </w:numPicBullet>
  <w:numPicBullet w:numPicBulletId="5">
    <w:pict>
      <v:shape id="_x0000_i1031" type="#_x0000_t75" style="width:13.8pt;height:13.8pt;visibility:visible;mso-wrap-style:square" o:bullet="t">
        <v:imagedata r:id="rId6" o:title=""/>
      </v:shape>
    </w:pict>
  </w:numPicBullet>
  <w:numPicBullet w:numPicBulletId="6">
    <w:pict>
      <v:shape id="_x0000_i1032" type="#_x0000_t75" style="width:14.4pt;height:13.8pt;visibility:visible;mso-wrap-style:square" o:bullet="t">
        <v:imagedata r:id="rId7" o:title=""/>
      </v:shape>
    </w:pict>
  </w:numPicBullet>
  <w:numPicBullet w:numPicBulletId="7">
    <w:pict>
      <v:shape id="_x0000_i1033" type="#_x0000_t75" style="width:14.4pt;height:13.8pt;visibility:visible;mso-wrap-style:square" o:bullet="t">
        <v:imagedata r:id="rId8" o:title=""/>
      </v:shape>
    </w:pict>
  </w:numPicBullet>
  <w:numPicBullet w:numPicBulletId="8">
    <w:pict>
      <v:shape id="_x0000_i1034" type="#_x0000_t75" style="width:17.4pt;height:17.4pt;visibility:visible;mso-wrap-style:square" o:bullet="t">
        <v:imagedata r:id="rId9" o:title=""/>
      </v:shape>
    </w:pict>
  </w:numPicBullet>
  <w:numPicBullet w:numPicBulletId="9">
    <w:pict>
      <v:shape id="_x0000_i1035" type="#_x0000_t75" style="width:13.8pt;height:14.4pt;visibility:visible;mso-wrap-style:square" o:bullet="t">
        <v:imagedata r:id="rId10" o:title=""/>
      </v:shape>
    </w:pict>
  </w:numPicBullet>
  <w:numPicBullet w:numPicBulletId="10">
    <w:pict>
      <v:shape id="_x0000_i1036" type="#_x0000_t75" style="width:13.8pt;height:14.4pt;visibility:visible;mso-wrap-style:square" o:bullet="t">
        <v:imagedata r:id="rId11" o:title=""/>
      </v:shape>
    </w:pict>
  </w:numPicBullet>
  <w:abstractNum w:abstractNumId="0" w15:restartNumberingAfterBreak="0">
    <w:nsid w:val="003F23BC"/>
    <w:multiLevelType w:val="hybridMultilevel"/>
    <w:tmpl w:val="38FEEA8A"/>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 w15:restartNumberingAfterBreak="0">
    <w:nsid w:val="01F70F84"/>
    <w:multiLevelType w:val="hybridMultilevel"/>
    <w:tmpl w:val="BEF8B944"/>
    <w:lvl w:ilvl="0" w:tplc="160ACEF4">
      <w:start w:val="1"/>
      <w:numFmt w:val="bullet"/>
      <w:lvlText w:val=""/>
      <w:lvlPicBulletId w:val="8"/>
      <w:lvlJc w:val="left"/>
      <w:pPr>
        <w:tabs>
          <w:tab w:val="num" w:pos="720"/>
        </w:tabs>
        <w:ind w:left="720" w:hanging="360"/>
      </w:pPr>
      <w:rPr>
        <w:rFonts w:ascii="Symbol" w:hAnsi="Symbol" w:hint="default"/>
      </w:rPr>
    </w:lvl>
    <w:lvl w:ilvl="1" w:tplc="1F5EE04E" w:tentative="1">
      <w:start w:val="1"/>
      <w:numFmt w:val="bullet"/>
      <w:lvlText w:val=""/>
      <w:lvlJc w:val="left"/>
      <w:pPr>
        <w:tabs>
          <w:tab w:val="num" w:pos="1440"/>
        </w:tabs>
        <w:ind w:left="1440" w:hanging="360"/>
      </w:pPr>
      <w:rPr>
        <w:rFonts w:ascii="Symbol" w:hAnsi="Symbol" w:hint="default"/>
      </w:rPr>
    </w:lvl>
    <w:lvl w:ilvl="2" w:tplc="BB401ED4" w:tentative="1">
      <w:start w:val="1"/>
      <w:numFmt w:val="bullet"/>
      <w:lvlText w:val=""/>
      <w:lvlJc w:val="left"/>
      <w:pPr>
        <w:tabs>
          <w:tab w:val="num" w:pos="2160"/>
        </w:tabs>
        <w:ind w:left="2160" w:hanging="360"/>
      </w:pPr>
      <w:rPr>
        <w:rFonts w:ascii="Symbol" w:hAnsi="Symbol" w:hint="default"/>
      </w:rPr>
    </w:lvl>
    <w:lvl w:ilvl="3" w:tplc="02F601AE" w:tentative="1">
      <w:start w:val="1"/>
      <w:numFmt w:val="bullet"/>
      <w:lvlText w:val=""/>
      <w:lvlJc w:val="left"/>
      <w:pPr>
        <w:tabs>
          <w:tab w:val="num" w:pos="2880"/>
        </w:tabs>
        <w:ind w:left="2880" w:hanging="360"/>
      </w:pPr>
      <w:rPr>
        <w:rFonts w:ascii="Symbol" w:hAnsi="Symbol" w:hint="default"/>
      </w:rPr>
    </w:lvl>
    <w:lvl w:ilvl="4" w:tplc="AA4497D2" w:tentative="1">
      <w:start w:val="1"/>
      <w:numFmt w:val="bullet"/>
      <w:lvlText w:val=""/>
      <w:lvlJc w:val="left"/>
      <w:pPr>
        <w:tabs>
          <w:tab w:val="num" w:pos="3600"/>
        </w:tabs>
        <w:ind w:left="3600" w:hanging="360"/>
      </w:pPr>
      <w:rPr>
        <w:rFonts w:ascii="Symbol" w:hAnsi="Symbol" w:hint="default"/>
      </w:rPr>
    </w:lvl>
    <w:lvl w:ilvl="5" w:tplc="E40C1BB8" w:tentative="1">
      <w:start w:val="1"/>
      <w:numFmt w:val="bullet"/>
      <w:lvlText w:val=""/>
      <w:lvlJc w:val="left"/>
      <w:pPr>
        <w:tabs>
          <w:tab w:val="num" w:pos="4320"/>
        </w:tabs>
        <w:ind w:left="4320" w:hanging="360"/>
      </w:pPr>
      <w:rPr>
        <w:rFonts w:ascii="Symbol" w:hAnsi="Symbol" w:hint="default"/>
      </w:rPr>
    </w:lvl>
    <w:lvl w:ilvl="6" w:tplc="C65E99CE" w:tentative="1">
      <w:start w:val="1"/>
      <w:numFmt w:val="bullet"/>
      <w:lvlText w:val=""/>
      <w:lvlJc w:val="left"/>
      <w:pPr>
        <w:tabs>
          <w:tab w:val="num" w:pos="5040"/>
        </w:tabs>
        <w:ind w:left="5040" w:hanging="360"/>
      </w:pPr>
      <w:rPr>
        <w:rFonts w:ascii="Symbol" w:hAnsi="Symbol" w:hint="default"/>
      </w:rPr>
    </w:lvl>
    <w:lvl w:ilvl="7" w:tplc="FE406ED4" w:tentative="1">
      <w:start w:val="1"/>
      <w:numFmt w:val="bullet"/>
      <w:lvlText w:val=""/>
      <w:lvlJc w:val="left"/>
      <w:pPr>
        <w:tabs>
          <w:tab w:val="num" w:pos="5760"/>
        </w:tabs>
        <w:ind w:left="5760" w:hanging="360"/>
      </w:pPr>
      <w:rPr>
        <w:rFonts w:ascii="Symbol" w:hAnsi="Symbol" w:hint="default"/>
      </w:rPr>
    </w:lvl>
    <w:lvl w:ilvl="8" w:tplc="335EEBA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5B8177B"/>
    <w:multiLevelType w:val="hybridMultilevel"/>
    <w:tmpl w:val="087AB58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 w15:restartNumberingAfterBreak="0">
    <w:nsid w:val="07462AFC"/>
    <w:multiLevelType w:val="hybridMultilevel"/>
    <w:tmpl w:val="8B1AEC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8096756"/>
    <w:multiLevelType w:val="hybridMultilevel"/>
    <w:tmpl w:val="5C8CE608"/>
    <w:lvl w:ilvl="0" w:tplc="040E0001">
      <w:start w:val="1"/>
      <w:numFmt w:val="bullet"/>
      <w:lvlText w:val=""/>
      <w:lvlJc w:val="left"/>
      <w:pPr>
        <w:ind w:left="1085" w:hanging="360"/>
      </w:pPr>
      <w:rPr>
        <w:rFonts w:ascii="Symbol" w:hAnsi="Symbol" w:hint="default"/>
      </w:rPr>
    </w:lvl>
    <w:lvl w:ilvl="1" w:tplc="040E0003" w:tentative="1">
      <w:start w:val="1"/>
      <w:numFmt w:val="bullet"/>
      <w:lvlText w:val="o"/>
      <w:lvlJc w:val="left"/>
      <w:pPr>
        <w:ind w:left="1805" w:hanging="360"/>
      </w:pPr>
      <w:rPr>
        <w:rFonts w:ascii="Courier New" w:hAnsi="Courier New" w:cs="Courier New" w:hint="default"/>
      </w:rPr>
    </w:lvl>
    <w:lvl w:ilvl="2" w:tplc="040E0005" w:tentative="1">
      <w:start w:val="1"/>
      <w:numFmt w:val="bullet"/>
      <w:lvlText w:val=""/>
      <w:lvlJc w:val="left"/>
      <w:pPr>
        <w:ind w:left="2525" w:hanging="360"/>
      </w:pPr>
      <w:rPr>
        <w:rFonts w:ascii="Wingdings" w:hAnsi="Wingdings" w:hint="default"/>
      </w:rPr>
    </w:lvl>
    <w:lvl w:ilvl="3" w:tplc="040E0001" w:tentative="1">
      <w:start w:val="1"/>
      <w:numFmt w:val="bullet"/>
      <w:lvlText w:val=""/>
      <w:lvlJc w:val="left"/>
      <w:pPr>
        <w:ind w:left="3245" w:hanging="360"/>
      </w:pPr>
      <w:rPr>
        <w:rFonts w:ascii="Symbol" w:hAnsi="Symbol" w:hint="default"/>
      </w:rPr>
    </w:lvl>
    <w:lvl w:ilvl="4" w:tplc="040E0003" w:tentative="1">
      <w:start w:val="1"/>
      <w:numFmt w:val="bullet"/>
      <w:lvlText w:val="o"/>
      <w:lvlJc w:val="left"/>
      <w:pPr>
        <w:ind w:left="3965" w:hanging="360"/>
      </w:pPr>
      <w:rPr>
        <w:rFonts w:ascii="Courier New" w:hAnsi="Courier New" w:cs="Courier New" w:hint="default"/>
      </w:rPr>
    </w:lvl>
    <w:lvl w:ilvl="5" w:tplc="040E0005" w:tentative="1">
      <w:start w:val="1"/>
      <w:numFmt w:val="bullet"/>
      <w:lvlText w:val=""/>
      <w:lvlJc w:val="left"/>
      <w:pPr>
        <w:ind w:left="4685" w:hanging="360"/>
      </w:pPr>
      <w:rPr>
        <w:rFonts w:ascii="Wingdings" w:hAnsi="Wingdings" w:hint="default"/>
      </w:rPr>
    </w:lvl>
    <w:lvl w:ilvl="6" w:tplc="040E0001" w:tentative="1">
      <w:start w:val="1"/>
      <w:numFmt w:val="bullet"/>
      <w:lvlText w:val=""/>
      <w:lvlJc w:val="left"/>
      <w:pPr>
        <w:ind w:left="5405" w:hanging="360"/>
      </w:pPr>
      <w:rPr>
        <w:rFonts w:ascii="Symbol" w:hAnsi="Symbol" w:hint="default"/>
      </w:rPr>
    </w:lvl>
    <w:lvl w:ilvl="7" w:tplc="040E0003" w:tentative="1">
      <w:start w:val="1"/>
      <w:numFmt w:val="bullet"/>
      <w:lvlText w:val="o"/>
      <w:lvlJc w:val="left"/>
      <w:pPr>
        <w:ind w:left="6125" w:hanging="360"/>
      </w:pPr>
      <w:rPr>
        <w:rFonts w:ascii="Courier New" w:hAnsi="Courier New" w:cs="Courier New" w:hint="default"/>
      </w:rPr>
    </w:lvl>
    <w:lvl w:ilvl="8" w:tplc="040E0005" w:tentative="1">
      <w:start w:val="1"/>
      <w:numFmt w:val="bullet"/>
      <w:lvlText w:val=""/>
      <w:lvlJc w:val="left"/>
      <w:pPr>
        <w:ind w:left="6845" w:hanging="360"/>
      </w:pPr>
      <w:rPr>
        <w:rFonts w:ascii="Wingdings" w:hAnsi="Wingdings" w:hint="default"/>
      </w:rPr>
    </w:lvl>
  </w:abstractNum>
  <w:abstractNum w:abstractNumId="5" w15:restartNumberingAfterBreak="0">
    <w:nsid w:val="1115794A"/>
    <w:multiLevelType w:val="hybridMultilevel"/>
    <w:tmpl w:val="DE3E8CCE"/>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16CB2D8F"/>
    <w:multiLevelType w:val="hybridMultilevel"/>
    <w:tmpl w:val="FD4C0DC6"/>
    <w:lvl w:ilvl="0" w:tplc="040E0001">
      <w:start w:val="1"/>
      <w:numFmt w:val="bullet"/>
      <w:lvlText w:val=""/>
      <w:lvlJc w:val="left"/>
      <w:pPr>
        <w:ind w:left="734" w:hanging="360"/>
      </w:pPr>
      <w:rPr>
        <w:rFonts w:ascii="Symbol" w:hAnsi="Symbol" w:hint="default"/>
      </w:rPr>
    </w:lvl>
    <w:lvl w:ilvl="1" w:tplc="040E0003" w:tentative="1">
      <w:start w:val="1"/>
      <w:numFmt w:val="bullet"/>
      <w:lvlText w:val="o"/>
      <w:lvlJc w:val="left"/>
      <w:pPr>
        <w:ind w:left="1454" w:hanging="360"/>
      </w:pPr>
      <w:rPr>
        <w:rFonts w:ascii="Courier New" w:hAnsi="Courier New" w:cs="Courier New" w:hint="default"/>
      </w:rPr>
    </w:lvl>
    <w:lvl w:ilvl="2" w:tplc="040E0005" w:tentative="1">
      <w:start w:val="1"/>
      <w:numFmt w:val="bullet"/>
      <w:lvlText w:val=""/>
      <w:lvlJc w:val="left"/>
      <w:pPr>
        <w:ind w:left="2174" w:hanging="360"/>
      </w:pPr>
      <w:rPr>
        <w:rFonts w:ascii="Wingdings" w:hAnsi="Wingdings" w:hint="default"/>
      </w:rPr>
    </w:lvl>
    <w:lvl w:ilvl="3" w:tplc="040E0001" w:tentative="1">
      <w:start w:val="1"/>
      <w:numFmt w:val="bullet"/>
      <w:lvlText w:val=""/>
      <w:lvlJc w:val="left"/>
      <w:pPr>
        <w:ind w:left="2894" w:hanging="360"/>
      </w:pPr>
      <w:rPr>
        <w:rFonts w:ascii="Symbol" w:hAnsi="Symbol" w:hint="default"/>
      </w:rPr>
    </w:lvl>
    <w:lvl w:ilvl="4" w:tplc="040E0003" w:tentative="1">
      <w:start w:val="1"/>
      <w:numFmt w:val="bullet"/>
      <w:lvlText w:val="o"/>
      <w:lvlJc w:val="left"/>
      <w:pPr>
        <w:ind w:left="3614" w:hanging="360"/>
      </w:pPr>
      <w:rPr>
        <w:rFonts w:ascii="Courier New" w:hAnsi="Courier New" w:cs="Courier New" w:hint="default"/>
      </w:rPr>
    </w:lvl>
    <w:lvl w:ilvl="5" w:tplc="040E0005" w:tentative="1">
      <w:start w:val="1"/>
      <w:numFmt w:val="bullet"/>
      <w:lvlText w:val=""/>
      <w:lvlJc w:val="left"/>
      <w:pPr>
        <w:ind w:left="4334" w:hanging="360"/>
      </w:pPr>
      <w:rPr>
        <w:rFonts w:ascii="Wingdings" w:hAnsi="Wingdings" w:hint="default"/>
      </w:rPr>
    </w:lvl>
    <w:lvl w:ilvl="6" w:tplc="040E0001" w:tentative="1">
      <w:start w:val="1"/>
      <w:numFmt w:val="bullet"/>
      <w:lvlText w:val=""/>
      <w:lvlJc w:val="left"/>
      <w:pPr>
        <w:ind w:left="5054" w:hanging="360"/>
      </w:pPr>
      <w:rPr>
        <w:rFonts w:ascii="Symbol" w:hAnsi="Symbol" w:hint="default"/>
      </w:rPr>
    </w:lvl>
    <w:lvl w:ilvl="7" w:tplc="040E0003" w:tentative="1">
      <w:start w:val="1"/>
      <w:numFmt w:val="bullet"/>
      <w:lvlText w:val="o"/>
      <w:lvlJc w:val="left"/>
      <w:pPr>
        <w:ind w:left="5774" w:hanging="360"/>
      </w:pPr>
      <w:rPr>
        <w:rFonts w:ascii="Courier New" w:hAnsi="Courier New" w:cs="Courier New" w:hint="default"/>
      </w:rPr>
    </w:lvl>
    <w:lvl w:ilvl="8" w:tplc="040E0005" w:tentative="1">
      <w:start w:val="1"/>
      <w:numFmt w:val="bullet"/>
      <w:lvlText w:val=""/>
      <w:lvlJc w:val="left"/>
      <w:pPr>
        <w:ind w:left="6494" w:hanging="360"/>
      </w:pPr>
      <w:rPr>
        <w:rFonts w:ascii="Wingdings" w:hAnsi="Wingdings" w:hint="default"/>
      </w:rPr>
    </w:lvl>
  </w:abstractNum>
  <w:abstractNum w:abstractNumId="7" w15:restartNumberingAfterBreak="0">
    <w:nsid w:val="1AA0134B"/>
    <w:multiLevelType w:val="hybridMultilevel"/>
    <w:tmpl w:val="97CAB708"/>
    <w:lvl w:ilvl="0" w:tplc="2F44CBDE">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D2C8322">
      <w:start w:val="1"/>
      <w:numFmt w:val="upperRoman"/>
      <w:lvlRestart w:val="0"/>
      <w:lvlText w:val="%2."/>
      <w:lvlJc w:val="left"/>
      <w:pPr>
        <w:ind w:left="11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D602456">
      <w:start w:val="1"/>
      <w:numFmt w:val="lowerRoman"/>
      <w:lvlText w:val="%3"/>
      <w:lvlJc w:val="left"/>
      <w:pPr>
        <w:ind w:left="15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11EEF02">
      <w:start w:val="1"/>
      <w:numFmt w:val="decimal"/>
      <w:lvlText w:val="%4"/>
      <w:lvlJc w:val="left"/>
      <w:pPr>
        <w:ind w:left="22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C9030A4">
      <w:start w:val="1"/>
      <w:numFmt w:val="lowerLetter"/>
      <w:lvlText w:val="%5"/>
      <w:lvlJc w:val="left"/>
      <w:pPr>
        <w:ind w:left="29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E18D944">
      <w:start w:val="1"/>
      <w:numFmt w:val="lowerRoman"/>
      <w:lvlText w:val="%6"/>
      <w:lvlJc w:val="left"/>
      <w:pPr>
        <w:ind w:left="367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AEC9D60">
      <w:start w:val="1"/>
      <w:numFmt w:val="decimal"/>
      <w:lvlText w:val="%7"/>
      <w:lvlJc w:val="left"/>
      <w:pPr>
        <w:ind w:left="43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894D8B6">
      <w:start w:val="1"/>
      <w:numFmt w:val="lowerLetter"/>
      <w:lvlText w:val="%8"/>
      <w:lvlJc w:val="left"/>
      <w:pPr>
        <w:ind w:left="51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69CF634">
      <w:start w:val="1"/>
      <w:numFmt w:val="lowerRoman"/>
      <w:lvlText w:val="%9"/>
      <w:lvlJc w:val="left"/>
      <w:pPr>
        <w:ind w:left="58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1B485AFA"/>
    <w:multiLevelType w:val="multilevel"/>
    <w:tmpl w:val="C37A970A"/>
    <w:lvl w:ilvl="0">
      <w:start w:val="11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2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EEA3575"/>
    <w:multiLevelType w:val="hybridMultilevel"/>
    <w:tmpl w:val="FF96C05A"/>
    <w:lvl w:ilvl="0" w:tplc="E02EE034">
      <w:start w:val="1"/>
      <w:numFmt w:val="lowerLetter"/>
      <w:lvlText w:val="%1)"/>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7B08866">
      <w:start w:val="1"/>
      <w:numFmt w:val="lowerLetter"/>
      <w:lvlText w:val="%2"/>
      <w:lvlJc w:val="left"/>
      <w:pPr>
        <w:ind w:left="14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866DCBC">
      <w:start w:val="1"/>
      <w:numFmt w:val="lowerRoman"/>
      <w:lvlText w:val="%3"/>
      <w:lvlJc w:val="left"/>
      <w:pPr>
        <w:ind w:left="21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6AA6FDE">
      <w:start w:val="1"/>
      <w:numFmt w:val="decimal"/>
      <w:lvlText w:val="%4"/>
      <w:lvlJc w:val="left"/>
      <w:pPr>
        <w:ind w:left="28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DEE1C5E">
      <w:start w:val="1"/>
      <w:numFmt w:val="lowerLetter"/>
      <w:lvlText w:val="%5"/>
      <w:lvlJc w:val="left"/>
      <w:pPr>
        <w:ind w:left="35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4AC5132">
      <w:start w:val="1"/>
      <w:numFmt w:val="lowerRoman"/>
      <w:lvlText w:val="%6"/>
      <w:lvlJc w:val="left"/>
      <w:pPr>
        <w:ind w:left="42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CA63F84">
      <w:start w:val="1"/>
      <w:numFmt w:val="decimal"/>
      <w:lvlText w:val="%7"/>
      <w:lvlJc w:val="left"/>
      <w:pPr>
        <w:ind w:left="50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676C73E">
      <w:start w:val="1"/>
      <w:numFmt w:val="lowerLetter"/>
      <w:lvlText w:val="%8"/>
      <w:lvlJc w:val="left"/>
      <w:pPr>
        <w:ind w:left="57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4F2DC50">
      <w:start w:val="1"/>
      <w:numFmt w:val="lowerRoman"/>
      <w:lvlText w:val="%9"/>
      <w:lvlJc w:val="left"/>
      <w:pPr>
        <w:ind w:left="64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2AB1007B"/>
    <w:multiLevelType w:val="hybridMultilevel"/>
    <w:tmpl w:val="15A48C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B4376D1"/>
    <w:multiLevelType w:val="hybridMultilevel"/>
    <w:tmpl w:val="E21C00F0"/>
    <w:lvl w:ilvl="0" w:tplc="5486EEE0">
      <w:start w:val="1"/>
      <w:numFmt w:val="bullet"/>
      <w:lvlText w:val=""/>
      <w:lvlPicBulletId w:val="4"/>
      <w:lvlJc w:val="left"/>
      <w:pPr>
        <w:tabs>
          <w:tab w:val="num" w:pos="720"/>
        </w:tabs>
        <w:ind w:left="720" w:hanging="360"/>
      </w:pPr>
      <w:rPr>
        <w:rFonts w:ascii="Symbol" w:hAnsi="Symbol" w:hint="default"/>
      </w:rPr>
    </w:lvl>
    <w:lvl w:ilvl="1" w:tplc="BF4C80F0" w:tentative="1">
      <w:start w:val="1"/>
      <w:numFmt w:val="bullet"/>
      <w:lvlText w:val=""/>
      <w:lvlJc w:val="left"/>
      <w:pPr>
        <w:tabs>
          <w:tab w:val="num" w:pos="1440"/>
        </w:tabs>
        <w:ind w:left="1440" w:hanging="360"/>
      </w:pPr>
      <w:rPr>
        <w:rFonts w:ascii="Symbol" w:hAnsi="Symbol" w:hint="default"/>
      </w:rPr>
    </w:lvl>
    <w:lvl w:ilvl="2" w:tplc="DA522EDE" w:tentative="1">
      <w:start w:val="1"/>
      <w:numFmt w:val="bullet"/>
      <w:lvlText w:val=""/>
      <w:lvlJc w:val="left"/>
      <w:pPr>
        <w:tabs>
          <w:tab w:val="num" w:pos="2160"/>
        </w:tabs>
        <w:ind w:left="2160" w:hanging="360"/>
      </w:pPr>
      <w:rPr>
        <w:rFonts w:ascii="Symbol" w:hAnsi="Symbol" w:hint="default"/>
      </w:rPr>
    </w:lvl>
    <w:lvl w:ilvl="3" w:tplc="46F4640A" w:tentative="1">
      <w:start w:val="1"/>
      <w:numFmt w:val="bullet"/>
      <w:lvlText w:val=""/>
      <w:lvlJc w:val="left"/>
      <w:pPr>
        <w:tabs>
          <w:tab w:val="num" w:pos="2880"/>
        </w:tabs>
        <w:ind w:left="2880" w:hanging="360"/>
      </w:pPr>
      <w:rPr>
        <w:rFonts w:ascii="Symbol" w:hAnsi="Symbol" w:hint="default"/>
      </w:rPr>
    </w:lvl>
    <w:lvl w:ilvl="4" w:tplc="57FE320E" w:tentative="1">
      <w:start w:val="1"/>
      <w:numFmt w:val="bullet"/>
      <w:lvlText w:val=""/>
      <w:lvlJc w:val="left"/>
      <w:pPr>
        <w:tabs>
          <w:tab w:val="num" w:pos="3600"/>
        </w:tabs>
        <w:ind w:left="3600" w:hanging="360"/>
      </w:pPr>
      <w:rPr>
        <w:rFonts w:ascii="Symbol" w:hAnsi="Symbol" w:hint="default"/>
      </w:rPr>
    </w:lvl>
    <w:lvl w:ilvl="5" w:tplc="C61CD524" w:tentative="1">
      <w:start w:val="1"/>
      <w:numFmt w:val="bullet"/>
      <w:lvlText w:val=""/>
      <w:lvlJc w:val="left"/>
      <w:pPr>
        <w:tabs>
          <w:tab w:val="num" w:pos="4320"/>
        </w:tabs>
        <w:ind w:left="4320" w:hanging="360"/>
      </w:pPr>
      <w:rPr>
        <w:rFonts w:ascii="Symbol" w:hAnsi="Symbol" w:hint="default"/>
      </w:rPr>
    </w:lvl>
    <w:lvl w:ilvl="6" w:tplc="3E14E6E4" w:tentative="1">
      <w:start w:val="1"/>
      <w:numFmt w:val="bullet"/>
      <w:lvlText w:val=""/>
      <w:lvlJc w:val="left"/>
      <w:pPr>
        <w:tabs>
          <w:tab w:val="num" w:pos="5040"/>
        </w:tabs>
        <w:ind w:left="5040" w:hanging="360"/>
      </w:pPr>
      <w:rPr>
        <w:rFonts w:ascii="Symbol" w:hAnsi="Symbol" w:hint="default"/>
      </w:rPr>
    </w:lvl>
    <w:lvl w:ilvl="7" w:tplc="7DDE0A4C" w:tentative="1">
      <w:start w:val="1"/>
      <w:numFmt w:val="bullet"/>
      <w:lvlText w:val=""/>
      <w:lvlJc w:val="left"/>
      <w:pPr>
        <w:tabs>
          <w:tab w:val="num" w:pos="5760"/>
        </w:tabs>
        <w:ind w:left="5760" w:hanging="360"/>
      </w:pPr>
      <w:rPr>
        <w:rFonts w:ascii="Symbol" w:hAnsi="Symbol" w:hint="default"/>
      </w:rPr>
    </w:lvl>
    <w:lvl w:ilvl="8" w:tplc="705012A0"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2BEE0A12"/>
    <w:multiLevelType w:val="hybridMultilevel"/>
    <w:tmpl w:val="E4BCA1E8"/>
    <w:lvl w:ilvl="0" w:tplc="6DBE782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10A7E33"/>
    <w:multiLevelType w:val="hybridMultilevel"/>
    <w:tmpl w:val="6A4EB21C"/>
    <w:lvl w:ilvl="0" w:tplc="76AE7198">
      <w:start w:val="1"/>
      <w:numFmt w:val="bullet"/>
      <w:lvlText w:val=""/>
      <w:lvlPicBulletId w:val="7"/>
      <w:lvlJc w:val="left"/>
      <w:pPr>
        <w:tabs>
          <w:tab w:val="num" w:pos="720"/>
        </w:tabs>
        <w:ind w:left="720" w:hanging="360"/>
      </w:pPr>
      <w:rPr>
        <w:rFonts w:ascii="Symbol" w:hAnsi="Symbol" w:hint="default"/>
      </w:rPr>
    </w:lvl>
    <w:lvl w:ilvl="1" w:tplc="499C62C8" w:tentative="1">
      <w:start w:val="1"/>
      <w:numFmt w:val="bullet"/>
      <w:lvlText w:val=""/>
      <w:lvlJc w:val="left"/>
      <w:pPr>
        <w:tabs>
          <w:tab w:val="num" w:pos="1440"/>
        </w:tabs>
        <w:ind w:left="1440" w:hanging="360"/>
      </w:pPr>
      <w:rPr>
        <w:rFonts w:ascii="Symbol" w:hAnsi="Symbol" w:hint="default"/>
      </w:rPr>
    </w:lvl>
    <w:lvl w:ilvl="2" w:tplc="0A26C8D6" w:tentative="1">
      <w:start w:val="1"/>
      <w:numFmt w:val="bullet"/>
      <w:lvlText w:val=""/>
      <w:lvlJc w:val="left"/>
      <w:pPr>
        <w:tabs>
          <w:tab w:val="num" w:pos="2160"/>
        </w:tabs>
        <w:ind w:left="2160" w:hanging="360"/>
      </w:pPr>
      <w:rPr>
        <w:rFonts w:ascii="Symbol" w:hAnsi="Symbol" w:hint="default"/>
      </w:rPr>
    </w:lvl>
    <w:lvl w:ilvl="3" w:tplc="6240BF56" w:tentative="1">
      <w:start w:val="1"/>
      <w:numFmt w:val="bullet"/>
      <w:lvlText w:val=""/>
      <w:lvlJc w:val="left"/>
      <w:pPr>
        <w:tabs>
          <w:tab w:val="num" w:pos="2880"/>
        </w:tabs>
        <w:ind w:left="2880" w:hanging="360"/>
      </w:pPr>
      <w:rPr>
        <w:rFonts w:ascii="Symbol" w:hAnsi="Symbol" w:hint="default"/>
      </w:rPr>
    </w:lvl>
    <w:lvl w:ilvl="4" w:tplc="B86C7EB4" w:tentative="1">
      <w:start w:val="1"/>
      <w:numFmt w:val="bullet"/>
      <w:lvlText w:val=""/>
      <w:lvlJc w:val="left"/>
      <w:pPr>
        <w:tabs>
          <w:tab w:val="num" w:pos="3600"/>
        </w:tabs>
        <w:ind w:left="3600" w:hanging="360"/>
      </w:pPr>
      <w:rPr>
        <w:rFonts w:ascii="Symbol" w:hAnsi="Symbol" w:hint="default"/>
      </w:rPr>
    </w:lvl>
    <w:lvl w:ilvl="5" w:tplc="248C76F0" w:tentative="1">
      <w:start w:val="1"/>
      <w:numFmt w:val="bullet"/>
      <w:lvlText w:val=""/>
      <w:lvlJc w:val="left"/>
      <w:pPr>
        <w:tabs>
          <w:tab w:val="num" w:pos="4320"/>
        </w:tabs>
        <w:ind w:left="4320" w:hanging="360"/>
      </w:pPr>
      <w:rPr>
        <w:rFonts w:ascii="Symbol" w:hAnsi="Symbol" w:hint="default"/>
      </w:rPr>
    </w:lvl>
    <w:lvl w:ilvl="6" w:tplc="53B00CFC" w:tentative="1">
      <w:start w:val="1"/>
      <w:numFmt w:val="bullet"/>
      <w:lvlText w:val=""/>
      <w:lvlJc w:val="left"/>
      <w:pPr>
        <w:tabs>
          <w:tab w:val="num" w:pos="5040"/>
        </w:tabs>
        <w:ind w:left="5040" w:hanging="360"/>
      </w:pPr>
      <w:rPr>
        <w:rFonts w:ascii="Symbol" w:hAnsi="Symbol" w:hint="default"/>
      </w:rPr>
    </w:lvl>
    <w:lvl w:ilvl="7" w:tplc="99FCD8B6" w:tentative="1">
      <w:start w:val="1"/>
      <w:numFmt w:val="bullet"/>
      <w:lvlText w:val=""/>
      <w:lvlJc w:val="left"/>
      <w:pPr>
        <w:tabs>
          <w:tab w:val="num" w:pos="5760"/>
        </w:tabs>
        <w:ind w:left="5760" w:hanging="360"/>
      </w:pPr>
      <w:rPr>
        <w:rFonts w:ascii="Symbol" w:hAnsi="Symbol" w:hint="default"/>
      </w:rPr>
    </w:lvl>
    <w:lvl w:ilvl="8" w:tplc="573C0496"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1194F72"/>
    <w:multiLevelType w:val="hybridMultilevel"/>
    <w:tmpl w:val="2F0AE56E"/>
    <w:lvl w:ilvl="0" w:tplc="F536DC80">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E0001">
      <w:start w:val="1"/>
      <w:numFmt w:val="bullet"/>
      <w:lvlText w:val=""/>
      <w:lvlJc w:val="left"/>
      <w:pPr>
        <w:ind w:left="365"/>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BB6E07DE">
      <w:start w:val="1"/>
      <w:numFmt w:val="bullet"/>
      <w:lvlText w:val="▪"/>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381134">
      <w:start w:val="1"/>
      <w:numFmt w:val="bullet"/>
      <w:lvlText w:val="•"/>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B449C8">
      <w:start w:val="1"/>
      <w:numFmt w:val="bullet"/>
      <w:lvlText w:val="o"/>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E0003E">
      <w:start w:val="1"/>
      <w:numFmt w:val="bullet"/>
      <w:lvlText w:val="▪"/>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1EC08C">
      <w:start w:val="1"/>
      <w:numFmt w:val="bullet"/>
      <w:lvlText w:val="•"/>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7C27FA">
      <w:start w:val="1"/>
      <w:numFmt w:val="bullet"/>
      <w:lvlText w:val="o"/>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DCD558">
      <w:start w:val="1"/>
      <w:numFmt w:val="bullet"/>
      <w:lvlText w:val="▪"/>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1E727BC"/>
    <w:multiLevelType w:val="hybridMultilevel"/>
    <w:tmpl w:val="04CA0D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2AD6511"/>
    <w:multiLevelType w:val="hybridMultilevel"/>
    <w:tmpl w:val="04DCC0D0"/>
    <w:lvl w:ilvl="0" w:tplc="8C6EF2D2">
      <w:start w:val="1"/>
      <w:numFmt w:val="bullet"/>
      <w:lvlText w:val=""/>
      <w:lvlPicBulletId w:val="10"/>
      <w:lvlJc w:val="left"/>
      <w:pPr>
        <w:tabs>
          <w:tab w:val="num" w:pos="720"/>
        </w:tabs>
        <w:ind w:left="720" w:hanging="360"/>
      </w:pPr>
      <w:rPr>
        <w:rFonts w:ascii="Symbol" w:hAnsi="Symbol" w:hint="default"/>
      </w:rPr>
    </w:lvl>
    <w:lvl w:ilvl="1" w:tplc="2702F068" w:tentative="1">
      <w:start w:val="1"/>
      <w:numFmt w:val="bullet"/>
      <w:lvlText w:val=""/>
      <w:lvlJc w:val="left"/>
      <w:pPr>
        <w:tabs>
          <w:tab w:val="num" w:pos="1440"/>
        </w:tabs>
        <w:ind w:left="1440" w:hanging="360"/>
      </w:pPr>
      <w:rPr>
        <w:rFonts w:ascii="Symbol" w:hAnsi="Symbol" w:hint="default"/>
      </w:rPr>
    </w:lvl>
    <w:lvl w:ilvl="2" w:tplc="87925E9E" w:tentative="1">
      <w:start w:val="1"/>
      <w:numFmt w:val="bullet"/>
      <w:lvlText w:val=""/>
      <w:lvlJc w:val="left"/>
      <w:pPr>
        <w:tabs>
          <w:tab w:val="num" w:pos="2160"/>
        </w:tabs>
        <w:ind w:left="2160" w:hanging="360"/>
      </w:pPr>
      <w:rPr>
        <w:rFonts w:ascii="Symbol" w:hAnsi="Symbol" w:hint="default"/>
      </w:rPr>
    </w:lvl>
    <w:lvl w:ilvl="3" w:tplc="6F9C541A" w:tentative="1">
      <w:start w:val="1"/>
      <w:numFmt w:val="bullet"/>
      <w:lvlText w:val=""/>
      <w:lvlJc w:val="left"/>
      <w:pPr>
        <w:tabs>
          <w:tab w:val="num" w:pos="2880"/>
        </w:tabs>
        <w:ind w:left="2880" w:hanging="360"/>
      </w:pPr>
      <w:rPr>
        <w:rFonts w:ascii="Symbol" w:hAnsi="Symbol" w:hint="default"/>
      </w:rPr>
    </w:lvl>
    <w:lvl w:ilvl="4" w:tplc="F2F098FC" w:tentative="1">
      <w:start w:val="1"/>
      <w:numFmt w:val="bullet"/>
      <w:lvlText w:val=""/>
      <w:lvlJc w:val="left"/>
      <w:pPr>
        <w:tabs>
          <w:tab w:val="num" w:pos="3600"/>
        </w:tabs>
        <w:ind w:left="3600" w:hanging="360"/>
      </w:pPr>
      <w:rPr>
        <w:rFonts w:ascii="Symbol" w:hAnsi="Symbol" w:hint="default"/>
      </w:rPr>
    </w:lvl>
    <w:lvl w:ilvl="5" w:tplc="6EBC7E0A" w:tentative="1">
      <w:start w:val="1"/>
      <w:numFmt w:val="bullet"/>
      <w:lvlText w:val=""/>
      <w:lvlJc w:val="left"/>
      <w:pPr>
        <w:tabs>
          <w:tab w:val="num" w:pos="4320"/>
        </w:tabs>
        <w:ind w:left="4320" w:hanging="360"/>
      </w:pPr>
      <w:rPr>
        <w:rFonts w:ascii="Symbol" w:hAnsi="Symbol" w:hint="default"/>
      </w:rPr>
    </w:lvl>
    <w:lvl w:ilvl="6" w:tplc="D874747A" w:tentative="1">
      <w:start w:val="1"/>
      <w:numFmt w:val="bullet"/>
      <w:lvlText w:val=""/>
      <w:lvlJc w:val="left"/>
      <w:pPr>
        <w:tabs>
          <w:tab w:val="num" w:pos="5040"/>
        </w:tabs>
        <w:ind w:left="5040" w:hanging="360"/>
      </w:pPr>
      <w:rPr>
        <w:rFonts w:ascii="Symbol" w:hAnsi="Symbol" w:hint="default"/>
      </w:rPr>
    </w:lvl>
    <w:lvl w:ilvl="7" w:tplc="EECA77BC" w:tentative="1">
      <w:start w:val="1"/>
      <w:numFmt w:val="bullet"/>
      <w:lvlText w:val=""/>
      <w:lvlJc w:val="left"/>
      <w:pPr>
        <w:tabs>
          <w:tab w:val="num" w:pos="5760"/>
        </w:tabs>
        <w:ind w:left="5760" w:hanging="360"/>
      </w:pPr>
      <w:rPr>
        <w:rFonts w:ascii="Symbol" w:hAnsi="Symbol" w:hint="default"/>
      </w:rPr>
    </w:lvl>
    <w:lvl w:ilvl="8" w:tplc="C2E0AC3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33B56271"/>
    <w:multiLevelType w:val="hybridMultilevel"/>
    <w:tmpl w:val="C39605E6"/>
    <w:lvl w:ilvl="0" w:tplc="92068702">
      <w:start w:val="1"/>
      <w:numFmt w:val="bullet"/>
      <w:lvlText w:val="•"/>
      <w:lvlPicBulletId w:val="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848CF4">
      <w:start w:val="1"/>
      <w:numFmt w:val="bullet"/>
      <w:lvlText w:val="o"/>
      <w:lvlJc w:val="left"/>
      <w:pPr>
        <w:ind w:left="1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2E96F4">
      <w:start w:val="1"/>
      <w:numFmt w:val="bullet"/>
      <w:lvlText w:val="▪"/>
      <w:lvlJc w:val="left"/>
      <w:pPr>
        <w:ind w:left="2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3403E4">
      <w:start w:val="1"/>
      <w:numFmt w:val="bullet"/>
      <w:lvlText w:val="•"/>
      <w:lvlJc w:val="left"/>
      <w:pPr>
        <w:ind w:left="3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0E1E94">
      <w:start w:val="1"/>
      <w:numFmt w:val="bullet"/>
      <w:lvlText w:val="o"/>
      <w:lvlJc w:val="left"/>
      <w:pPr>
        <w:ind w:left="3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64B86A">
      <w:start w:val="1"/>
      <w:numFmt w:val="bullet"/>
      <w:lvlText w:val="▪"/>
      <w:lvlJc w:val="left"/>
      <w:pPr>
        <w:ind w:left="4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5614CE">
      <w:start w:val="1"/>
      <w:numFmt w:val="bullet"/>
      <w:lvlText w:val="•"/>
      <w:lvlJc w:val="left"/>
      <w:pPr>
        <w:ind w:left="5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1A5A14">
      <w:start w:val="1"/>
      <w:numFmt w:val="bullet"/>
      <w:lvlText w:val="o"/>
      <w:lvlJc w:val="left"/>
      <w:pPr>
        <w:ind w:left="61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706BF6">
      <w:start w:val="1"/>
      <w:numFmt w:val="bullet"/>
      <w:lvlText w:val="▪"/>
      <w:lvlJc w:val="left"/>
      <w:pPr>
        <w:ind w:left="6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BE35A8"/>
    <w:multiLevelType w:val="hybridMultilevel"/>
    <w:tmpl w:val="6BE0DB54"/>
    <w:lvl w:ilvl="0" w:tplc="B74216F4">
      <w:start w:val="1"/>
      <w:numFmt w:val="bullet"/>
      <w:lvlText w:val="•"/>
      <w:lvlPicBulletId w:val="1"/>
      <w:lvlJc w:val="left"/>
      <w:pPr>
        <w:ind w:left="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28836C">
      <w:start w:val="1"/>
      <w:numFmt w:val="bullet"/>
      <w:lvlText w:val="o"/>
      <w:lvlJc w:val="left"/>
      <w:pPr>
        <w:ind w:left="1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9C876C">
      <w:start w:val="1"/>
      <w:numFmt w:val="bullet"/>
      <w:lvlText w:val="▪"/>
      <w:lvlJc w:val="left"/>
      <w:pPr>
        <w:ind w:left="2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7AEFC0">
      <w:start w:val="1"/>
      <w:numFmt w:val="bullet"/>
      <w:lvlText w:val="•"/>
      <w:lvlJc w:val="left"/>
      <w:pPr>
        <w:ind w:left="3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BC969E">
      <w:start w:val="1"/>
      <w:numFmt w:val="bullet"/>
      <w:lvlText w:val="o"/>
      <w:lvlJc w:val="left"/>
      <w:pPr>
        <w:ind w:left="4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1CA19E">
      <w:start w:val="1"/>
      <w:numFmt w:val="bullet"/>
      <w:lvlText w:val="▪"/>
      <w:lvlJc w:val="left"/>
      <w:pPr>
        <w:ind w:left="4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54A6AE">
      <w:start w:val="1"/>
      <w:numFmt w:val="bullet"/>
      <w:lvlText w:val="•"/>
      <w:lvlJc w:val="left"/>
      <w:pPr>
        <w:ind w:left="5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84D6AE">
      <w:start w:val="1"/>
      <w:numFmt w:val="bullet"/>
      <w:lvlText w:val="o"/>
      <w:lvlJc w:val="left"/>
      <w:pPr>
        <w:ind w:left="6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44936A">
      <w:start w:val="1"/>
      <w:numFmt w:val="bullet"/>
      <w:lvlText w:val="▪"/>
      <w:lvlJc w:val="left"/>
      <w:pPr>
        <w:ind w:left="6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B9B6C64"/>
    <w:multiLevelType w:val="hybridMultilevel"/>
    <w:tmpl w:val="19A08A90"/>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0" w15:restartNumberingAfterBreak="0">
    <w:nsid w:val="3CCC1E87"/>
    <w:multiLevelType w:val="hybridMultilevel"/>
    <w:tmpl w:val="9D068816"/>
    <w:lvl w:ilvl="0" w:tplc="CD607F2E">
      <w:start w:val="1"/>
      <w:numFmt w:val="bullet"/>
      <w:lvlText w:val=""/>
      <w:lvlPicBulletId w:val="9"/>
      <w:lvlJc w:val="left"/>
      <w:pPr>
        <w:tabs>
          <w:tab w:val="num" w:pos="1080"/>
        </w:tabs>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1" w15:restartNumberingAfterBreak="0">
    <w:nsid w:val="3CD62D8B"/>
    <w:multiLevelType w:val="hybridMultilevel"/>
    <w:tmpl w:val="E5E4176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BD44101"/>
    <w:multiLevelType w:val="hybridMultilevel"/>
    <w:tmpl w:val="0A1C1320"/>
    <w:lvl w:ilvl="0" w:tplc="5412AE6C">
      <w:start w:val="2"/>
      <w:numFmt w:val="upperRoman"/>
      <w:lvlText w:val="%1."/>
      <w:lvlJc w:val="left"/>
      <w:pPr>
        <w:ind w:left="720" w:hanging="72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15:restartNumberingAfterBreak="0">
    <w:nsid w:val="4CD70652"/>
    <w:multiLevelType w:val="hybridMultilevel"/>
    <w:tmpl w:val="2D7653E0"/>
    <w:lvl w:ilvl="0" w:tplc="20A0F9F0">
      <w:start w:val="1"/>
      <w:numFmt w:val="bullet"/>
      <w:lvlText w:val=""/>
      <w:lvlPicBulletId w:val="6"/>
      <w:lvlJc w:val="left"/>
      <w:pPr>
        <w:tabs>
          <w:tab w:val="num" w:pos="720"/>
        </w:tabs>
        <w:ind w:left="720" w:hanging="360"/>
      </w:pPr>
      <w:rPr>
        <w:rFonts w:ascii="Symbol" w:hAnsi="Symbol" w:hint="default"/>
      </w:rPr>
    </w:lvl>
    <w:lvl w:ilvl="1" w:tplc="32F0925A" w:tentative="1">
      <w:start w:val="1"/>
      <w:numFmt w:val="bullet"/>
      <w:lvlText w:val=""/>
      <w:lvlJc w:val="left"/>
      <w:pPr>
        <w:tabs>
          <w:tab w:val="num" w:pos="1440"/>
        </w:tabs>
        <w:ind w:left="1440" w:hanging="360"/>
      </w:pPr>
      <w:rPr>
        <w:rFonts w:ascii="Symbol" w:hAnsi="Symbol" w:hint="default"/>
      </w:rPr>
    </w:lvl>
    <w:lvl w:ilvl="2" w:tplc="EB522ECC" w:tentative="1">
      <w:start w:val="1"/>
      <w:numFmt w:val="bullet"/>
      <w:lvlText w:val=""/>
      <w:lvlJc w:val="left"/>
      <w:pPr>
        <w:tabs>
          <w:tab w:val="num" w:pos="2160"/>
        </w:tabs>
        <w:ind w:left="2160" w:hanging="360"/>
      </w:pPr>
      <w:rPr>
        <w:rFonts w:ascii="Symbol" w:hAnsi="Symbol" w:hint="default"/>
      </w:rPr>
    </w:lvl>
    <w:lvl w:ilvl="3" w:tplc="D586F244" w:tentative="1">
      <w:start w:val="1"/>
      <w:numFmt w:val="bullet"/>
      <w:lvlText w:val=""/>
      <w:lvlJc w:val="left"/>
      <w:pPr>
        <w:tabs>
          <w:tab w:val="num" w:pos="2880"/>
        </w:tabs>
        <w:ind w:left="2880" w:hanging="360"/>
      </w:pPr>
      <w:rPr>
        <w:rFonts w:ascii="Symbol" w:hAnsi="Symbol" w:hint="default"/>
      </w:rPr>
    </w:lvl>
    <w:lvl w:ilvl="4" w:tplc="C7FC87EE" w:tentative="1">
      <w:start w:val="1"/>
      <w:numFmt w:val="bullet"/>
      <w:lvlText w:val=""/>
      <w:lvlJc w:val="left"/>
      <w:pPr>
        <w:tabs>
          <w:tab w:val="num" w:pos="3600"/>
        </w:tabs>
        <w:ind w:left="3600" w:hanging="360"/>
      </w:pPr>
      <w:rPr>
        <w:rFonts w:ascii="Symbol" w:hAnsi="Symbol" w:hint="default"/>
      </w:rPr>
    </w:lvl>
    <w:lvl w:ilvl="5" w:tplc="3B6C247A" w:tentative="1">
      <w:start w:val="1"/>
      <w:numFmt w:val="bullet"/>
      <w:lvlText w:val=""/>
      <w:lvlJc w:val="left"/>
      <w:pPr>
        <w:tabs>
          <w:tab w:val="num" w:pos="4320"/>
        </w:tabs>
        <w:ind w:left="4320" w:hanging="360"/>
      </w:pPr>
      <w:rPr>
        <w:rFonts w:ascii="Symbol" w:hAnsi="Symbol" w:hint="default"/>
      </w:rPr>
    </w:lvl>
    <w:lvl w:ilvl="6" w:tplc="D0A01C8E" w:tentative="1">
      <w:start w:val="1"/>
      <w:numFmt w:val="bullet"/>
      <w:lvlText w:val=""/>
      <w:lvlJc w:val="left"/>
      <w:pPr>
        <w:tabs>
          <w:tab w:val="num" w:pos="5040"/>
        </w:tabs>
        <w:ind w:left="5040" w:hanging="360"/>
      </w:pPr>
      <w:rPr>
        <w:rFonts w:ascii="Symbol" w:hAnsi="Symbol" w:hint="default"/>
      </w:rPr>
    </w:lvl>
    <w:lvl w:ilvl="7" w:tplc="F92C90BA" w:tentative="1">
      <w:start w:val="1"/>
      <w:numFmt w:val="bullet"/>
      <w:lvlText w:val=""/>
      <w:lvlJc w:val="left"/>
      <w:pPr>
        <w:tabs>
          <w:tab w:val="num" w:pos="5760"/>
        </w:tabs>
        <w:ind w:left="5760" w:hanging="360"/>
      </w:pPr>
      <w:rPr>
        <w:rFonts w:ascii="Symbol" w:hAnsi="Symbol" w:hint="default"/>
      </w:rPr>
    </w:lvl>
    <w:lvl w:ilvl="8" w:tplc="C2DE5A68"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CDA0195"/>
    <w:multiLevelType w:val="hybridMultilevel"/>
    <w:tmpl w:val="D6366E72"/>
    <w:lvl w:ilvl="0" w:tplc="8C6EF2D2">
      <w:start w:val="1"/>
      <w:numFmt w:val="bullet"/>
      <w:lvlText w:val=""/>
      <w:lvlPicBulletId w:val="10"/>
      <w:lvlJc w:val="left"/>
      <w:pPr>
        <w:tabs>
          <w:tab w:val="num" w:pos="1080"/>
        </w:tabs>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5" w15:restartNumberingAfterBreak="0">
    <w:nsid w:val="504E0D91"/>
    <w:multiLevelType w:val="hybridMultilevel"/>
    <w:tmpl w:val="45F4F990"/>
    <w:lvl w:ilvl="0" w:tplc="040E0001">
      <w:start w:val="1"/>
      <w:numFmt w:val="bullet"/>
      <w:lvlText w:val=""/>
      <w:lvlJc w:val="left"/>
      <w:pPr>
        <w:tabs>
          <w:tab w:val="num" w:pos="720"/>
        </w:tabs>
        <w:ind w:left="720" w:hanging="360"/>
      </w:pPr>
      <w:rPr>
        <w:rFonts w:ascii="Symbol" w:hAnsi="Symbol" w:hint="default"/>
      </w:rPr>
    </w:lvl>
    <w:lvl w:ilvl="1" w:tplc="1F5EE04E" w:tentative="1">
      <w:start w:val="1"/>
      <w:numFmt w:val="bullet"/>
      <w:lvlText w:val=""/>
      <w:lvlJc w:val="left"/>
      <w:pPr>
        <w:tabs>
          <w:tab w:val="num" w:pos="1440"/>
        </w:tabs>
        <w:ind w:left="1440" w:hanging="360"/>
      </w:pPr>
      <w:rPr>
        <w:rFonts w:ascii="Symbol" w:hAnsi="Symbol" w:hint="default"/>
      </w:rPr>
    </w:lvl>
    <w:lvl w:ilvl="2" w:tplc="BB401ED4" w:tentative="1">
      <w:start w:val="1"/>
      <w:numFmt w:val="bullet"/>
      <w:lvlText w:val=""/>
      <w:lvlJc w:val="left"/>
      <w:pPr>
        <w:tabs>
          <w:tab w:val="num" w:pos="2160"/>
        </w:tabs>
        <w:ind w:left="2160" w:hanging="360"/>
      </w:pPr>
      <w:rPr>
        <w:rFonts w:ascii="Symbol" w:hAnsi="Symbol" w:hint="default"/>
      </w:rPr>
    </w:lvl>
    <w:lvl w:ilvl="3" w:tplc="02F601AE" w:tentative="1">
      <w:start w:val="1"/>
      <w:numFmt w:val="bullet"/>
      <w:lvlText w:val=""/>
      <w:lvlJc w:val="left"/>
      <w:pPr>
        <w:tabs>
          <w:tab w:val="num" w:pos="2880"/>
        </w:tabs>
        <w:ind w:left="2880" w:hanging="360"/>
      </w:pPr>
      <w:rPr>
        <w:rFonts w:ascii="Symbol" w:hAnsi="Symbol" w:hint="default"/>
      </w:rPr>
    </w:lvl>
    <w:lvl w:ilvl="4" w:tplc="AA4497D2" w:tentative="1">
      <w:start w:val="1"/>
      <w:numFmt w:val="bullet"/>
      <w:lvlText w:val=""/>
      <w:lvlJc w:val="left"/>
      <w:pPr>
        <w:tabs>
          <w:tab w:val="num" w:pos="3600"/>
        </w:tabs>
        <w:ind w:left="3600" w:hanging="360"/>
      </w:pPr>
      <w:rPr>
        <w:rFonts w:ascii="Symbol" w:hAnsi="Symbol" w:hint="default"/>
      </w:rPr>
    </w:lvl>
    <w:lvl w:ilvl="5" w:tplc="E40C1BB8" w:tentative="1">
      <w:start w:val="1"/>
      <w:numFmt w:val="bullet"/>
      <w:lvlText w:val=""/>
      <w:lvlJc w:val="left"/>
      <w:pPr>
        <w:tabs>
          <w:tab w:val="num" w:pos="4320"/>
        </w:tabs>
        <w:ind w:left="4320" w:hanging="360"/>
      </w:pPr>
      <w:rPr>
        <w:rFonts w:ascii="Symbol" w:hAnsi="Symbol" w:hint="default"/>
      </w:rPr>
    </w:lvl>
    <w:lvl w:ilvl="6" w:tplc="C65E99CE" w:tentative="1">
      <w:start w:val="1"/>
      <w:numFmt w:val="bullet"/>
      <w:lvlText w:val=""/>
      <w:lvlJc w:val="left"/>
      <w:pPr>
        <w:tabs>
          <w:tab w:val="num" w:pos="5040"/>
        </w:tabs>
        <w:ind w:left="5040" w:hanging="360"/>
      </w:pPr>
      <w:rPr>
        <w:rFonts w:ascii="Symbol" w:hAnsi="Symbol" w:hint="default"/>
      </w:rPr>
    </w:lvl>
    <w:lvl w:ilvl="7" w:tplc="FE406ED4" w:tentative="1">
      <w:start w:val="1"/>
      <w:numFmt w:val="bullet"/>
      <w:lvlText w:val=""/>
      <w:lvlJc w:val="left"/>
      <w:pPr>
        <w:tabs>
          <w:tab w:val="num" w:pos="5760"/>
        </w:tabs>
        <w:ind w:left="5760" w:hanging="360"/>
      </w:pPr>
      <w:rPr>
        <w:rFonts w:ascii="Symbol" w:hAnsi="Symbol" w:hint="default"/>
      </w:rPr>
    </w:lvl>
    <w:lvl w:ilvl="8" w:tplc="335EEBAA"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54DE0C90"/>
    <w:multiLevelType w:val="hybridMultilevel"/>
    <w:tmpl w:val="2FEE12EE"/>
    <w:lvl w:ilvl="0" w:tplc="76AE7198">
      <w:start w:val="1"/>
      <w:numFmt w:val="bullet"/>
      <w:lvlText w:val=""/>
      <w:lvlPicBulletId w:val="7"/>
      <w:lvlJc w:val="left"/>
      <w:pPr>
        <w:tabs>
          <w:tab w:val="num" w:pos="1080"/>
        </w:tabs>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7" w15:restartNumberingAfterBreak="0">
    <w:nsid w:val="55333FD1"/>
    <w:multiLevelType w:val="hybridMultilevel"/>
    <w:tmpl w:val="0F824FF6"/>
    <w:lvl w:ilvl="0" w:tplc="040E0001">
      <w:start w:val="1"/>
      <w:numFmt w:val="bullet"/>
      <w:lvlText w:val=""/>
      <w:lvlJc w:val="left"/>
      <w:pPr>
        <w:ind w:left="1085" w:hanging="360"/>
      </w:pPr>
      <w:rPr>
        <w:rFonts w:ascii="Symbol" w:hAnsi="Symbol" w:hint="default"/>
      </w:rPr>
    </w:lvl>
    <w:lvl w:ilvl="1" w:tplc="040E0003" w:tentative="1">
      <w:start w:val="1"/>
      <w:numFmt w:val="bullet"/>
      <w:lvlText w:val="o"/>
      <w:lvlJc w:val="left"/>
      <w:pPr>
        <w:ind w:left="1805" w:hanging="360"/>
      </w:pPr>
      <w:rPr>
        <w:rFonts w:ascii="Courier New" w:hAnsi="Courier New" w:cs="Courier New" w:hint="default"/>
      </w:rPr>
    </w:lvl>
    <w:lvl w:ilvl="2" w:tplc="040E0005" w:tentative="1">
      <w:start w:val="1"/>
      <w:numFmt w:val="bullet"/>
      <w:lvlText w:val=""/>
      <w:lvlJc w:val="left"/>
      <w:pPr>
        <w:ind w:left="2525" w:hanging="360"/>
      </w:pPr>
      <w:rPr>
        <w:rFonts w:ascii="Wingdings" w:hAnsi="Wingdings" w:hint="default"/>
      </w:rPr>
    </w:lvl>
    <w:lvl w:ilvl="3" w:tplc="040E0001" w:tentative="1">
      <w:start w:val="1"/>
      <w:numFmt w:val="bullet"/>
      <w:lvlText w:val=""/>
      <w:lvlJc w:val="left"/>
      <w:pPr>
        <w:ind w:left="3245" w:hanging="360"/>
      </w:pPr>
      <w:rPr>
        <w:rFonts w:ascii="Symbol" w:hAnsi="Symbol" w:hint="default"/>
      </w:rPr>
    </w:lvl>
    <w:lvl w:ilvl="4" w:tplc="040E0003" w:tentative="1">
      <w:start w:val="1"/>
      <w:numFmt w:val="bullet"/>
      <w:lvlText w:val="o"/>
      <w:lvlJc w:val="left"/>
      <w:pPr>
        <w:ind w:left="3965" w:hanging="360"/>
      </w:pPr>
      <w:rPr>
        <w:rFonts w:ascii="Courier New" w:hAnsi="Courier New" w:cs="Courier New" w:hint="default"/>
      </w:rPr>
    </w:lvl>
    <w:lvl w:ilvl="5" w:tplc="040E0005" w:tentative="1">
      <w:start w:val="1"/>
      <w:numFmt w:val="bullet"/>
      <w:lvlText w:val=""/>
      <w:lvlJc w:val="left"/>
      <w:pPr>
        <w:ind w:left="4685" w:hanging="360"/>
      </w:pPr>
      <w:rPr>
        <w:rFonts w:ascii="Wingdings" w:hAnsi="Wingdings" w:hint="default"/>
      </w:rPr>
    </w:lvl>
    <w:lvl w:ilvl="6" w:tplc="040E0001" w:tentative="1">
      <w:start w:val="1"/>
      <w:numFmt w:val="bullet"/>
      <w:lvlText w:val=""/>
      <w:lvlJc w:val="left"/>
      <w:pPr>
        <w:ind w:left="5405" w:hanging="360"/>
      </w:pPr>
      <w:rPr>
        <w:rFonts w:ascii="Symbol" w:hAnsi="Symbol" w:hint="default"/>
      </w:rPr>
    </w:lvl>
    <w:lvl w:ilvl="7" w:tplc="040E0003" w:tentative="1">
      <w:start w:val="1"/>
      <w:numFmt w:val="bullet"/>
      <w:lvlText w:val="o"/>
      <w:lvlJc w:val="left"/>
      <w:pPr>
        <w:ind w:left="6125" w:hanging="360"/>
      </w:pPr>
      <w:rPr>
        <w:rFonts w:ascii="Courier New" w:hAnsi="Courier New" w:cs="Courier New" w:hint="default"/>
      </w:rPr>
    </w:lvl>
    <w:lvl w:ilvl="8" w:tplc="040E0005" w:tentative="1">
      <w:start w:val="1"/>
      <w:numFmt w:val="bullet"/>
      <w:lvlText w:val=""/>
      <w:lvlJc w:val="left"/>
      <w:pPr>
        <w:ind w:left="6845" w:hanging="360"/>
      </w:pPr>
      <w:rPr>
        <w:rFonts w:ascii="Wingdings" w:hAnsi="Wingdings" w:hint="default"/>
      </w:rPr>
    </w:lvl>
  </w:abstractNum>
  <w:abstractNum w:abstractNumId="28" w15:restartNumberingAfterBreak="0">
    <w:nsid w:val="56276D9B"/>
    <w:multiLevelType w:val="hybridMultilevel"/>
    <w:tmpl w:val="687004CA"/>
    <w:lvl w:ilvl="0" w:tplc="20D88190">
      <w:start w:val="3"/>
      <w:numFmt w:val="upperRoman"/>
      <w:lvlText w:val="%1."/>
      <w:lvlJc w:val="left"/>
      <w:pPr>
        <w:ind w:left="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9C44D6">
      <w:start w:val="1"/>
      <w:numFmt w:val="lowerLetter"/>
      <w:lvlText w:val="%2"/>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96A4E8">
      <w:start w:val="1"/>
      <w:numFmt w:val="lowerRoman"/>
      <w:lvlText w:val="%3"/>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3ADE00">
      <w:start w:val="1"/>
      <w:numFmt w:val="decimal"/>
      <w:lvlText w:val="%4"/>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7ADB60">
      <w:start w:val="1"/>
      <w:numFmt w:val="lowerLetter"/>
      <w:lvlText w:val="%5"/>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28EAFE">
      <w:start w:val="1"/>
      <w:numFmt w:val="lowerRoman"/>
      <w:lvlText w:val="%6"/>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4655CC">
      <w:start w:val="1"/>
      <w:numFmt w:val="decimal"/>
      <w:lvlText w:val="%7"/>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D0E8B0">
      <w:start w:val="1"/>
      <w:numFmt w:val="lowerLetter"/>
      <w:lvlText w:val="%8"/>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4C0376">
      <w:start w:val="1"/>
      <w:numFmt w:val="lowerRoman"/>
      <w:lvlText w:val="%9"/>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AE54CCF"/>
    <w:multiLevelType w:val="hybridMultilevel"/>
    <w:tmpl w:val="E33ABDD0"/>
    <w:lvl w:ilvl="0" w:tplc="753E4AF0">
      <w:start w:val="1"/>
      <w:numFmt w:val="bullet"/>
      <w:lvlText w:val=""/>
      <w:lvlPicBulletId w:val="5"/>
      <w:lvlJc w:val="left"/>
      <w:pPr>
        <w:tabs>
          <w:tab w:val="num" w:pos="644"/>
        </w:tabs>
        <w:ind w:left="644" w:hanging="360"/>
      </w:pPr>
      <w:rPr>
        <w:rFonts w:ascii="Symbol" w:hAnsi="Symbol" w:hint="default"/>
      </w:rPr>
    </w:lvl>
    <w:lvl w:ilvl="1" w:tplc="30B4B25E" w:tentative="1">
      <w:start w:val="1"/>
      <w:numFmt w:val="bullet"/>
      <w:lvlText w:val=""/>
      <w:lvlJc w:val="left"/>
      <w:pPr>
        <w:tabs>
          <w:tab w:val="num" w:pos="1364"/>
        </w:tabs>
        <w:ind w:left="1364" w:hanging="360"/>
      </w:pPr>
      <w:rPr>
        <w:rFonts w:ascii="Symbol" w:hAnsi="Symbol" w:hint="default"/>
      </w:rPr>
    </w:lvl>
    <w:lvl w:ilvl="2" w:tplc="5E4ACAA4" w:tentative="1">
      <w:start w:val="1"/>
      <w:numFmt w:val="bullet"/>
      <w:lvlText w:val=""/>
      <w:lvlJc w:val="left"/>
      <w:pPr>
        <w:tabs>
          <w:tab w:val="num" w:pos="2084"/>
        </w:tabs>
        <w:ind w:left="2084" w:hanging="360"/>
      </w:pPr>
      <w:rPr>
        <w:rFonts w:ascii="Symbol" w:hAnsi="Symbol" w:hint="default"/>
      </w:rPr>
    </w:lvl>
    <w:lvl w:ilvl="3" w:tplc="A3741272" w:tentative="1">
      <w:start w:val="1"/>
      <w:numFmt w:val="bullet"/>
      <w:lvlText w:val=""/>
      <w:lvlJc w:val="left"/>
      <w:pPr>
        <w:tabs>
          <w:tab w:val="num" w:pos="2804"/>
        </w:tabs>
        <w:ind w:left="2804" w:hanging="360"/>
      </w:pPr>
      <w:rPr>
        <w:rFonts w:ascii="Symbol" w:hAnsi="Symbol" w:hint="default"/>
      </w:rPr>
    </w:lvl>
    <w:lvl w:ilvl="4" w:tplc="04D601C8" w:tentative="1">
      <w:start w:val="1"/>
      <w:numFmt w:val="bullet"/>
      <w:lvlText w:val=""/>
      <w:lvlJc w:val="left"/>
      <w:pPr>
        <w:tabs>
          <w:tab w:val="num" w:pos="3524"/>
        </w:tabs>
        <w:ind w:left="3524" w:hanging="360"/>
      </w:pPr>
      <w:rPr>
        <w:rFonts w:ascii="Symbol" w:hAnsi="Symbol" w:hint="default"/>
      </w:rPr>
    </w:lvl>
    <w:lvl w:ilvl="5" w:tplc="9A0425D2" w:tentative="1">
      <w:start w:val="1"/>
      <w:numFmt w:val="bullet"/>
      <w:lvlText w:val=""/>
      <w:lvlJc w:val="left"/>
      <w:pPr>
        <w:tabs>
          <w:tab w:val="num" w:pos="4244"/>
        </w:tabs>
        <w:ind w:left="4244" w:hanging="360"/>
      </w:pPr>
      <w:rPr>
        <w:rFonts w:ascii="Symbol" w:hAnsi="Symbol" w:hint="default"/>
      </w:rPr>
    </w:lvl>
    <w:lvl w:ilvl="6" w:tplc="595CAD8A" w:tentative="1">
      <w:start w:val="1"/>
      <w:numFmt w:val="bullet"/>
      <w:lvlText w:val=""/>
      <w:lvlJc w:val="left"/>
      <w:pPr>
        <w:tabs>
          <w:tab w:val="num" w:pos="4964"/>
        </w:tabs>
        <w:ind w:left="4964" w:hanging="360"/>
      </w:pPr>
      <w:rPr>
        <w:rFonts w:ascii="Symbol" w:hAnsi="Symbol" w:hint="default"/>
      </w:rPr>
    </w:lvl>
    <w:lvl w:ilvl="7" w:tplc="F4DC1E6C" w:tentative="1">
      <w:start w:val="1"/>
      <w:numFmt w:val="bullet"/>
      <w:lvlText w:val=""/>
      <w:lvlJc w:val="left"/>
      <w:pPr>
        <w:tabs>
          <w:tab w:val="num" w:pos="5684"/>
        </w:tabs>
        <w:ind w:left="5684" w:hanging="360"/>
      </w:pPr>
      <w:rPr>
        <w:rFonts w:ascii="Symbol" w:hAnsi="Symbol" w:hint="default"/>
      </w:rPr>
    </w:lvl>
    <w:lvl w:ilvl="8" w:tplc="761C6DF6" w:tentative="1">
      <w:start w:val="1"/>
      <w:numFmt w:val="bullet"/>
      <w:lvlText w:val=""/>
      <w:lvlJc w:val="left"/>
      <w:pPr>
        <w:tabs>
          <w:tab w:val="num" w:pos="6404"/>
        </w:tabs>
        <w:ind w:left="6404" w:hanging="360"/>
      </w:pPr>
      <w:rPr>
        <w:rFonts w:ascii="Symbol" w:hAnsi="Symbol" w:hint="default"/>
      </w:rPr>
    </w:lvl>
  </w:abstractNum>
  <w:abstractNum w:abstractNumId="30" w15:restartNumberingAfterBreak="0">
    <w:nsid w:val="5D1F2757"/>
    <w:multiLevelType w:val="hybridMultilevel"/>
    <w:tmpl w:val="E5241DF6"/>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1" w15:restartNumberingAfterBreak="0">
    <w:nsid w:val="5EC57B5F"/>
    <w:multiLevelType w:val="hybridMultilevel"/>
    <w:tmpl w:val="6526E116"/>
    <w:lvl w:ilvl="0" w:tplc="040E0001">
      <w:start w:val="1"/>
      <w:numFmt w:val="bullet"/>
      <w:lvlText w:val=""/>
      <w:lvlJc w:val="left"/>
      <w:pPr>
        <w:ind w:left="1094" w:hanging="360"/>
      </w:pPr>
      <w:rPr>
        <w:rFonts w:ascii="Symbol" w:hAnsi="Symbol" w:hint="default"/>
      </w:rPr>
    </w:lvl>
    <w:lvl w:ilvl="1" w:tplc="040E0003" w:tentative="1">
      <w:start w:val="1"/>
      <w:numFmt w:val="bullet"/>
      <w:lvlText w:val="o"/>
      <w:lvlJc w:val="left"/>
      <w:pPr>
        <w:ind w:left="1814" w:hanging="360"/>
      </w:pPr>
      <w:rPr>
        <w:rFonts w:ascii="Courier New" w:hAnsi="Courier New" w:cs="Courier New" w:hint="default"/>
      </w:rPr>
    </w:lvl>
    <w:lvl w:ilvl="2" w:tplc="040E0005" w:tentative="1">
      <w:start w:val="1"/>
      <w:numFmt w:val="bullet"/>
      <w:lvlText w:val=""/>
      <w:lvlJc w:val="left"/>
      <w:pPr>
        <w:ind w:left="2534" w:hanging="360"/>
      </w:pPr>
      <w:rPr>
        <w:rFonts w:ascii="Wingdings" w:hAnsi="Wingdings" w:hint="default"/>
      </w:rPr>
    </w:lvl>
    <w:lvl w:ilvl="3" w:tplc="040E0001" w:tentative="1">
      <w:start w:val="1"/>
      <w:numFmt w:val="bullet"/>
      <w:lvlText w:val=""/>
      <w:lvlJc w:val="left"/>
      <w:pPr>
        <w:ind w:left="3254" w:hanging="360"/>
      </w:pPr>
      <w:rPr>
        <w:rFonts w:ascii="Symbol" w:hAnsi="Symbol" w:hint="default"/>
      </w:rPr>
    </w:lvl>
    <w:lvl w:ilvl="4" w:tplc="040E0003" w:tentative="1">
      <w:start w:val="1"/>
      <w:numFmt w:val="bullet"/>
      <w:lvlText w:val="o"/>
      <w:lvlJc w:val="left"/>
      <w:pPr>
        <w:ind w:left="3974" w:hanging="360"/>
      </w:pPr>
      <w:rPr>
        <w:rFonts w:ascii="Courier New" w:hAnsi="Courier New" w:cs="Courier New" w:hint="default"/>
      </w:rPr>
    </w:lvl>
    <w:lvl w:ilvl="5" w:tplc="040E0005" w:tentative="1">
      <w:start w:val="1"/>
      <w:numFmt w:val="bullet"/>
      <w:lvlText w:val=""/>
      <w:lvlJc w:val="left"/>
      <w:pPr>
        <w:ind w:left="4694" w:hanging="360"/>
      </w:pPr>
      <w:rPr>
        <w:rFonts w:ascii="Wingdings" w:hAnsi="Wingdings" w:hint="default"/>
      </w:rPr>
    </w:lvl>
    <w:lvl w:ilvl="6" w:tplc="040E0001" w:tentative="1">
      <w:start w:val="1"/>
      <w:numFmt w:val="bullet"/>
      <w:lvlText w:val=""/>
      <w:lvlJc w:val="left"/>
      <w:pPr>
        <w:ind w:left="5414" w:hanging="360"/>
      </w:pPr>
      <w:rPr>
        <w:rFonts w:ascii="Symbol" w:hAnsi="Symbol" w:hint="default"/>
      </w:rPr>
    </w:lvl>
    <w:lvl w:ilvl="7" w:tplc="040E0003" w:tentative="1">
      <w:start w:val="1"/>
      <w:numFmt w:val="bullet"/>
      <w:lvlText w:val="o"/>
      <w:lvlJc w:val="left"/>
      <w:pPr>
        <w:ind w:left="6134" w:hanging="360"/>
      </w:pPr>
      <w:rPr>
        <w:rFonts w:ascii="Courier New" w:hAnsi="Courier New" w:cs="Courier New" w:hint="default"/>
      </w:rPr>
    </w:lvl>
    <w:lvl w:ilvl="8" w:tplc="040E0005" w:tentative="1">
      <w:start w:val="1"/>
      <w:numFmt w:val="bullet"/>
      <w:lvlText w:val=""/>
      <w:lvlJc w:val="left"/>
      <w:pPr>
        <w:ind w:left="6854" w:hanging="360"/>
      </w:pPr>
      <w:rPr>
        <w:rFonts w:ascii="Wingdings" w:hAnsi="Wingdings" w:hint="default"/>
      </w:rPr>
    </w:lvl>
  </w:abstractNum>
  <w:abstractNum w:abstractNumId="32" w15:restartNumberingAfterBreak="0">
    <w:nsid w:val="607E111F"/>
    <w:multiLevelType w:val="hybridMultilevel"/>
    <w:tmpl w:val="1CBEE4BA"/>
    <w:lvl w:ilvl="0" w:tplc="040E0001">
      <w:start w:val="1"/>
      <w:numFmt w:val="bullet"/>
      <w:lvlText w:val=""/>
      <w:lvlJc w:val="left"/>
      <w:pPr>
        <w:ind w:left="1248" w:hanging="360"/>
      </w:pPr>
      <w:rPr>
        <w:rFonts w:ascii="Symbol" w:hAnsi="Symbol" w:hint="default"/>
      </w:rPr>
    </w:lvl>
    <w:lvl w:ilvl="1" w:tplc="040E0003" w:tentative="1">
      <w:start w:val="1"/>
      <w:numFmt w:val="bullet"/>
      <w:lvlText w:val="o"/>
      <w:lvlJc w:val="left"/>
      <w:pPr>
        <w:ind w:left="1968" w:hanging="360"/>
      </w:pPr>
      <w:rPr>
        <w:rFonts w:ascii="Courier New" w:hAnsi="Courier New" w:cs="Courier New" w:hint="default"/>
      </w:rPr>
    </w:lvl>
    <w:lvl w:ilvl="2" w:tplc="040E0005" w:tentative="1">
      <w:start w:val="1"/>
      <w:numFmt w:val="bullet"/>
      <w:lvlText w:val=""/>
      <w:lvlJc w:val="left"/>
      <w:pPr>
        <w:ind w:left="2688" w:hanging="360"/>
      </w:pPr>
      <w:rPr>
        <w:rFonts w:ascii="Wingdings" w:hAnsi="Wingdings" w:hint="default"/>
      </w:rPr>
    </w:lvl>
    <w:lvl w:ilvl="3" w:tplc="040E0001" w:tentative="1">
      <w:start w:val="1"/>
      <w:numFmt w:val="bullet"/>
      <w:lvlText w:val=""/>
      <w:lvlJc w:val="left"/>
      <w:pPr>
        <w:ind w:left="3408" w:hanging="360"/>
      </w:pPr>
      <w:rPr>
        <w:rFonts w:ascii="Symbol" w:hAnsi="Symbol" w:hint="default"/>
      </w:rPr>
    </w:lvl>
    <w:lvl w:ilvl="4" w:tplc="040E0003" w:tentative="1">
      <w:start w:val="1"/>
      <w:numFmt w:val="bullet"/>
      <w:lvlText w:val="o"/>
      <w:lvlJc w:val="left"/>
      <w:pPr>
        <w:ind w:left="4128" w:hanging="360"/>
      </w:pPr>
      <w:rPr>
        <w:rFonts w:ascii="Courier New" w:hAnsi="Courier New" w:cs="Courier New" w:hint="default"/>
      </w:rPr>
    </w:lvl>
    <w:lvl w:ilvl="5" w:tplc="040E0005" w:tentative="1">
      <w:start w:val="1"/>
      <w:numFmt w:val="bullet"/>
      <w:lvlText w:val=""/>
      <w:lvlJc w:val="left"/>
      <w:pPr>
        <w:ind w:left="4848" w:hanging="360"/>
      </w:pPr>
      <w:rPr>
        <w:rFonts w:ascii="Wingdings" w:hAnsi="Wingdings" w:hint="default"/>
      </w:rPr>
    </w:lvl>
    <w:lvl w:ilvl="6" w:tplc="040E0001" w:tentative="1">
      <w:start w:val="1"/>
      <w:numFmt w:val="bullet"/>
      <w:lvlText w:val=""/>
      <w:lvlJc w:val="left"/>
      <w:pPr>
        <w:ind w:left="5568" w:hanging="360"/>
      </w:pPr>
      <w:rPr>
        <w:rFonts w:ascii="Symbol" w:hAnsi="Symbol" w:hint="default"/>
      </w:rPr>
    </w:lvl>
    <w:lvl w:ilvl="7" w:tplc="040E0003" w:tentative="1">
      <w:start w:val="1"/>
      <w:numFmt w:val="bullet"/>
      <w:lvlText w:val="o"/>
      <w:lvlJc w:val="left"/>
      <w:pPr>
        <w:ind w:left="6288" w:hanging="360"/>
      </w:pPr>
      <w:rPr>
        <w:rFonts w:ascii="Courier New" w:hAnsi="Courier New" w:cs="Courier New" w:hint="default"/>
      </w:rPr>
    </w:lvl>
    <w:lvl w:ilvl="8" w:tplc="040E0005" w:tentative="1">
      <w:start w:val="1"/>
      <w:numFmt w:val="bullet"/>
      <w:lvlText w:val=""/>
      <w:lvlJc w:val="left"/>
      <w:pPr>
        <w:ind w:left="7008" w:hanging="360"/>
      </w:pPr>
      <w:rPr>
        <w:rFonts w:ascii="Wingdings" w:hAnsi="Wingdings" w:hint="default"/>
      </w:rPr>
    </w:lvl>
  </w:abstractNum>
  <w:abstractNum w:abstractNumId="33" w15:restartNumberingAfterBreak="0">
    <w:nsid w:val="673066B6"/>
    <w:multiLevelType w:val="hybridMultilevel"/>
    <w:tmpl w:val="580089AA"/>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4" w15:restartNumberingAfterBreak="0">
    <w:nsid w:val="6B45755E"/>
    <w:multiLevelType w:val="hybridMultilevel"/>
    <w:tmpl w:val="DFCC4976"/>
    <w:lvl w:ilvl="0" w:tplc="040E0001">
      <w:start w:val="1"/>
      <w:numFmt w:val="bullet"/>
      <w:lvlText w:val=""/>
      <w:lvlJc w:val="left"/>
      <w:pPr>
        <w:ind w:left="1248" w:hanging="360"/>
      </w:pPr>
      <w:rPr>
        <w:rFonts w:ascii="Symbol" w:hAnsi="Symbol" w:hint="default"/>
      </w:rPr>
    </w:lvl>
    <w:lvl w:ilvl="1" w:tplc="040E0003" w:tentative="1">
      <w:start w:val="1"/>
      <w:numFmt w:val="bullet"/>
      <w:lvlText w:val="o"/>
      <w:lvlJc w:val="left"/>
      <w:pPr>
        <w:ind w:left="1968" w:hanging="360"/>
      </w:pPr>
      <w:rPr>
        <w:rFonts w:ascii="Courier New" w:hAnsi="Courier New" w:cs="Courier New" w:hint="default"/>
      </w:rPr>
    </w:lvl>
    <w:lvl w:ilvl="2" w:tplc="040E0005" w:tentative="1">
      <w:start w:val="1"/>
      <w:numFmt w:val="bullet"/>
      <w:lvlText w:val=""/>
      <w:lvlJc w:val="left"/>
      <w:pPr>
        <w:ind w:left="2688" w:hanging="360"/>
      </w:pPr>
      <w:rPr>
        <w:rFonts w:ascii="Wingdings" w:hAnsi="Wingdings" w:hint="default"/>
      </w:rPr>
    </w:lvl>
    <w:lvl w:ilvl="3" w:tplc="040E0001" w:tentative="1">
      <w:start w:val="1"/>
      <w:numFmt w:val="bullet"/>
      <w:lvlText w:val=""/>
      <w:lvlJc w:val="left"/>
      <w:pPr>
        <w:ind w:left="3408" w:hanging="360"/>
      </w:pPr>
      <w:rPr>
        <w:rFonts w:ascii="Symbol" w:hAnsi="Symbol" w:hint="default"/>
      </w:rPr>
    </w:lvl>
    <w:lvl w:ilvl="4" w:tplc="040E0003" w:tentative="1">
      <w:start w:val="1"/>
      <w:numFmt w:val="bullet"/>
      <w:lvlText w:val="o"/>
      <w:lvlJc w:val="left"/>
      <w:pPr>
        <w:ind w:left="4128" w:hanging="360"/>
      </w:pPr>
      <w:rPr>
        <w:rFonts w:ascii="Courier New" w:hAnsi="Courier New" w:cs="Courier New" w:hint="default"/>
      </w:rPr>
    </w:lvl>
    <w:lvl w:ilvl="5" w:tplc="040E0005" w:tentative="1">
      <w:start w:val="1"/>
      <w:numFmt w:val="bullet"/>
      <w:lvlText w:val=""/>
      <w:lvlJc w:val="left"/>
      <w:pPr>
        <w:ind w:left="4848" w:hanging="360"/>
      </w:pPr>
      <w:rPr>
        <w:rFonts w:ascii="Wingdings" w:hAnsi="Wingdings" w:hint="default"/>
      </w:rPr>
    </w:lvl>
    <w:lvl w:ilvl="6" w:tplc="040E0001" w:tentative="1">
      <w:start w:val="1"/>
      <w:numFmt w:val="bullet"/>
      <w:lvlText w:val=""/>
      <w:lvlJc w:val="left"/>
      <w:pPr>
        <w:ind w:left="5568" w:hanging="360"/>
      </w:pPr>
      <w:rPr>
        <w:rFonts w:ascii="Symbol" w:hAnsi="Symbol" w:hint="default"/>
      </w:rPr>
    </w:lvl>
    <w:lvl w:ilvl="7" w:tplc="040E0003" w:tentative="1">
      <w:start w:val="1"/>
      <w:numFmt w:val="bullet"/>
      <w:lvlText w:val="o"/>
      <w:lvlJc w:val="left"/>
      <w:pPr>
        <w:ind w:left="6288" w:hanging="360"/>
      </w:pPr>
      <w:rPr>
        <w:rFonts w:ascii="Courier New" w:hAnsi="Courier New" w:cs="Courier New" w:hint="default"/>
      </w:rPr>
    </w:lvl>
    <w:lvl w:ilvl="8" w:tplc="040E0005" w:tentative="1">
      <w:start w:val="1"/>
      <w:numFmt w:val="bullet"/>
      <w:lvlText w:val=""/>
      <w:lvlJc w:val="left"/>
      <w:pPr>
        <w:ind w:left="7008" w:hanging="360"/>
      </w:pPr>
      <w:rPr>
        <w:rFonts w:ascii="Wingdings" w:hAnsi="Wingdings" w:hint="default"/>
      </w:rPr>
    </w:lvl>
  </w:abstractNum>
  <w:abstractNum w:abstractNumId="35" w15:restartNumberingAfterBreak="0">
    <w:nsid w:val="6DDB2A27"/>
    <w:multiLevelType w:val="hybridMultilevel"/>
    <w:tmpl w:val="97447516"/>
    <w:lvl w:ilvl="0" w:tplc="20A0F9F0">
      <w:start w:val="1"/>
      <w:numFmt w:val="bullet"/>
      <w:lvlText w:val=""/>
      <w:lvlPicBulletId w:val="6"/>
      <w:lvlJc w:val="left"/>
      <w:pPr>
        <w:tabs>
          <w:tab w:val="num" w:pos="1080"/>
        </w:tabs>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6" w15:restartNumberingAfterBreak="0">
    <w:nsid w:val="70AC460D"/>
    <w:multiLevelType w:val="hybridMultilevel"/>
    <w:tmpl w:val="3E688A80"/>
    <w:lvl w:ilvl="0" w:tplc="D80AA9D6">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4228AA">
      <w:start w:val="1"/>
      <w:numFmt w:val="bullet"/>
      <w:lvlRestart w:val="0"/>
      <w:lvlText w:val="•"/>
      <w:lvlPicBulletId w:val="2"/>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04CC1A">
      <w:start w:val="1"/>
      <w:numFmt w:val="bullet"/>
      <w:lvlText w:val="▪"/>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CA0960">
      <w:start w:val="1"/>
      <w:numFmt w:val="bullet"/>
      <w:lvlText w:val="•"/>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726B18">
      <w:start w:val="1"/>
      <w:numFmt w:val="bullet"/>
      <w:lvlText w:val="o"/>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CE723E">
      <w:start w:val="1"/>
      <w:numFmt w:val="bullet"/>
      <w:lvlText w:val="▪"/>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9A30A6">
      <w:start w:val="1"/>
      <w:numFmt w:val="bullet"/>
      <w:lvlText w:val="•"/>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FC6826">
      <w:start w:val="1"/>
      <w:numFmt w:val="bullet"/>
      <w:lvlText w:val="o"/>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F4D7E0">
      <w:start w:val="1"/>
      <w:numFmt w:val="bullet"/>
      <w:lvlText w:val="▪"/>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35027F4"/>
    <w:multiLevelType w:val="hybridMultilevel"/>
    <w:tmpl w:val="F0ACB9B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760D20F3"/>
    <w:multiLevelType w:val="hybridMultilevel"/>
    <w:tmpl w:val="E706958A"/>
    <w:lvl w:ilvl="0" w:tplc="D3ECC06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8F35AED"/>
    <w:multiLevelType w:val="multilevel"/>
    <w:tmpl w:val="0410584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79D81FAF"/>
    <w:multiLevelType w:val="hybridMultilevel"/>
    <w:tmpl w:val="53928E40"/>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1" w15:restartNumberingAfterBreak="0">
    <w:nsid w:val="7A9A2E58"/>
    <w:multiLevelType w:val="hybridMultilevel"/>
    <w:tmpl w:val="39EA1AF0"/>
    <w:lvl w:ilvl="0" w:tplc="CD607F2E">
      <w:start w:val="1"/>
      <w:numFmt w:val="bullet"/>
      <w:lvlText w:val=""/>
      <w:lvlPicBulletId w:val="9"/>
      <w:lvlJc w:val="left"/>
      <w:pPr>
        <w:tabs>
          <w:tab w:val="num" w:pos="720"/>
        </w:tabs>
        <w:ind w:left="720" w:hanging="360"/>
      </w:pPr>
      <w:rPr>
        <w:rFonts w:ascii="Symbol" w:hAnsi="Symbol" w:hint="default"/>
      </w:rPr>
    </w:lvl>
    <w:lvl w:ilvl="1" w:tplc="9E768C42" w:tentative="1">
      <w:start w:val="1"/>
      <w:numFmt w:val="bullet"/>
      <w:lvlText w:val=""/>
      <w:lvlJc w:val="left"/>
      <w:pPr>
        <w:tabs>
          <w:tab w:val="num" w:pos="1440"/>
        </w:tabs>
        <w:ind w:left="1440" w:hanging="360"/>
      </w:pPr>
      <w:rPr>
        <w:rFonts w:ascii="Symbol" w:hAnsi="Symbol" w:hint="default"/>
      </w:rPr>
    </w:lvl>
    <w:lvl w:ilvl="2" w:tplc="5E1AA1D0" w:tentative="1">
      <w:start w:val="1"/>
      <w:numFmt w:val="bullet"/>
      <w:lvlText w:val=""/>
      <w:lvlJc w:val="left"/>
      <w:pPr>
        <w:tabs>
          <w:tab w:val="num" w:pos="2160"/>
        </w:tabs>
        <w:ind w:left="2160" w:hanging="360"/>
      </w:pPr>
      <w:rPr>
        <w:rFonts w:ascii="Symbol" w:hAnsi="Symbol" w:hint="default"/>
      </w:rPr>
    </w:lvl>
    <w:lvl w:ilvl="3" w:tplc="30B8801C" w:tentative="1">
      <w:start w:val="1"/>
      <w:numFmt w:val="bullet"/>
      <w:lvlText w:val=""/>
      <w:lvlJc w:val="left"/>
      <w:pPr>
        <w:tabs>
          <w:tab w:val="num" w:pos="2880"/>
        </w:tabs>
        <w:ind w:left="2880" w:hanging="360"/>
      </w:pPr>
      <w:rPr>
        <w:rFonts w:ascii="Symbol" w:hAnsi="Symbol" w:hint="default"/>
      </w:rPr>
    </w:lvl>
    <w:lvl w:ilvl="4" w:tplc="2C064808" w:tentative="1">
      <w:start w:val="1"/>
      <w:numFmt w:val="bullet"/>
      <w:lvlText w:val=""/>
      <w:lvlJc w:val="left"/>
      <w:pPr>
        <w:tabs>
          <w:tab w:val="num" w:pos="3600"/>
        </w:tabs>
        <w:ind w:left="3600" w:hanging="360"/>
      </w:pPr>
      <w:rPr>
        <w:rFonts w:ascii="Symbol" w:hAnsi="Symbol" w:hint="default"/>
      </w:rPr>
    </w:lvl>
    <w:lvl w:ilvl="5" w:tplc="B4162C50" w:tentative="1">
      <w:start w:val="1"/>
      <w:numFmt w:val="bullet"/>
      <w:lvlText w:val=""/>
      <w:lvlJc w:val="left"/>
      <w:pPr>
        <w:tabs>
          <w:tab w:val="num" w:pos="4320"/>
        </w:tabs>
        <w:ind w:left="4320" w:hanging="360"/>
      </w:pPr>
      <w:rPr>
        <w:rFonts w:ascii="Symbol" w:hAnsi="Symbol" w:hint="default"/>
      </w:rPr>
    </w:lvl>
    <w:lvl w:ilvl="6" w:tplc="6DA01C9A" w:tentative="1">
      <w:start w:val="1"/>
      <w:numFmt w:val="bullet"/>
      <w:lvlText w:val=""/>
      <w:lvlJc w:val="left"/>
      <w:pPr>
        <w:tabs>
          <w:tab w:val="num" w:pos="5040"/>
        </w:tabs>
        <w:ind w:left="5040" w:hanging="360"/>
      </w:pPr>
      <w:rPr>
        <w:rFonts w:ascii="Symbol" w:hAnsi="Symbol" w:hint="default"/>
      </w:rPr>
    </w:lvl>
    <w:lvl w:ilvl="7" w:tplc="A844E4A4" w:tentative="1">
      <w:start w:val="1"/>
      <w:numFmt w:val="bullet"/>
      <w:lvlText w:val=""/>
      <w:lvlJc w:val="left"/>
      <w:pPr>
        <w:tabs>
          <w:tab w:val="num" w:pos="5760"/>
        </w:tabs>
        <w:ind w:left="5760" w:hanging="360"/>
      </w:pPr>
      <w:rPr>
        <w:rFonts w:ascii="Symbol" w:hAnsi="Symbol" w:hint="default"/>
      </w:rPr>
    </w:lvl>
    <w:lvl w:ilvl="8" w:tplc="FEA6EBCA" w:tentative="1">
      <w:start w:val="1"/>
      <w:numFmt w:val="bullet"/>
      <w:lvlText w:val=""/>
      <w:lvlJc w:val="left"/>
      <w:pPr>
        <w:tabs>
          <w:tab w:val="num" w:pos="6480"/>
        </w:tabs>
        <w:ind w:left="6480" w:hanging="360"/>
      </w:pPr>
      <w:rPr>
        <w:rFonts w:ascii="Symbol" w:hAnsi="Symbol" w:hint="default"/>
      </w:rPr>
    </w:lvl>
  </w:abstractNum>
  <w:abstractNum w:abstractNumId="42" w15:restartNumberingAfterBreak="0">
    <w:nsid w:val="7F15190D"/>
    <w:multiLevelType w:val="hybridMultilevel"/>
    <w:tmpl w:val="A13CF614"/>
    <w:lvl w:ilvl="0" w:tplc="F536DC80">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F8FD22">
      <w:start w:val="1"/>
      <w:numFmt w:val="bullet"/>
      <w:lvlRestart w:val="0"/>
      <w:lvlText w:val="•"/>
      <w:lvlPicBulletId w:val="0"/>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6E07DE">
      <w:start w:val="1"/>
      <w:numFmt w:val="bullet"/>
      <w:lvlText w:val="▪"/>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381134">
      <w:start w:val="1"/>
      <w:numFmt w:val="bullet"/>
      <w:lvlText w:val="•"/>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B449C8">
      <w:start w:val="1"/>
      <w:numFmt w:val="bullet"/>
      <w:lvlText w:val="o"/>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E0003E">
      <w:start w:val="1"/>
      <w:numFmt w:val="bullet"/>
      <w:lvlText w:val="▪"/>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1EC08C">
      <w:start w:val="1"/>
      <w:numFmt w:val="bullet"/>
      <w:lvlText w:val="•"/>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7C27FA">
      <w:start w:val="1"/>
      <w:numFmt w:val="bullet"/>
      <w:lvlText w:val="o"/>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DCD558">
      <w:start w:val="1"/>
      <w:numFmt w:val="bullet"/>
      <w:lvlText w:val="▪"/>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F3F7037"/>
    <w:multiLevelType w:val="hybridMultilevel"/>
    <w:tmpl w:val="9536AC7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16cid:durableId="67119928">
    <w:abstractNumId w:val="7"/>
  </w:num>
  <w:num w:numId="2" w16cid:durableId="1020816852">
    <w:abstractNumId w:val="28"/>
  </w:num>
  <w:num w:numId="3" w16cid:durableId="2049062163">
    <w:abstractNumId w:val="8"/>
  </w:num>
  <w:num w:numId="4" w16cid:durableId="2060324885">
    <w:abstractNumId w:val="42"/>
  </w:num>
  <w:num w:numId="5" w16cid:durableId="238642454">
    <w:abstractNumId w:val="9"/>
  </w:num>
  <w:num w:numId="6" w16cid:durableId="2010906742">
    <w:abstractNumId w:val="18"/>
  </w:num>
  <w:num w:numId="7" w16cid:durableId="261765755">
    <w:abstractNumId w:val="36"/>
  </w:num>
  <w:num w:numId="8" w16cid:durableId="2087534438">
    <w:abstractNumId w:val="17"/>
  </w:num>
  <w:num w:numId="9" w16cid:durableId="1278290222">
    <w:abstractNumId w:val="11"/>
  </w:num>
  <w:num w:numId="10" w16cid:durableId="1967730684">
    <w:abstractNumId w:val="29"/>
  </w:num>
  <w:num w:numId="11" w16cid:durableId="1792897605">
    <w:abstractNumId w:val="23"/>
  </w:num>
  <w:num w:numId="12" w16cid:durableId="2017608546">
    <w:abstractNumId w:val="35"/>
  </w:num>
  <w:num w:numId="13" w16cid:durableId="1228691871">
    <w:abstractNumId w:val="2"/>
  </w:num>
  <w:num w:numId="14" w16cid:durableId="1267538543">
    <w:abstractNumId w:val="14"/>
  </w:num>
  <w:num w:numId="15" w16cid:durableId="51924833">
    <w:abstractNumId w:val="27"/>
  </w:num>
  <w:num w:numId="16" w16cid:durableId="320500134">
    <w:abstractNumId w:val="4"/>
  </w:num>
  <w:num w:numId="17" w16cid:durableId="1243220839">
    <w:abstractNumId w:val="0"/>
  </w:num>
  <w:num w:numId="18" w16cid:durableId="1143232003">
    <w:abstractNumId w:val="13"/>
  </w:num>
  <w:num w:numId="19" w16cid:durableId="2048872386">
    <w:abstractNumId w:val="26"/>
  </w:num>
  <w:num w:numId="20" w16cid:durableId="673532558">
    <w:abstractNumId w:val="40"/>
  </w:num>
  <w:num w:numId="21" w16cid:durableId="460804664">
    <w:abstractNumId w:val="1"/>
  </w:num>
  <w:num w:numId="22" w16cid:durableId="1986277658">
    <w:abstractNumId w:val="25"/>
  </w:num>
  <w:num w:numId="23" w16cid:durableId="1528130895">
    <w:abstractNumId w:val="43"/>
  </w:num>
  <w:num w:numId="24" w16cid:durableId="2123574170">
    <w:abstractNumId w:val="39"/>
  </w:num>
  <w:num w:numId="25" w16cid:durableId="1480728766">
    <w:abstractNumId w:val="38"/>
  </w:num>
  <w:num w:numId="26" w16cid:durableId="507404936">
    <w:abstractNumId w:val="15"/>
  </w:num>
  <w:num w:numId="27" w16cid:durableId="1761095288">
    <w:abstractNumId w:val="19"/>
  </w:num>
  <w:num w:numId="28" w16cid:durableId="1997880192">
    <w:abstractNumId w:val="37"/>
  </w:num>
  <w:num w:numId="29" w16cid:durableId="174930396">
    <w:abstractNumId w:val="6"/>
  </w:num>
  <w:num w:numId="30" w16cid:durableId="102892427">
    <w:abstractNumId w:val="10"/>
  </w:num>
  <w:num w:numId="31" w16cid:durableId="100926935">
    <w:abstractNumId w:val="31"/>
  </w:num>
  <w:num w:numId="32" w16cid:durableId="1007632388">
    <w:abstractNumId w:val="21"/>
  </w:num>
  <w:num w:numId="33" w16cid:durableId="108624077">
    <w:abstractNumId w:val="3"/>
  </w:num>
  <w:num w:numId="34" w16cid:durableId="272713375">
    <w:abstractNumId w:val="30"/>
  </w:num>
  <w:num w:numId="35" w16cid:durableId="1030110335">
    <w:abstractNumId w:val="32"/>
  </w:num>
  <w:num w:numId="36" w16cid:durableId="1752727481">
    <w:abstractNumId w:val="34"/>
  </w:num>
  <w:num w:numId="37" w16cid:durableId="542719303">
    <w:abstractNumId w:val="22"/>
  </w:num>
  <w:num w:numId="38" w16cid:durableId="922684531">
    <w:abstractNumId w:val="41"/>
  </w:num>
  <w:num w:numId="39" w16cid:durableId="1852911910">
    <w:abstractNumId w:val="20"/>
  </w:num>
  <w:num w:numId="40" w16cid:durableId="749621761">
    <w:abstractNumId w:val="33"/>
  </w:num>
  <w:num w:numId="41" w16cid:durableId="322322230">
    <w:abstractNumId w:val="16"/>
  </w:num>
  <w:num w:numId="42" w16cid:durableId="1950697123">
    <w:abstractNumId w:val="24"/>
  </w:num>
  <w:num w:numId="43" w16cid:durableId="1935547568">
    <w:abstractNumId w:val="5"/>
  </w:num>
  <w:num w:numId="44" w16cid:durableId="66251324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nda">
    <w15:presenceInfo w15:providerId="None" w15:userId="Lin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167"/>
    <w:rsid w:val="00012479"/>
    <w:rsid w:val="00021D6B"/>
    <w:rsid w:val="00034AEC"/>
    <w:rsid w:val="000403AA"/>
    <w:rsid w:val="0005501A"/>
    <w:rsid w:val="0005621A"/>
    <w:rsid w:val="000660C7"/>
    <w:rsid w:val="00077827"/>
    <w:rsid w:val="00086465"/>
    <w:rsid w:val="001C1167"/>
    <w:rsid w:val="0026350F"/>
    <w:rsid w:val="00274F77"/>
    <w:rsid w:val="00284EBC"/>
    <w:rsid w:val="002A409D"/>
    <w:rsid w:val="003138AC"/>
    <w:rsid w:val="0032521C"/>
    <w:rsid w:val="00335093"/>
    <w:rsid w:val="00360074"/>
    <w:rsid w:val="0037350F"/>
    <w:rsid w:val="003B55E5"/>
    <w:rsid w:val="003C013B"/>
    <w:rsid w:val="003C67D0"/>
    <w:rsid w:val="003F7AF7"/>
    <w:rsid w:val="004426B5"/>
    <w:rsid w:val="00450B61"/>
    <w:rsid w:val="00450BBC"/>
    <w:rsid w:val="00480E40"/>
    <w:rsid w:val="0048704A"/>
    <w:rsid w:val="004902D8"/>
    <w:rsid w:val="00516AC9"/>
    <w:rsid w:val="00520506"/>
    <w:rsid w:val="00554880"/>
    <w:rsid w:val="00576139"/>
    <w:rsid w:val="005B297C"/>
    <w:rsid w:val="005B78BC"/>
    <w:rsid w:val="005C3916"/>
    <w:rsid w:val="00622B29"/>
    <w:rsid w:val="00642A49"/>
    <w:rsid w:val="0064447A"/>
    <w:rsid w:val="00667BA3"/>
    <w:rsid w:val="006A1BB8"/>
    <w:rsid w:val="006B6197"/>
    <w:rsid w:val="006D5C99"/>
    <w:rsid w:val="00736C91"/>
    <w:rsid w:val="00737DCB"/>
    <w:rsid w:val="0077552A"/>
    <w:rsid w:val="007C5819"/>
    <w:rsid w:val="007E7EA5"/>
    <w:rsid w:val="0085476A"/>
    <w:rsid w:val="008556F1"/>
    <w:rsid w:val="00881BA3"/>
    <w:rsid w:val="0091618F"/>
    <w:rsid w:val="0096600E"/>
    <w:rsid w:val="00984E84"/>
    <w:rsid w:val="009D68D3"/>
    <w:rsid w:val="009F0160"/>
    <w:rsid w:val="00A059B9"/>
    <w:rsid w:val="00A165AE"/>
    <w:rsid w:val="00A30D9A"/>
    <w:rsid w:val="00A3509D"/>
    <w:rsid w:val="00A41EA8"/>
    <w:rsid w:val="00A8452B"/>
    <w:rsid w:val="00A87B9E"/>
    <w:rsid w:val="00AB06B3"/>
    <w:rsid w:val="00AE2638"/>
    <w:rsid w:val="00AF414E"/>
    <w:rsid w:val="00B001DE"/>
    <w:rsid w:val="00B00B44"/>
    <w:rsid w:val="00B13940"/>
    <w:rsid w:val="00B32242"/>
    <w:rsid w:val="00B44673"/>
    <w:rsid w:val="00B672C3"/>
    <w:rsid w:val="00B70F6A"/>
    <w:rsid w:val="00B7397A"/>
    <w:rsid w:val="00B91EBF"/>
    <w:rsid w:val="00BE3AA1"/>
    <w:rsid w:val="00BE5181"/>
    <w:rsid w:val="00BE5390"/>
    <w:rsid w:val="00C0444E"/>
    <w:rsid w:val="00C16CFE"/>
    <w:rsid w:val="00C1787D"/>
    <w:rsid w:val="00C7485B"/>
    <w:rsid w:val="00C82A07"/>
    <w:rsid w:val="00C97750"/>
    <w:rsid w:val="00CA1667"/>
    <w:rsid w:val="00CD31E4"/>
    <w:rsid w:val="00CD3276"/>
    <w:rsid w:val="00D026ED"/>
    <w:rsid w:val="00D11B12"/>
    <w:rsid w:val="00D333E2"/>
    <w:rsid w:val="00DE7A22"/>
    <w:rsid w:val="00E04BBE"/>
    <w:rsid w:val="00E05117"/>
    <w:rsid w:val="00E6212F"/>
    <w:rsid w:val="00E83CB2"/>
    <w:rsid w:val="00ED5B19"/>
    <w:rsid w:val="00ED7D52"/>
    <w:rsid w:val="00F213D3"/>
    <w:rsid w:val="00F5661E"/>
    <w:rsid w:val="00F64EB9"/>
    <w:rsid w:val="00FB7596"/>
    <w:rsid w:val="00FE4E59"/>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71CE92D4"/>
  <w15:docId w15:val="{76CF0FBE-D536-4645-B2E9-70D3A62A0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6600E"/>
    <w:pPr>
      <w:spacing w:after="423" w:line="358" w:lineRule="auto"/>
      <w:ind w:left="91"/>
      <w:jc w:val="both"/>
    </w:pPr>
    <w:rPr>
      <w:rFonts w:ascii="Times New Roman" w:eastAsia="Times New Roman" w:hAnsi="Times New Roman" w:cs="Times New Roman"/>
      <w:color w:val="000000"/>
      <w:sz w:val="24"/>
    </w:rPr>
  </w:style>
  <w:style w:type="paragraph" w:styleId="Cmsor1">
    <w:name w:val="heading 1"/>
    <w:next w:val="Norml"/>
    <w:link w:val="Cmsor1Char"/>
    <w:uiPriority w:val="99"/>
    <w:unhideWhenUsed/>
    <w:qFormat/>
    <w:rsid w:val="0096600E"/>
    <w:pPr>
      <w:keepNext/>
      <w:keepLines/>
      <w:spacing w:after="0" w:line="265" w:lineRule="auto"/>
      <w:ind w:left="10" w:hanging="10"/>
      <w:outlineLvl w:val="0"/>
    </w:pPr>
    <w:rPr>
      <w:rFonts w:ascii="Times New Roman" w:eastAsia="Times New Roman" w:hAnsi="Times New Roman" w:cs="Times New Roman"/>
      <w:color w:val="000000"/>
      <w:sz w:val="26"/>
    </w:rPr>
  </w:style>
  <w:style w:type="paragraph" w:styleId="Cmsor2">
    <w:name w:val="heading 2"/>
    <w:basedOn w:val="Norml"/>
    <w:next w:val="Norml"/>
    <w:link w:val="Cmsor2Char"/>
    <w:uiPriority w:val="99"/>
    <w:qFormat/>
    <w:rsid w:val="00C1787D"/>
    <w:pPr>
      <w:keepNext/>
      <w:overflowPunct w:val="0"/>
      <w:autoSpaceDE w:val="0"/>
      <w:autoSpaceDN w:val="0"/>
      <w:adjustRightInd w:val="0"/>
      <w:spacing w:after="0" w:line="240" w:lineRule="auto"/>
      <w:ind w:left="0"/>
      <w:jc w:val="center"/>
      <w:textAlignment w:val="baseline"/>
      <w:outlineLvl w:val="1"/>
    </w:pPr>
    <w:rPr>
      <w:rFonts w:ascii="Vineta BT" w:hAnsi="Vineta BT"/>
      <w:color w:val="auto"/>
      <w:sz w:val="28"/>
      <w:szCs w:val="20"/>
    </w:rPr>
  </w:style>
  <w:style w:type="paragraph" w:styleId="Cmsor3">
    <w:name w:val="heading 3"/>
    <w:basedOn w:val="Norml"/>
    <w:next w:val="Norml"/>
    <w:link w:val="Cmsor3Char"/>
    <w:uiPriority w:val="99"/>
    <w:qFormat/>
    <w:rsid w:val="00C1787D"/>
    <w:pPr>
      <w:keepNext/>
      <w:overflowPunct w:val="0"/>
      <w:autoSpaceDE w:val="0"/>
      <w:autoSpaceDN w:val="0"/>
      <w:adjustRightInd w:val="0"/>
      <w:spacing w:after="0" w:line="240" w:lineRule="auto"/>
      <w:ind w:left="0"/>
      <w:jc w:val="center"/>
      <w:textAlignment w:val="baseline"/>
      <w:outlineLvl w:val="2"/>
    </w:pPr>
    <w:rPr>
      <w:b/>
      <w:color w:val="auto"/>
      <w:sz w:val="28"/>
      <w:szCs w:val="20"/>
    </w:rPr>
  </w:style>
  <w:style w:type="paragraph" w:styleId="Cmsor4">
    <w:name w:val="heading 4"/>
    <w:basedOn w:val="Norml"/>
    <w:next w:val="Norml"/>
    <w:link w:val="Cmsor4Char"/>
    <w:uiPriority w:val="99"/>
    <w:qFormat/>
    <w:rsid w:val="00C1787D"/>
    <w:pPr>
      <w:keepNext/>
      <w:overflowPunct w:val="0"/>
      <w:autoSpaceDE w:val="0"/>
      <w:autoSpaceDN w:val="0"/>
      <w:adjustRightInd w:val="0"/>
      <w:spacing w:after="0" w:line="240" w:lineRule="auto"/>
      <w:ind w:left="0"/>
      <w:jc w:val="center"/>
      <w:textAlignment w:val="baseline"/>
      <w:outlineLvl w:val="3"/>
    </w:pPr>
    <w:rPr>
      <w:i/>
      <w:color w:val="auto"/>
      <w:szCs w:val="20"/>
    </w:rPr>
  </w:style>
  <w:style w:type="paragraph" w:styleId="Cmsor5">
    <w:name w:val="heading 5"/>
    <w:basedOn w:val="Norml"/>
    <w:next w:val="Norml"/>
    <w:link w:val="Cmsor5Char"/>
    <w:uiPriority w:val="99"/>
    <w:qFormat/>
    <w:rsid w:val="00C1787D"/>
    <w:pPr>
      <w:keepNext/>
      <w:overflowPunct w:val="0"/>
      <w:autoSpaceDE w:val="0"/>
      <w:autoSpaceDN w:val="0"/>
      <w:adjustRightInd w:val="0"/>
      <w:spacing w:after="0" w:line="240" w:lineRule="auto"/>
      <w:ind w:left="0"/>
      <w:jc w:val="center"/>
      <w:textAlignment w:val="baseline"/>
      <w:outlineLvl w:val="4"/>
    </w:pPr>
    <w:rPr>
      <w:b/>
      <w:color w:val="auto"/>
      <w:sz w:val="32"/>
      <w:szCs w:val="20"/>
    </w:rPr>
  </w:style>
  <w:style w:type="paragraph" w:styleId="Cmsor6">
    <w:name w:val="heading 6"/>
    <w:basedOn w:val="Norml"/>
    <w:next w:val="Norml"/>
    <w:link w:val="Cmsor6Char"/>
    <w:uiPriority w:val="99"/>
    <w:qFormat/>
    <w:rsid w:val="00C1787D"/>
    <w:pPr>
      <w:keepNext/>
      <w:overflowPunct w:val="0"/>
      <w:autoSpaceDE w:val="0"/>
      <w:autoSpaceDN w:val="0"/>
      <w:adjustRightInd w:val="0"/>
      <w:spacing w:after="0" w:line="240" w:lineRule="auto"/>
      <w:ind w:left="20"/>
      <w:jc w:val="center"/>
      <w:textAlignment w:val="baseline"/>
      <w:outlineLvl w:val="5"/>
    </w:pPr>
    <w:rPr>
      <w:b/>
      <w:color w:val="auto"/>
      <w:sz w:val="38"/>
      <w:szCs w:val="20"/>
    </w:rPr>
  </w:style>
  <w:style w:type="paragraph" w:styleId="Cmsor7">
    <w:name w:val="heading 7"/>
    <w:basedOn w:val="Norml"/>
    <w:next w:val="Norml"/>
    <w:link w:val="Cmsor7Char"/>
    <w:uiPriority w:val="99"/>
    <w:qFormat/>
    <w:rsid w:val="00C1787D"/>
    <w:pPr>
      <w:keepNext/>
      <w:overflowPunct w:val="0"/>
      <w:autoSpaceDE w:val="0"/>
      <w:autoSpaceDN w:val="0"/>
      <w:adjustRightInd w:val="0"/>
      <w:spacing w:after="0" w:line="240" w:lineRule="auto"/>
      <w:ind w:left="0"/>
      <w:jc w:val="center"/>
      <w:textAlignment w:val="baseline"/>
      <w:outlineLvl w:val="6"/>
    </w:pPr>
    <w:rPr>
      <w:b/>
      <w:color w:val="auto"/>
      <w:sz w:val="30"/>
      <w:szCs w:val="20"/>
    </w:rPr>
  </w:style>
  <w:style w:type="paragraph" w:styleId="Cmsor8">
    <w:name w:val="heading 8"/>
    <w:basedOn w:val="Norml"/>
    <w:next w:val="Norml"/>
    <w:link w:val="Cmsor8Char"/>
    <w:uiPriority w:val="99"/>
    <w:qFormat/>
    <w:rsid w:val="00C1787D"/>
    <w:pPr>
      <w:keepNext/>
      <w:pBdr>
        <w:top w:val="double" w:sz="12" w:space="1" w:color="auto"/>
        <w:left w:val="double" w:sz="12" w:space="1" w:color="auto"/>
        <w:bottom w:val="double" w:sz="12" w:space="1" w:color="auto"/>
        <w:right w:val="double" w:sz="12" w:space="1" w:color="auto"/>
      </w:pBdr>
      <w:overflowPunct w:val="0"/>
      <w:autoSpaceDE w:val="0"/>
      <w:autoSpaceDN w:val="0"/>
      <w:adjustRightInd w:val="0"/>
      <w:spacing w:after="0" w:line="240" w:lineRule="auto"/>
      <w:ind w:left="0"/>
      <w:jc w:val="center"/>
      <w:textAlignment w:val="baseline"/>
      <w:outlineLvl w:val="7"/>
    </w:pPr>
    <w:rPr>
      <w:rFonts w:ascii="Clarendon Condensed" w:hAnsi="Clarendon Condensed"/>
      <w:b/>
      <w:color w:val="auto"/>
      <w:sz w:val="52"/>
      <w:szCs w:val="20"/>
    </w:rPr>
  </w:style>
  <w:style w:type="paragraph" w:styleId="Cmsor9">
    <w:name w:val="heading 9"/>
    <w:basedOn w:val="Norml"/>
    <w:next w:val="Norml"/>
    <w:link w:val="Cmsor9Char"/>
    <w:uiPriority w:val="99"/>
    <w:qFormat/>
    <w:rsid w:val="00C1787D"/>
    <w:pPr>
      <w:keepNext/>
      <w:overflowPunct w:val="0"/>
      <w:autoSpaceDE w:val="0"/>
      <w:autoSpaceDN w:val="0"/>
      <w:adjustRightInd w:val="0"/>
      <w:spacing w:after="0" w:line="240" w:lineRule="auto"/>
      <w:ind w:left="567" w:hanging="567"/>
      <w:jc w:val="center"/>
      <w:textAlignment w:val="baseline"/>
      <w:outlineLvl w:val="8"/>
    </w:pPr>
    <w:rPr>
      <w:color w:val="auto"/>
      <w:sz w:val="2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rsid w:val="0096600E"/>
    <w:rPr>
      <w:rFonts w:ascii="Times New Roman" w:eastAsia="Times New Roman" w:hAnsi="Times New Roman" w:cs="Times New Roman"/>
      <w:color w:val="000000"/>
      <w:sz w:val="26"/>
    </w:rPr>
  </w:style>
  <w:style w:type="character" w:customStyle="1" w:styleId="Cmsor2Char">
    <w:name w:val="Címsor 2 Char"/>
    <w:basedOn w:val="Bekezdsalapbettpusa"/>
    <w:link w:val="Cmsor2"/>
    <w:uiPriority w:val="99"/>
    <w:rsid w:val="00C1787D"/>
    <w:rPr>
      <w:rFonts w:ascii="Vineta BT" w:eastAsia="Times New Roman" w:hAnsi="Vineta BT" w:cs="Times New Roman"/>
      <w:sz w:val="28"/>
      <w:szCs w:val="20"/>
    </w:rPr>
  </w:style>
  <w:style w:type="character" w:customStyle="1" w:styleId="Cmsor3Char">
    <w:name w:val="Címsor 3 Char"/>
    <w:basedOn w:val="Bekezdsalapbettpusa"/>
    <w:link w:val="Cmsor3"/>
    <w:uiPriority w:val="99"/>
    <w:rsid w:val="00C1787D"/>
    <w:rPr>
      <w:rFonts w:ascii="Times New Roman" w:eastAsia="Times New Roman" w:hAnsi="Times New Roman" w:cs="Times New Roman"/>
      <w:b/>
      <w:sz w:val="28"/>
      <w:szCs w:val="20"/>
    </w:rPr>
  </w:style>
  <w:style w:type="character" w:customStyle="1" w:styleId="Cmsor4Char">
    <w:name w:val="Címsor 4 Char"/>
    <w:basedOn w:val="Bekezdsalapbettpusa"/>
    <w:link w:val="Cmsor4"/>
    <w:uiPriority w:val="99"/>
    <w:rsid w:val="00C1787D"/>
    <w:rPr>
      <w:rFonts w:ascii="Times New Roman" w:eastAsia="Times New Roman" w:hAnsi="Times New Roman" w:cs="Times New Roman"/>
      <w:i/>
      <w:sz w:val="24"/>
      <w:szCs w:val="20"/>
    </w:rPr>
  </w:style>
  <w:style w:type="character" w:customStyle="1" w:styleId="Cmsor5Char">
    <w:name w:val="Címsor 5 Char"/>
    <w:basedOn w:val="Bekezdsalapbettpusa"/>
    <w:link w:val="Cmsor5"/>
    <w:uiPriority w:val="99"/>
    <w:rsid w:val="00C1787D"/>
    <w:rPr>
      <w:rFonts w:ascii="Times New Roman" w:eastAsia="Times New Roman" w:hAnsi="Times New Roman" w:cs="Times New Roman"/>
      <w:b/>
      <w:sz w:val="32"/>
      <w:szCs w:val="20"/>
    </w:rPr>
  </w:style>
  <w:style w:type="character" w:customStyle="1" w:styleId="Cmsor6Char">
    <w:name w:val="Címsor 6 Char"/>
    <w:basedOn w:val="Bekezdsalapbettpusa"/>
    <w:link w:val="Cmsor6"/>
    <w:uiPriority w:val="99"/>
    <w:rsid w:val="00C1787D"/>
    <w:rPr>
      <w:rFonts w:ascii="Times New Roman" w:eastAsia="Times New Roman" w:hAnsi="Times New Roman" w:cs="Times New Roman"/>
      <w:b/>
      <w:sz w:val="38"/>
      <w:szCs w:val="20"/>
    </w:rPr>
  </w:style>
  <w:style w:type="character" w:customStyle="1" w:styleId="Cmsor7Char">
    <w:name w:val="Címsor 7 Char"/>
    <w:basedOn w:val="Bekezdsalapbettpusa"/>
    <w:link w:val="Cmsor7"/>
    <w:uiPriority w:val="99"/>
    <w:rsid w:val="00C1787D"/>
    <w:rPr>
      <w:rFonts w:ascii="Times New Roman" w:eastAsia="Times New Roman" w:hAnsi="Times New Roman" w:cs="Times New Roman"/>
      <w:b/>
      <w:sz w:val="30"/>
      <w:szCs w:val="20"/>
    </w:rPr>
  </w:style>
  <w:style w:type="character" w:customStyle="1" w:styleId="Cmsor8Char">
    <w:name w:val="Címsor 8 Char"/>
    <w:basedOn w:val="Bekezdsalapbettpusa"/>
    <w:link w:val="Cmsor8"/>
    <w:uiPriority w:val="99"/>
    <w:rsid w:val="00C1787D"/>
    <w:rPr>
      <w:rFonts w:ascii="Clarendon Condensed" w:eastAsia="Times New Roman" w:hAnsi="Clarendon Condensed" w:cs="Times New Roman"/>
      <w:b/>
      <w:sz w:val="52"/>
      <w:szCs w:val="20"/>
    </w:rPr>
  </w:style>
  <w:style w:type="character" w:customStyle="1" w:styleId="Cmsor9Char">
    <w:name w:val="Címsor 9 Char"/>
    <w:basedOn w:val="Bekezdsalapbettpusa"/>
    <w:link w:val="Cmsor9"/>
    <w:uiPriority w:val="99"/>
    <w:rsid w:val="00C1787D"/>
    <w:rPr>
      <w:rFonts w:ascii="Times New Roman" w:eastAsia="Times New Roman" w:hAnsi="Times New Roman" w:cs="Times New Roman"/>
      <w:sz w:val="28"/>
      <w:szCs w:val="20"/>
    </w:rPr>
  </w:style>
  <w:style w:type="table" w:customStyle="1" w:styleId="TableGrid">
    <w:name w:val="TableGrid"/>
    <w:rsid w:val="0096600E"/>
    <w:pPr>
      <w:spacing w:after="0" w:line="240" w:lineRule="auto"/>
    </w:pPr>
    <w:tblPr>
      <w:tblCellMar>
        <w:top w:w="0" w:type="dxa"/>
        <w:left w:w="0" w:type="dxa"/>
        <w:bottom w:w="0" w:type="dxa"/>
        <w:right w:w="0" w:type="dxa"/>
      </w:tblCellMar>
    </w:tblPr>
  </w:style>
  <w:style w:type="paragraph" w:styleId="Buborkszveg">
    <w:name w:val="Balloon Text"/>
    <w:basedOn w:val="Norml"/>
    <w:link w:val="BuborkszvegChar"/>
    <w:uiPriority w:val="99"/>
    <w:semiHidden/>
    <w:unhideWhenUsed/>
    <w:rsid w:val="007C581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C5819"/>
    <w:rPr>
      <w:rFonts w:ascii="Tahoma" w:eastAsia="Times New Roman" w:hAnsi="Tahoma" w:cs="Tahoma"/>
      <w:color w:val="000000"/>
      <w:sz w:val="16"/>
      <w:szCs w:val="16"/>
    </w:rPr>
  </w:style>
  <w:style w:type="paragraph" w:styleId="Listaszerbekezds">
    <w:name w:val="List Paragraph"/>
    <w:basedOn w:val="Norml"/>
    <w:uiPriority w:val="99"/>
    <w:qFormat/>
    <w:rsid w:val="00B32242"/>
    <w:pPr>
      <w:ind w:left="720"/>
      <w:contextualSpacing/>
    </w:pPr>
  </w:style>
  <w:style w:type="paragraph" w:styleId="lfej">
    <w:name w:val="header"/>
    <w:basedOn w:val="Norml"/>
    <w:link w:val="lfejChar"/>
    <w:unhideWhenUsed/>
    <w:rsid w:val="00480E40"/>
    <w:pPr>
      <w:tabs>
        <w:tab w:val="center" w:pos="4536"/>
        <w:tab w:val="right" w:pos="9072"/>
      </w:tabs>
      <w:spacing w:after="0" w:line="240" w:lineRule="auto"/>
    </w:pPr>
  </w:style>
  <w:style w:type="character" w:customStyle="1" w:styleId="lfejChar">
    <w:name w:val="Élőfej Char"/>
    <w:basedOn w:val="Bekezdsalapbettpusa"/>
    <w:link w:val="lfej"/>
    <w:rsid w:val="00480E40"/>
    <w:rPr>
      <w:rFonts w:ascii="Times New Roman" w:eastAsia="Times New Roman" w:hAnsi="Times New Roman" w:cs="Times New Roman"/>
      <w:color w:val="000000"/>
      <w:sz w:val="24"/>
    </w:rPr>
  </w:style>
  <w:style w:type="paragraph" w:styleId="llb">
    <w:name w:val="footer"/>
    <w:basedOn w:val="Norml"/>
    <w:link w:val="llbChar"/>
    <w:uiPriority w:val="99"/>
    <w:unhideWhenUsed/>
    <w:rsid w:val="00554880"/>
    <w:pPr>
      <w:tabs>
        <w:tab w:val="center" w:pos="4680"/>
        <w:tab w:val="right" w:pos="9360"/>
      </w:tabs>
      <w:spacing w:after="0" w:line="240" w:lineRule="auto"/>
      <w:ind w:left="0"/>
      <w:jc w:val="left"/>
    </w:pPr>
    <w:rPr>
      <w:rFonts w:asciiTheme="minorHAnsi" w:eastAsiaTheme="minorEastAsia" w:hAnsiTheme="minorHAnsi"/>
      <w:color w:val="auto"/>
      <w:sz w:val="22"/>
    </w:rPr>
  </w:style>
  <w:style w:type="character" w:customStyle="1" w:styleId="llbChar">
    <w:name w:val="Élőláb Char"/>
    <w:basedOn w:val="Bekezdsalapbettpusa"/>
    <w:link w:val="llb"/>
    <w:uiPriority w:val="99"/>
    <w:rsid w:val="00554880"/>
    <w:rPr>
      <w:rFonts w:cs="Times New Roman"/>
    </w:rPr>
  </w:style>
  <w:style w:type="paragraph" w:customStyle="1" w:styleId="Szvegtrzs31">
    <w:name w:val="Szövegtörzs 31"/>
    <w:basedOn w:val="Szvegtrzs21"/>
    <w:uiPriority w:val="99"/>
    <w:rsid w:val="00C1787D"/>
  </w:style>
  <w:style w:type="paragraph" w:customStyle="1" w:styleId="Szvegtrzs21">
    <w:name w:val="Szövegtörzs 21"/>
    <w:basedOn w:val="Norml"/>
    <w:uiPriority w:val="99"/>
    <w:rsid w:val="00C1787D"/>
    <w:pPr>
      <w:overflowPunct w:val="0"/>
      <w:autoSpaceDE w:val="0"/>
      <w:autoSpaceDN w:val="0"/>
      <w:adjustRightInd w:val="0"/>
      <w:spacing w:after="120" w:line="240" w:lineRule="auto"/>
      <w:ind w:left="283"/>
      <w:textAlignment w:val="baseline"/>
    </w:pPr>
    <w:rPr>
      <w:color w:val="auto"/>
      <w:sz w:val="28"/>
      <w:szCs w:val="20"/>
    </w:rPr>
  </w:style>
  <w:style w:type="paragraph" w:customStyle="1" w:styleId="Szvegtrzs5">
    <w:name w:val="Szövegtörzs 5"/>
    <w:basedOn w:val="Szvegtrzs21"/>
    <w:uiPriority w:val="99"/>
    <w:rsid w:val="00C1787D"/>
  </w:style>
  <w:style w:type="paragraph" w:customStyle="1" w:styleId="Szvegtrzs4">
    <w:name w:val="Szövegtörzs 4"/>
    <w:basedOn w:val="Szvegtrzs21"/>
    <w:uiPriority w:val="99"/>
    <w:rsid w:val="00C1787D"/>
  </w:style>
  <w:style w:type="paragraph" w:styleId="Cm">
    <w:name w:val="Title"/>
    <w:basedOn w:val="Norml"/>
    <w:link w:val="CmChar"/>
    <w:qFormat/>
    <w:rsid w:val="00C1787D"/>
    <w:pPr>
      <w:overflowPunct w:val="0"/>
      <w:autoSpaceDE w:val="0"/>
      <w:autoSpaceDN w:val="0"/>
      <w:adjustRightInd w:val="0"/>
      <w:spacing w:before="240" w:after="60" w:line="240" w:lineRule="auto"/>
      <w:ind w:left="0"/>
      <w:jc w:val="center"/>
      <w:textAlignment w:val="baseline"/>
    </w:pPr>
    <w:rPr>
      <w:b/>
      <w:color w:val="auto"/>
      <w:kern w:val="28"/>
      <w:sz w:val="32"/>
      <w:szCs w:val="20"/>
    </w:rPr>
  </w:style>
  <w:style w:type="character" w:customStyle="1" w:styleId="CmChar">
    <w:name w:val="Cím Char"/>
    <w:basedOn w:val="Bekezdsalapbettpusa"/>
    <w:link w:val="Cm"/>
    <w:uiPriority w:val="99"/>
    <w:rsid w:val="00C1787D"/>
    <w:rPr>
      <w:rFonts w:ascii="Times New Roman" w:eastAsia="Times New Roman" w:hAnsi="Times New Roman" w:cs="Times New Roman"/>
      <w:b/>
      <w:kern w:val="28"/>
      <w:sz w:val="32"/>
      <w:szCs w:val="20"/>
    </w:rPr>
  </w:style>
  <w:style w:type="paragraph" w:styleId="Szvegtrzs">
    <w:name w:val="Body Text"/>
    <w:basedOn w:val="Norml"/>
    <w:link w:val="SzvegtrzsChar"/>
    <w:uiPriority w:val="99"/>
    <w:semiHidden/>
    <w:rsid w:val="00C1787D"/>
    <w:pPr>
      <w:overflowPunct w:val="0"/>
      <w:autoSpaceDE w:val="0"/>
      <w:autoSpaceDN w:val="0"/>
      <w:adjustRightInd w:val="0"/>
      <w:spacing w:after="120" w:line="240" w:lineRule="auto"/>
      <w:ind w:left="0"/>
      <w:textAlignment w:val="baseline"/>
    </w:pPr>
    <w:rPr>
      <w:color w:val="auto"/>
      <w:sz w:val="28"/>
      <w:szCs w:val="20"/>
    </w:rPr>
  </w:style>
  <w:style w:type="character" w:customStyle="1" w:styleId="SzvegtrzsChar">
    <w:name w:val="Szövegtörzs Char"/>
    <w:basedOn w:val="Bekezdsalapbettpusa"/>
    <w:link w:val="Szvegtrzs"/>
    <w:uiPriority w:val="99"/>
    <w:semiHidden/>
    <w:rsid w:val="00C1787D"/>
    <w:rPr>
      <w:rFonts w:ascii="Times New Roman" w:eastAsia="Times New Roman" w:hAnsi="Times New Roman" w:cs="Times New Roman"/>
      <w:sz w:val="28"/>
      <w:szCs w:val="20"/>
    </w:rPr>
  </w:style>
  <w:style w:type="paragraph" w:customStyle="1" w:styleId="BodyText33">
    <w:name w:val="Body Text 33"/>
    <w:basedOn w:val="BodyText26"/>
    <w:uiPriority w:val="99"/>
    <w:rsid w:val="00C1787D"/>
  </w:style>
  <w:style w:type="paragraph" w:customStyle="1" w:styleId="BodyText26">
    <w:name w:val="Body Text 26"/>
    <w:basedOn w:val="Norml"/>
    <w:uiPriority w:val="99"/>
    <w:rsid w:val="00C1787D"/>
    <w:pPr>
      <w:overflowPunct w:val="0"/>
      <w:autoSpaceDE w:val="0"/>
      <w:autoSpaceDN w:val="0"/>
      <w:adjustRightInd w:val="0"/>
      <w:spacing w:after="120" w:line="240" w:lineRule="auto"/>
      <w:ind w:left="283"/>
      <w:textAlignment w:val="baseline"/>
    </w:pPr>
    <w:rPr>
      <w:color w:val="auto"/>
      <w:sz w:val="28"/>
      <w:szCs w:val="20"/>
    </w:rPr>
  </w:style>
  <w:style w:type="paragraph" w:customStyle="1" w:styleId="BodyText25">
    <w:name w:val="Body Text 25"/>
    <w:basedOn w:val="Norml"/>
    <w:uiPriority w:val="99"/>
    <w:rsid w:val="00C1787D"/>
    <w:pPr>
      <w:overflowPunct w:val="0"/>
      <w:autoSpaceDE w:val="0"/>
      <w:autoSpaceDN w:val="0"/>
      <w:adjustRightInd w:val="0"/>
      <w:spacing w:after="0" w:line="240" w:lineRule="auto"/>
      <w:ind w:left="284"/>
      <w:textAlignment w:val="baseline"/>
    </w:pPr>
    <w:rPr>
      <w:color w:val="auto"/>
      <w:sz w:val="28"/>
      <w:szCs w:val="20"/>
    </w:rPr>
  </w:style>
  <w:style w:type="paragraph" w:customStyle="1" w:styleId="BodyText24">
    <w:name w:val="Body Text 24"/>
    <w:basedOn w:val="Norml"/>
    <w:uiPriority w:val="99"/>
    <w:rsid w:val="00C1787D"/>
    <w:pPr>
      <w:overflowPunct w:val="0"/>
      <w:autoSpaceDE w:val="0"/>
      <w:autoSpaceDN w:val="0"/>
      <w:adjustRightInd w:val="0"/>
      <w:spacing w:after="0" w:line="240" w:lineRule="auto"/>
      <w:ind w:left="0"/>
      <w:textAlignment w:val="baseline"/>
    </w:pPr>
    <w:rPr>
      <w:color w:val="auto"/>
      <w:szCs w:val="20"/>
    </w:rPr>
  </w:style>
  <w:style w:type="paragraph" w:customStyle="1" w:styleId="BodyText23">
    <w:name w:val="Body Text 23"/>
    <w:basedOn w:val="Norml"/>
    <w:uiPriority w:val="99"/>
    <w:rsid w:val="00C1787D"/>
    <w:pPr>
      <w:overflowPunct w:val="0"/>
      <w:autoSpaceDE w:val="0"/>
      <w:autoSpaceDN w:val="0"/>
      <w:adjustRightInd w:val="0"/>
      <w:spacing w:after="0" w:line="240" w:lineRule="auto"/>
      <w:ind w:left="284"/>
      <w:textAlignment w:val="baseline"/>
    </w:pPr>
    <w:rPr>
      <w:i/>
      <w:color w:val="auto"/>
      <w:sz w:val="28"/>
      <w:szCs w:val="20"/>
    </w:rPr>
  </w:style>
  <w:style w:type="paragraph" w:customStyle="1" w:styleId="BodyText32">
    <w:name w:val="Body Text 32"/>
    <w:basedOn w:val="Norml"/>
    <w:uiPriority w:val="99"/>
    <w:rsid w:val="00C1787D"/>
    <w:pPr>
      <w:overflowPunct w:val="0"/>
      <w:autoSpaceDE w:val="0"/>
      <w:autoSpaceDN w:val="0"/>
      <w:adjustRightInd w:val="0"/>
      <w:spacing w:after="0" w:line="240" w:lineRule="auto"/>
      <w:ind w:left="0"/>
      <w:textAlignment w:val="baseline"/>
    </w:pPr>
    <w:rPr>
      <w:i/>
      <w:color w:val="auto"/>
      <w:sz w:val="28"/>
      <w:szCs w:val="20"/>
    </w:rPr>
  </w:style>
  <w:style w:type="paragraph" w:customStyle="1" w:styleId="Szvegtrzsbehzssal21">
    <w:name w:val="Szövegtörzs behúzással 21"/>
    <w:basedOn w:val="Norml"/>
    <w:uiPriority w:val="99"/>
    <w:rsid w:val="00C1787D"/>
    <w:pPr>
      <w:overflowPunct w:val="0"/>
      <w:autoSpaceDE w:val="0"/>
      <w:autoSpaceDN w:val="0"/>
      <w:adjustRightInd w:val="0"/>
      <w:spacing w:after="0" w:line="240" w:lineRule="auto"/>
      <w:ind w:left="851" w:hanging="567"/>
      <w:textAlignment w:val="baseline"/>
    </w:pPr>
    <w:rPr>
      <w:color w:val="auto"/>
      <w:sz w:val="28"/>
      <w:szCs w:val="20"/>
    </w:rPr>
  </w:style>
  <w:style w:type="paragraph" w:customStyle="1" w:styleId="BodyText22">
    <w:name w:val="Body Text 22"/>
    <w:basedOn w:val="Norml"/>
    <w:uiPriority w:val="99"/>
    <w:rsid w:val="00C1787D"/>
    <w:pPr>
      <w:overflowPunct w:val="0"/>
      <w:autoSpaceDE w:val="0"/>
      <w:autoSpaceDN w:val="0"/>
      <w:adjustRightInd w:val="0"/>
      <w:spacing w:after="0" w:line="240" w:lineRule="auto"/>
      <w:ind w:left="0"/>
      <w:textAlignment w:val="baseline"/>
    </w:pPr>
    <w:rPr>
      <w:b/>
      <w:color w:val="auto"/>
      <w:szCs w:val="20"/>
    </w:rPr>
  </w:style>
  <w:style w:type="paragraph" w:customStyle="1" w:styleId="BodyText31">
    <w:name w:val="Body Text 31"/>
    <w:basedOn w:val="Norml"/>
    <w:uiPriority w:val="99"/>
    <w:rsid w:val="00C1787D"/>
    <w:pPr>
      <w:overflowPunct w:val="0"/>
      <w:autoSpaceDE w:val="0"/>
      <w:autoSpaceDN w:val="0"/>
      <w:adjustRightInd w:val="0"/>
      <w:spacing w:after="0" w:line="240" w:lineRule="auto"/>
      <w:ind w:left="0"/>
      <w:jc w:val="center"/>
      <w:textAlignment w:val="baseline"/>
    </w:pPr>
    <w:rPr>
      <w:b/>
      <w:color w:val="auto"/>
      <w:sz w:val="28"/>
      <w:szCs w:val="20"/>
    </w:rPr>
  </w:style>
  <w:style w:type="paragraph" w:customStyle="1" w:styleId="BodyText21">
    <w:name w:val="Body Text 21"/>
    <w:basedOn w:val="Norml"/>
    <w:uiPriority w:val="99"/>
    <w:rsid w:val="00C1787D"/>
    <w:pPr>
      <w:overflowPunct w:val="0"/>
      <w:autoSpaceDE w:val="0"/>
      <w:autoSpaceDN w:val="0"/>
      <w:adjustRightInd w:val="0"/>
      <w:spacing w:after="0" w:line="240" w:lineRule="auto"/>
      <w:ind w:left="426"/>
      <w:textAlignment w:val="baseline"/>
    </w:pPr>
    <w:rPr>
      <w:i/>
      <w:color w:val="auto"/>
      <w:szCs w:val="20"/>
    </w:rPr>
  </w:style>
  <w:style w:type="paragraph" w:customStyle="1" w:styleId="BodyTextIndent21">
    <w:name w:val="Body Text Indent 21"/>
    <w:basedOn w:val="Norml"/>
    <w:uiPriority w:val="99"/>
    <w:rsid w:val="00C1787D"/>
    <w:pPr>
      <w:overflowPunct w:val="0"/>
      <w:autoSpaceDE w:val="0"/>
      <w:autoSpaceDN w:val="0"/>
      <w:adjustRightInd w:val="0"/>
      <w:spacing w:after="0" w:line="240" w:lineRule="auto"/>
      <w:ind w:left="567"/>
      <w:textAlignment w:val="baseline"/>
    </w:pPr>
    <w:rPr>
      <w:i/>
      <w:color w:val="auto"/>
      <w:szCs w:val="20"/>
    </w:rPr>
  </w:style>
  <w:style w:type="paragraph" w:customStyle="1" w:styleId="Szvegtrzsbehzssal31">
    <w:name w:val="Szövegtörzs behúzással 31"/>
    <w:basedOn w:val="Norml"/>
    <w:uiPriority w:val="99"/>
    <w:rsid w:val="00C1787D"/>
    <w:pPr>
      <w:overflowPunct w:val="0"/>
      <w:autoSpaceDE w:val="0"/>
      <w:autoSpaceDN w:val="0"/>
      <w:adjustRightInd w:val="0"/>
      <w:spacing w:after="0" w:line="240" w:lineRule="auto"/>
      <w:ind w:left="567"/>
      <w:textAlignment w:val="baseline"/>
    </w:pPr>
    <w:rPr>
      <w:color w:val="auto"/>
      <w:szCs w:val="20"/>
    </w:rPr>
  </w:style>
  <w:style w:type="table" w:styleId="Rcsostblzat">
    <w:name w:val="Table Grid"/>
    <w:basedOn w:val="Normltblzat"/>
    <w:uiPriority w:val="99"/>
    <w:rsid w:val="00C1787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JegyzetszvegChar">
    <w:name w:val="Jegyzetszöveg Char"/>
    <w:basedOn w:val="Bekezdsalapbettpusa"/>
    <w:link w:val="Jegyzetszveg"/>
    <w:uiPriority w:val="99"/>
    <w:semiHidden/>
    <w:rsid w:val="00C1787D"/>
    <w:rPr>
      <w:rFonts w:ascii="Times New Roman" w:eastAsia="Times New Roman" w:hAnsi="Times New Roman" w:cs="Times New Roman"/>
      <w:sz w:val="20"/>
      <w:szCs w:val="20"/>
    </w:rPr>
  </w:style>
  <w:style w:type="paragraph" w:styleId="Jegyzetszveg">
    <w:name w:val="annotation text"/>
    <w:basedOn w:val="Norml"/>
    <w:link w:val="JegyzetszvegChar"/>
    <w:uiPriority w:val="99"/>
    <w:semiHidden/>
    <w:rsid w:val="00C1787D"/>
    <w:pPr>
      <w:overflowPunct w:val="0"/>
      <w:autoSpaceDE w:val="0"/>
      <w:autoSpaceDN w:val="0"/>
      <w:adjustRightInd w:val="0"/>
      <w:spacing w:after="0" w:line="240" w:lineRule="auto"/>
      <w:ind w:left="0"/>
      <w:jc w:val="left"/>
      <w:textAlignment w:val="baseline"/>
    </w:pPr>
    <w:rPr>
      <w:color w:val="auto"/>
      <w:sz w:val="20"/>
      <w:szCs w:val="20"/>
    </w:rPr>
  </w:style>
  <w:style w:type="character" w:customStyle="1" w:styleId="JegyzetszvegChar1">
    <w:name w:val="Jegyzetszöveg Char1"/>
    <w:basedOn w:val="Bekezdsalapbettpusa"/>
    <w:uiPriority w:val="99"/>
    <w:semiHidden/>
    <w:rsid w:val="00C1787D"/>
    <w:rPr>
      <w:rFonts w:ascii="Times New Roman" w:eastAsia="Times New Roman" w:hAnsi="Times New Roman" w:cs="Times New Roman"/>
      <w:color w:val="000000"/>
      <w:sz w:val="20"/>
      <w:szCs w:val="20"/>
    </w:rPr>
  </w:style>
  <w:style w:type="character" w:customStyle="1" w:styleId="MegjegyzstrgyaChar">
    <w:name w:val="Megjegyzés tárgya Char"/>
    <w:basedOn w:val="JegyzetszvegChar"/>
    <w:link w:val="Megjegyzstrgya"/>
    <w:uiPriority w:val="99"/>
    <w:semiHidden/>
    <w:rsid w:val="00C1787D"/>
    <w:rPr>
      <w:rFonts w:ascii="Times New Roman" w:eastAsia="Times New Roman" w:hAnsi="Times New Roman" w:cs="Times New Roman"/>
      <w:b/>
      <w:bCs/>
      <w:sz w:val="20"/>
      <w:szCs w:val="20"/>
    </w:rPr>
  </w:style>
  <w:style w:type="paragraph" w:styleId="Megjegyzstrgya">
    <w:name w:val="annotation subject"/>
    <w:basedOn w:val="Jegyzetszveg"/>
    <w:next w:val="Jegyzetszveg"/>
    <w:link w:val="MegjegyzstrgyaChar"/>
    <w:uiPriority w:val="99"/>
    <w:semiHidden/>
    <w:rsid w:val="00C1787D"/>
    <w:rPr>
      <w:b/>
      <w:bCs/>
    </w:rPr>
  </w:style>
  <w:style w:type="character" w:customStyle="1" w:styleId="MegjegyzstrgyaChar1">
    <w:name w:val="Megjegyzés tárgya Char1"/>
    <w:basedOn w:val="JegyzetszvegChar1"/>
    <w:uiPriority w:val="99"/>
    <w:semiHidden/>
    <w:rsid w:val="00C1787D"/>
    <w:rPr>
      <w:rFonts w:ascii="Times New Roman" w:eastAsia="Times New Roman" w:hAnsi="Times New Roman" w:cs="Times New Roman"/>
      <w:b/>
      <w:bCs/>
      <w:color w:val="000000"/>
      <w:sz w:val="20"/>
      <w:szCs w:val="20"/>
    </w:rPr>
  </w:style>
  <w:style w:type="paragraph" w:styleId="Nincstrkz">
    <w:name w:val="No Spacing"/>
    <w:uiPriority w:val="99"/>
    <w:qFormat/>
    <w:rsid w:val="00C1787D"/>
    <w:pPr>
      <w:autoSpaceDN w:val="0"/>
      <w:spacing w:after="0" w:line="240" w:lineRule="auto"/>
    </w:pPr>
    <w:rPr>
      <w:rFonts w:ascii="Calibri" w:eastAsia="Times New Roman" w:hAnsi="Calibri" w:cs="Times New Roman"/>
      <w:lang w:eastAsia="en-US"/>
    </w:rPr>
  </w:style>
  <w:style w:type="paragraph" w:customStyle="1" w:styleId="Listaszerbekezds1">
    <w:name w:val="Listaszerű bekezdés1"/>
    <w:basedOn w:val="Norml"/>
    <w:uiPriority w:val="99"/>
    <w:rsid w:val="00C1787D"/>
    <w:pPr>
      <w:spacing w:after="0" w:line="240" w:lineRule="auto"/>
      <w:ind w:left="720"/>
      <w:contextualSpacing/>
      <w:jc w:val="left"/>
    </w:pPr>
    <w:rPr>
      <w:color w:val="auto"/>
      <w:szCs w:val="24"/>
    </w:rPr>
  </w:style>
  <w:style w:type="paragraph" w:customStyle="1" w:styleId="Default">
    <w:name w:val="Default"/>
    <w:uiPriority w:val="99"/>
    <w:rsid w:val="00C1787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lusSzvegtrzsBal063cmEltte12ptSorkzszimpla">
    <w:name w:val="Stílus Szövegtörzs + Bal:  063 cm Előtte:  12 pt Sorköz:  szimpla"/>
    <w:basedOn w:val="Szvegtrzs"/>
    <w:uiPriority w:val="99"/>
    <w:rsid w:val="00C1787D"/>
    <w:pPr>
      <w:widowControl w:val="0"/>
      <w:tabs>
        <w:tab w:val="right" w:leader="dot" w:pos="9072"/>
      </w:tabs>
      <w:overflowPunct/>
      <w:autoSpaceDE/>
      <w:autoSpaceDN/>
      <w:adjustRightInd/>
      <w:spacing w:before="240" w:after="0"/>
      <w:ind w:left="357"/>
      <w:textAlignment w:val="auto"/>
    </w:pPr>
    <w:rPr>
      <w:sz w:val="24"/>
    </w:rPr>
  </w:style>
  <w:style w:type="character" w:customStyle="1" w:styleId="LbjegyzetszvegChar">
    <w:name w:val="Lábjegyzetszöveg Char"/>
    <w:basedOn w:val="Bekezdsalapbettpusa"/>
    <w:link w:val="Lbjegyzetszveg"/>
    <w:rsid w:val="00C1787D"/>
    <w:rPr>
      <w:rFonts w:ascii="Times New Roman" w:eastAsia="Times New Roman" w:hAnsi="Times New Roman" w:cs="Times New Roman"/>
      <w:sz w:val="20"/>
      <w:szCs w:val="20"/>
    </w:rPr>
  </w:style>
  <w:style w:type="paragraph" w:styleId="Lbjegyzetszveg">
    <w:name w:val="footnote text"/>
    <w:basedOn w:val="Norml"/>
    <w:link w:val="LbjegyzetszvegChar"/>
    <w:rsid w:val="00C1787D"/>
    <w:pPr>
      <w:spacing w:before="100" w:beforeAutospacing="1" w:after="100" w:afterAutospacing="1" w:line="240" w:lineRule="auto"/>
      <w:ind w:left="0"/>
    </w:pPr>
    <w:rPr>
      <w:color w:val="auto"/>
      <w:sz w:val="20"/>
      <w:szCs w:val="20"/>
    </w:rPr>
  </w:style>
  <w:style w:type="character" w:customStyle="1" w:styleId="CsakszvegChar">
    <w:name w:val="Csak szöveg Char"/>
    <w:basedOn w:val="Bekezdsalapbettpusa"/>
    <w:link w:val="Csakszveg"/>
    <w:uiPriority w:val="99"/>
    <w:semiHidden/>
    <w:rsid w:val="00C1787D"/>
    <w:rPr>
      <w:rFonts w:ascii="Calibri" w:hAnsi="Calibri" w:cs="Consolas"/>
      <w:szCs w:val="21"/>
      <w:lang w:val="de-DE"/>
    </w:rPr>
  </w:style>
  <w:style w:type="paragraph" w:styleId="Csakszveg">
    <w:name w:val="Plain Text"/>
    <w:basedOn w:val="Norml"/>
    <w:link w:val="CsakszvegChar"/>
    <w:uiPriority w:val="99"/>
    <w:semiHidden/>
    <w:unhideWhenUsed/>
    <w:rsid w:val="00C1787D"/>
    <w:pPr>
      <w:spacing w:after="0" w:line="240" w:lineRule="auto"/>
      <w:ind w:left="0"/>
      <w:jc w:val="left"/>
    </w:pPr>
    <w:rPr>
      <w:rFonts w:ascii="Calibri" w:eastAsiaTheme="minorEastAsia" w:hAnsi="Calibri" w:cs="Consolas"/>
      <w:color w:val="auto"/>
      <w:sz w:val="22"/>
      <w:szCs w:val="21"/>
      <w:lang w:val="de-DE"/>
    </w:rPr>
  </w:style>
  <w:style w:type="character" w:customStyle="1" w:styleId="CsakszvegChar1">
    <w:name w:val="Csak szöveg Char1"/>
    <w:basedOn w:val="Bekezdsalapbettpusa"/>
    <w:uiPriority w:val="99"/>
    <w:semiHidden/>
    <w:rsid w:val="00C1787D"/>
    <w:rPr>
      <w:rFonts w:ascii="Consolas" w:eastAsia="Times New Roman" w:hAnsi="Consolas" w:cs="Consolas"/>
      <w:color w:val="000000"/>
      <w:sz w:val="21"/>
      <w:szCs w:val="21"/>
    </w:rPr>
  </w:style>
  <w:style w:type="numbering" w:customStyle="1" w:styleId="Nemlista1">
    <w:name w:val="Nem lista1"/>
    <w:next w:val="Nemlista"/>
    <w:uiPriority w:val="99"/>
    <w:semiHidden/>
    <w:unhideWhenUsed/>
    <w:rsid w:val="00622B29"/>
  </w:style>
  <w:style w:type="paragraph" w:styleId="Bortkcm">
    <w:name w:val="envelope address"/>
    <w:basedOn w:val="Norml"/>
    <w:uiPriority w:val="99"/>
    <w:semiHidden/>
    <w:rsid w:val="00622B29"/>
    <w:pPr>
      <w:framePr w:w="7920" w:h="1980" w:hRule="exact" w:hSpace="141" w:wrap="auto" w:hAnchor="page" w:xAlign="center" w:yAlign="bottom"/>
      <w:overflowPunct w:val="0"/>
      <w:autoSpaceDE w:val="0"/>
      <w:autoSpaceDN w:val="0"/>
      <w:adjustRightInd w:val="0"/>
      <w:spacing w:after="0" w:line="240" w:lineRule="auto"/>
      <w:ind w:left="2880"/>
      <w:jc w:val="left"/>
      <w:textAlignment w:val="baseline"/>
    </w:pPr>
    <w:rPr>
      <w:color w:val="auto"/>
      <w:szCs w:val="20"/>
    </w:rPr>
  </w:style>
  <w:style w:type="paragraph" w:styleId="Lista">
    <w:name w:val="List"/>
    <w:basedOn w:val="Norml"/>
    <w:uiPriority w:val="99"/>
    <w:semiHidden/>
    <w:rsid w:val="00622B29"/>
    <w:pPr>
      <w:overflowPunct w:val="0"/>
      <w:autoSpaceDE w:val="0"/>
      <w:autoSpaceDN w:val="0"/>
      <w:adjustRightInd w:val="0"/>
      <w:spacing w:after="0" w:line="240" w:lineRule="auto"/>
      <w:ind w:left="283" w:hanging="283"/>
      <w:textAlignment w:val="baseline"/>
    </w:pPr>
    <w:rPr>
      <w:color w:val="auto"/>
      <w:sz w:val="28"/>
      <w:szCs w:val="20"/>
    </w:rPr>
  </w:style>
  <w:style w:type="paragraph" w:styleId="Felsorols2">
    <w:name w:val="List Bullet 2"/>
    <w:basedOn w:val="Norml"/>
    <w:uiPriority w:val="99"/>
    <w:semiHidden/>
    <w:rsid w:val="00622B29"/>
    <w:pPr>
      <w:overflowPunct w:val="0"/>
      <w:autoSpaceDE w:val="0"/>
      <w:autoSpaceDN w:val="0"/>
      <w:adjustRightInd w:val="0"/>
      <w:spacing w:after="0" w:line="240" w:lineRule="auto"/>
      <w:ind w:left="566" w:hanging="283"/>
      <w:textAlignment w:val="baseline"/>
    </w:pPr>
    <w:rPr>
      <w:color w:val="auto"/>
      <w:sz w:val="28"/>
      <w:szCs w:val="20"/>
    </w:rPr>
  </w:style>
  <w:style w:type="character" w:styleId="Kiemels">
    <w:name w:val="Emphasis"/>
    <w:basedOn w:val="Bekezdsalapbettpusa"/>
    <w:uiPriority w:val="20"/>
    <w:qFormat/>
    <w:rsid w:val="003B55E5"/>
    <w:rPr>
      <w:i/>
      <w:iCs/>
    </w:rPr>
  </w:style>
  <w:style w:type="character" w:styleId="Finomkiemels">
    <w:name w:val="Subtle Emphasis"/>
    <w:basedOn w:val="Bekezdsalapbettpusa"/>
    <w:uiPriority w:val="19"/>
    <w:qFormat/>
    <w:rsid w:val="003B55E5"/>
    <w:rPr>
      <w:i/>
      <w:iCs/>
      <w:color w:val="404040" w:themeColor="text1" w:themeTint="BF"/>
    </w:rPr>
  </w:style>
  <w:style w:type="character" w:styleId="Lbjegyzet-hivatkozs">
    <w:name w:val="footnote reference"/>
    <w:rsid w:val="00CA1667"/>
    <w:rPr>
      <w:vertAlign w:val="superscript"/>
    </w:rPr>
  </w:style>
  <w:style w:type="paragraph" w:styleId="Vltozat">
    <w:name w:val="Revision"/>
    <w:hidden/>
    <w:uiPriority w:val="99"/>
    <w:semiHidden/>
    <w:rsid w:val="00B91EBF"/>
    <w:pPr>
      <w:spacing w:after="0" w:line="240" w:lineRule="auto"/>
    </w:pPr>
    <w:rPr>
      <w:rFonts w:ascii="Times New Roman" w:eastAsia="Times New Roman" w:hAnsi="Times New Roman" w:cs="Times New Roman"/>
      <w:color w:val="000000"/>
      <w:sz w:val="24"/>
    </w:rPr>
  </w:style>
  <w:style w:type="character" w:customStyle="1" w:styleId="highlighted">
    <w:name w:val="highlighted"/>
    <w:basedOn w:val="Bekezdsalapbettpusa"/>
    <w:rsid w:val="00881BA3"/>
  </w:style>
  <w:style w:type="character" w:styleId="Jegyzethivatkozs">
    <w:name w:val="annotation reference"/>
    <w:basedOn w:val="Bekezdsalapbettpusa"/>
    <w:uiPriority w:val="99"/>
    <w:semiHidden/>
    <w:unhideWhenUsed/>
    <w:rsid w:val="000660C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861788">
      <w:bodyDiv w:val="1"/>
      <w:marLeft w:val="0"/>
      <w:marRight w:val="0"/>
      <w:marTop w:val="0"/>
      <w:marBottom w:val="0"/>
      <w:divBdr>
        <w:top w:val="none" w:sz="0" w:space="0" w:color="auto"/>
        <w:left w:val="none" w:sz="0" w:space="0" w:color="auto"/>
        <w:bottom w:val="none" w:sz="0" w:space="0" w:color="auto"/>
        <w:right w:val="none" w:sz="0" w:space="0" w:color="auto"/>
      </w:divBdr>
      <w:divsChild>
        <w:div w:id="1845440214">
          <w:marLeft w:val="0"/>
          <w:marRight w:val="0"/>
          <w:marTop w:val="0"/>
          <w:marBottom w:val="0"/>
          <w:divBdr>
            <w:top w:val="none" w:sz="0" w:space="0" w:color="auto"/>
            <w:left w:val="none" w:sz="0" w:space="0" w:color="auto"/>
            <w:bottom w:val="none" w:sz="0" w:space="0" w:color="auto"/>
            <w:right w:val="none" w:sz="0" w:space="0" w:color="auto"/>
          </w:divBdr>
          <w:divsChild>
            <w:div w:id="49853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2.xml"/><Relationship Id="rId21" Type="http://schemas.openxmlformats.org/officeDocument/2006/relationships/image" Target="media/image25.jpeg"/><Relationship Id="rId42" Type="http://schemas.openxmlformats.org/officeDocument/2006/relationships/header" Target="header6.xml"/><Relationship Id="rId47" Type="http://schemas.openxmlformats.org/officeDocument/2006/relationships/image" Target="media/image39.jpeg"/><Relationship Id="rId63" Type="http://schemas.openxmlformats.org/officeDocument/2006/relationships/image" Target="media/image55.jpeg"/><Relationship Id="rId68" Type="http://schemas.openxmlformats.org/officeDocument/2006/relationships/image" Target="media/image60.jpeg"/><Relationship Id="rId16" Type="http://schemas.openxmlformats.org/officeDocument/2006/relationships/image" Target="media/image20.jpeg"/><Relationship Id="rId11" Type="http://schemas.openxmlformats.org/officeDocument/2006/relationships/image" Target="media/image15.jpeg"/><Relationship Id="rId24" Type="http://schemas.openxmlformats.org/officeDocument/2006/relationships/header" Target="header2.xml"/><Relationship Id="rId32" Type="http://schemas.openxmlformats.org/officeDocument/2006/relationships/image" Target="media/image30.jpeg"/><Relationship Id="rId37" Type="http://schemas.openxmlformats.org/officeDocument/2006/relationships/image" Target="media/image35.jpeg"/><Relationship Id="rId40" Type="http://schemas.openxmlformats.org/officeDocument/2006/relationships/footer" Target="footer4.xml"/><Relationship Id="rId45" Type="http://schemas.openxmlformats.org/officeDocument/2006/relationships/image" Target="media/image37.jpeg"/><Relationship Id="rId53" Type="http://schemas.openxmlformats.org/officeDocument/2006/relationships/image" Target="media/image45.jpeg"/><Relationship Id="rId58" Type="http://schemas.openxmlformats.org/officeDocument/2006/relationships/image" Target="media/image50.jpeg"/><Relationship Id="rId66" Type="http://schemas.openxmlformats.org/officeDocument/2006/relationships/image" Target="media/image58.jpeg"/><Relationship Id="rId74" Type="http://schemas.openxmlformats.org/officeDocument/2006/relationships/footer" Target="footer9.xml"/><Relationship Id="rId5" Type="http://schemas.openxmlformats.org/officeDocument/2006/relationships/webSettings" Target="webSettings.xml"/><Relationship Id="rId61" Type="http://schemas.openxmlformats.org/officeDocument/2006/relationships/image" Target="media/image53.jpeg"/><Relationship Id="rId19" Type="http://schemas.openxmlformats.org/officeDocument/2006/relationships/image" Target="media/image23.jpeg"/><Relationship Id="rId14" Type="http://schemas.openxmlformats.org/officeDocument/2006/relationships/image" Target="media/image18.jpeg"/><Relationship Id="rId22" Type="http://schemas.openxmlformats.org/officeDocument/2006/relationships/image" Target="media/image26.jpeg"/><Relationship Id="rId27" Type="http://schemas.openxmlformats.org/officeDocument/2006/relationships/header" Target="header3.xml"/><Relationship Id="rId30" Type="http://schemas.openxmlformats.org/officeDocument/2006/relationships/image" Target="media/image28.jpeg"/><Relationship Id="rId35" Type="http://schemas.openxmlformats.org/officeDocument/2006/relationships/image" Target="media/image33.jpeg"/><Relationship Id="rId43" Type="http://schemas.openxmlformats.org/officeDocument/2006/relationships/footer" Target="footer6.xml"/><Relationship Id="rId48" Type="http://schemas.openxmlformats.org/officeDocument/2006/relationships/image" Target="media/image40.jpeg"/><Relationship Id="rId56" Type="http://schemas.openxmlformats.org/officeDocument/2006/relationships/image" Target="media/image48.jpeg"/><Relationship Id="rId64" Type="http://schemas.openxmlformats.org/officeDocument/2006/relationships/image" Target="media/image56.jpeg"/><Relationship Id="rId69" Type="http://schemas.openxmlformats.org/officeDocument/2006/relationships/header" Target="header7.xml"/><Relationship Id="rId77" Type="http://schemas.openxmlformats.org/officeDocument/2006/relationships/theme" Target="theme/theme1.xml"/><Relationship Id="rId8" Type="http://schemas.openxmlformats.org/officeDocument/2006/relationships/image" Target="media/image12.jpeg"/><Relationship Id="rId51" Type="http://schemas.openxmlformats.org/officeDocument/2006/relationships/image" Target="media/image43.jpeg"/><Relationship Id="rId72" Type="http://schemas.openxmlformats.org/officeDocument/2006/relationships/footer" Target="footer8.xml"/><Relationship Id="rId3" Type="http://schemas.openxmlformats.org/officeDocument/2006/relationships/styles" Target="styles.xml"/><Relationship Id="rId12" Type="http://schemas.openxmlformats.org/officeDocument/2006/relationships/image" Target="media/image16.jpeg"/><Relationship Id="rId17" Type="http://schemas.openxmlformats.org/officeDocument/2006/relationships/image" Target="media/image21.jpeg"/><Relationship Id="rId25" Type="http://schemas.openxmlformats.org/officeDocument/2006/relationships/footer" Target="footer1.xml"/><Relationship Id="rId33" Type="http://schemas.openxmlformats.org/officeDocument/2006/relationships/image" Target="media/image31.jpeg"/><Relationship Id="rId38" Type="http://schemas.openxmlformats.org/officeDocument/2006/relationships/header" Target="header4.xml"/><Relationship Id="rId46" Type="http://schemas.openxmlformats.org/officeDocument/2006/relationships/image" Target="media/image38.jpeg"/><Relationship Id="rId59" Type="http://schemas.openxmlformats.org/officeDocument/2006/relationships/image" Target="media/image51.jpeg"/><Relationship Id="rId67" Type="http://schemas.openxmlformats.org/officeDocument/2006/relationships/image" Target="media/image59.jpeg"/><Relationship Id="rId20" Type="http://schemas.openxmlformats.org/officeDocument/2006/relationships/image" Target="media/image24.jpeg"/><Relationship Id="rId41" Type="http://schemas.openxmlformats.org/officeDocument/2006/relationships/footer" Target="footer5.xml"/><Relationship Id="rId54" Type="http://schemas.openxmlformats.org/officeDocument/2006/relationships/image" Target="media/image46.jpeg"/><Relationship Id="rId62" Type="http://schemas.openxmlformats.org/officeDocument/2006/relationships/image" Target="media/image54.jpeg"/><Relationship Id="rId70" Type="http://schemas.openxmlformats.org/officeDocument/2006/relationships/header" Target="header8.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9.jpeg"/><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image" Target="media/image34.jpeg"/><Relationship Id="rId49" Type="http://schemas.openxmlformats.org/officeDocument/2006/relationships/image" Target="media/image41.jpeg"/><Relationship Id="rId57" Type="http://schemas.openxmlformats.org/officeDocument/2006/relationships/image" Target="media/image49.jpeg"/><Relationship Id="rId10" Type="http://schemas.openxmlformats.org/officeDocument/2006/relationships/image" Target="media/image14.jpeg"/><Relationship Id="rId31" Type="http://schemas.openxmlformats.org/officeDocument/2006/relationships/image" Target="media/image29.jpeg"/><Relationship Id="rId44" Type="http://schemas.openxmlformats.org/officeDocument/2006/relationships/image" Target="media/image36.jpeg"/><Relationship Id="rId52" Type="http://schemas.openxmlformats.org/officeDocument/2006/relationships/image" Target="media/image44.jpeg"/><Relationship Id="rId60" Type="http://schemas.openxmlformats.org/officeDocument/2006/relationships/image" Target="media/image52.jpeg"/><Relationship Id="rId65" Type="http://schemas.openxmlformats.org/officeDocument/2006/relationships/image" Target="media/image57.jpeg"/><Relationship Id="rId73" Type="http://schemas.openxmlformats.org/officeDocument/2006/relationships/header" Target="header9.xml"/><Relationship Id="rId4" Type="http://schemas.openxmlformats.org/officeDocument/2006/relationships/settings" Target="settings.xml"/><Relationship Id="rId9" Type="http://schemas.openxmlformats.org/officeDocument/2006/relationships/image" Target="media/image13.jpeg"/><Relationship Id="rId13" Type="http://schemas.openxmlformats.org/officeDocument/2006/relationships/image" Target="media/image17.jpeg"/><Relationship Id="rId18" Type="http://schemas.openxmlformats.org/officeDocument/2006/relationships/image" Target="media/image22.jpeg"/><Relationship Id="rId39" Type="http://schemas.openxmlformats.org/officeDocument/2006/relationships/header" Target="header5.xml"/><Relationship Id="rId34" Type="http://schemas.openxmlformats.org/officeDocument/2006/relationships/image" Target="media/image32.jpeg"/><Relationship Id="rId50" Type="http://schemas.openxmlformats.org/officeDocument/2006/relationships/image" Target="media/image42.jpeg"/><Relationship Id="rId55" Type="http://schemas.openxmlformats.org/officeDocument/2006/relationships/image" Target="media/image47.jpeg"/><Relationship Id="rId76" Type="http://schemas.microsoft.com/office/2011/relationships/people" Target="people.xml"/><Relationship Id="rId7" Type="http://schemas.openxmlformats.org/officeDocument/2006/relationships/endnotes" Target="endnotes.xml"/><Relationship Id="rId71" Type="http://schemas.openxmlformats.org/officeDocument/2006/relationships/footer" Target="footer7.xml"/><Relationship Id="rId2" Type="http://schemas.openxmlformats.org/officeDocument/2006/relationships/numbering" Target="numbering.xml"/><Relationship Id="rId29" Type="http://schemas.openxmlformats.org/officeDocument/2006/relationships/image" Target="media/image27.jpeg"/></Relationships>
</file>

<file path=word/_rels/numbering.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11" Type="http://schemas.openxmlformats.org/officeDocument/2006/relationships/image" Target="media/image11.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97E32-4AAC-407A-8066-A6BA3A4B4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8936</Words>
  <Characters>65431</Characters>
  <Application>Microsoft Office Word</Application>
  <DocSecurity>0</DocSecurity>
  <Lines>2188</Lines>
  <Paragraphs>1467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Szabó</dc:creator>
  <cp:lastModifiedBy>Zsolt Nagy</cp:lastModifiedBy>
  <cp:revision>2</cp:revision>
  <cp:lastPrinted>2021-02-11T06:34:00Z</cp:lastPrinted>
  <dcterms:created xsi:type="dcterms:W3CDTF">2025-10-26T17:29:00Z</dcterms:created>
  <dcterms:modified xsi:type="dcterms:W3CDTF">2025-10-26T17:29:00Z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87936bbd-a318-4404-ae10-3d457577062c</vt:lpwstr>
  </property>
</Properties>
</file>